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1568F7" w14:textId="77777777" w:rsidR="00952E5D" w:rsidRDefault="00952E5D"/>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47E64AA7" w14:textId="77777777" w:rsidTr="00952E5D">
        <w:trPr>
          <w:trHeight w:hRule="exact" w:val="2948"/>
        </w:trPr>
        <w:tc>
          <w:tcPr>
            <w:tcW w:w="11186" w:type="dxa"/>
            <w:vAlign w:val="center"/>
          </w:tcPr>
          <w:p w14:paraId="64F5E1DA" w14:textId="4FFB5745" w:rsidR="00974E99" w:rsidRPr="00974E99" w:rsidRDefault="00772167" w:rsidP="00E21A27">
            <w:pPr>
              <w:pStyle w:val="Documenttype"/>
            </w:pPr>
            <w:r w:rsidRPr="00772167">
              <w:rPr>
                <w:noProof/>
                <w:highlight w:val="yellow"/>
                <w:lang w:val="en-IE" w:eastAsia="en-IE"/>
              </w:rPr>
              <mc:AlternateContent>
                <mc:Choice Requires="wps">
                  <w:drawing>
                    <wp:anchor distT="45720" distB="45720" distL="114300" distR="114300" simplePos="0" relativeHeight="251657728" behindDoc="0" locked="0" layoutInCell="1" allowOverlap="1" wp14:anchorId="7CA63C0E" wp14:editId="2F4E58B0">
                      <wp:simplePos x="0" y="0"/>
                      <wp:positionH relativeFrom="column">
                        <wp:posOffset>4093845</wp:posOffset>
                      </wp:positionH>
                      <wp:positionV relativeFrom="paragraph">
                        <wp:posOffset>-217805</wp:posOffset>
                      </wp:positionV>
                      <wp:extent cx="2360930" cy="1404620"/>
                      <wp:effectExtent l="0" t="0" r="24130" b="1460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69F6E23D" w14:textId="063D2C06" w:rsidR="001836E2" w:rsidRDefault="001836E2">
                                  <w:r>
                                    <w:t>Updated by Frank Hermann per a</w:t>
                                  </w:r>
                                  <w:r w:rsidRPr="00772167">
                                    <w:t>ction item 39 from ENG6 Report</w:t>
                                  </w:r>
                                  <w:r>
                                    <w:t>. Amendments highlighted in yellow.</w:t>
                                  </w:r>
                                </w:p>
                                <w:p w14:paraId="042478DB" w14:textId="73CE9A13" w:rsidR="001836E2" w:rsidRDefault="001836E2">
                                  <w:r>
                                    <w:t>For further development at ENG7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7CA63C0E" id="_x0000_t202" coordsize="21600,21600" o:spt="202" path="m,l,21600r21600,l21600,xe">
                      <v:stroke joinstyle="miter"/>
                      <v:path gradientshapeok="t" o:connecttype="rect"/>
                    </v:shapetype>
                    <v:shape id="Text Box 2" o:spid="_x0000_s1026" type="#_x0000_t202" style="position:absolute;left:0;text-align:left;margin-left:322.35pt;margin-top:-17.15pt;width:185.9pt;height:110.6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">
                      <v:textbox style="mso-fit-shape-to-text:t">
                        <w:txbxContent>
                          <w:p w14:paraId="69F6E23D" w14:textId="063D2C06" w:rsidR="001836E2" w:rsidRDefault="001836E2">
                            <w:r>
                              <w:t>Updated by Frank Hermann per a</w:t>
                            </w:r>
                            <w:r w:rsidRPr="00772167">
                              <w:t>ction item 39 from ENG6 Report</w:t>
                            </w:r>
                            <w:r>
                              <w:t>. Amendments highlighted in yellow.</w:t>
                            </w:r>
                          </w:p>
                          <w:p w14:paraId="042478DB" w14:textId="73CE9A13" w:rsidR="001836E2" w:rsidRDefault="001836E2">
                            <w:r>
                              <w:t>For further development at ENG7</w:t>
                            </w:r>
                          </w:p>
                        </w:txbxContent>
                      </v:textbox>
                    </v:shape>
                  </w:pict>
                </mc:Fallback>
              </mc:AlternateContent>
            </w:r>
            <w:r w:rsidR="00237785">
              <w:t xml:space="preserve"> </w:t>
            </w:r>
            <w:r w:rsidR="00974E99" w:rsidRPr="00974E99">
              <w:t xml:space="preserve">IALA </w:t>
            </w:r>
            <w:r w:rsidR="0093492E">
              <w:t>G</w:t>
            </w:r>
            <w:r w:rsidR="00722236">
              <w:t>uideline</w:t>
            </w:r>
          </w:p>
        </w:tc>
      </w:tr>
    </w:tbl>
    <w:p w14:paraId="68CAB611" w14:textId="77777777" w:rsidR="008972C3" w:rsidRDefault="008972C3" w:rsidP="003274DB"/>
    <w:p w14:paraId="43B79C5E" w14:textId="19202B79" w:rsidR="00D74AE1" w:rsidRDefault="00D74AE1" w:rsidP="003274DB"/>
    <w:p w14:paraId="48AC876B" w14:textId="48F42C93" w:rsidR="0093492E" w:rsidRDefault="008A418F" w:rsidP="0026038D">
      <w:pPr>
        <w:pStyle w:val="Documentnumber"/>
      </w:pPr>
      <w:r>
        <w:t xml:space="preserve">G1133 </w:t>
      </w:r>
    </w:p>
    <w:p w14:paraId="6593377F" w14:textId="77777777" w:rsidR="0026038D" w:rsidRDefault="0026038D" w:rsidP="003274DB"/>
    <w:p w14:paraId="76C91001" w14:textId="1905C2F7" w:rsidR="00A424DC" w:rsidRPr="00F157E2" w:rsidRDefault="00F1230D" w:rsidP="00E21A27">
      <w:pPr>
        <w:pStyle w:val="Documentname"/>
      </w:pPr>
      <w:r>
        <w:t>Marine signal lights</w:t>
      </w:r>
      <w:r w:rsidR="008A418F">
        <w:t xml:space="preserve"> - </w:t>
      </w:r>
      <w:r w:rsidR="00803D8C">
        <w:t xml:space="preserve">Calculation of </w:t>
      </w:r>
      <w:r w:rsidR="00A72F3F">
        <w:t xml:space="preserve">Luminous </w:t>
      </w:r>
      <w:r w:rsidR="00D96C0B">
        <w:t>intensity</w:t>
      </w:r>
      <w:r w:rsidR="00803D8C">
        <w:t xml:space="preserve"> and </w:t>
      </w:r>
      <w:r w:rsidR="00D96C0B">
        <w:t>range</w:t>
      </w:r>
    </w:p>
    <w:p w14:paraId="16C15B39" w14:textId="77777777" w:rsidR="00CF49CC" w:rsidRDefault="00CF49CC" w:rsidP="00D74AE1"/>
    <w:p w14:paraId="7AF35B35" w14:textId="77777777" w:rsidR="004E0BBB" w:rsidRDefault="004E0BBB" w:rsidP="00D74AE1"/>
    <w:p w14:paraId="64FF0A58" w14:textId="77777777" w:rsidR="004E0BBB" w:rsidRDefault="004E0BBB" w:rsidP="00D74AE1"/>
    <w:p w14:paraId="0CA0548D" w14:textId="77777777" w:rsidR="004E0BBB" w:rsidRDefault="004E0BBB" w:rsidP="00D74AE1"/>
    <w:p w14:paraId="5E434FB1" w14:textId="77777777" w:rsidR="00783266" w:rsidRDefault="00783266" w:rsidP="00D74AE1"/>
    <w:p w14:paraId="57552918" w14:textId="77777777" w:rsidR="00783266" w:rsidRDefault="00783266" w:rsidP="00D74AE1"/>
    <w:p w14:paraId="791657DB" w14:textId="77777777" w:rsidR="00783266" w:rsidRDefault="00783266" w:rsidP="00D74AE1"/>
    <w:p w14:paraId="69355A1A" w14:textId="77777777" w:rsidR="00783266" w:rsidRDefault="00783266" w:rsidP="00D74AE1"/>
    <w:p w14:paraId="3ECE86DD" w14:textId="77777777" w:rsidR="00783266" w:rsidRDefault="00783266" w:rsidP="00D74AE1"/>
    <w:p w14:paraId="1418A9F3" w14:textId="77777777" w:rsidR="00783266" w:rsidRDefault="00783266" w:rsidP="00D74AE1"/>
    <w:p w14:paraId="113C84B4" w14:textId="77777777" w:rsidR="00783266" w:rsidRDefault="00783266" w:rsidP="00D74AE1"/>
    <w:p w14:paraId="59BBB46C" w14:textId="77777777" w:rsidR="00783266" w:rsidRDefault="00783266" w:rsidP="00D74AE1"/>
    <w:p w14:paraId="11057492" w14:textId="77777777" w:rsidR="00783266" w:rsidRDefault="00783266" w:rsidP="00D74AE1"/>
    <w:p w14:paraId="7DD851A7" w14:textId="77777777" w:rsidR="004E0BBB" w:rsidRDefault="004E0BBB" w:rsidP="00D74AE1"/>
    <w:p w14:paraId="6EC168DA" w14:textId="77777777" w:rsidR="004E0BBB" w:rsidRDefault="004E0BBB" w:rsidP="00D74AE1"/>
    <w:p w14:paraId="0CE076B3" w14:textId="77777777" w:rsidR="004E0BBB" w:rsidRDefault="004E0BBB" w:rsidP="00D74AE1"/>
    <w:p w14:paraId="1A365C1D" w14:textId="77777777" w:rsidR="004E0BBB" w:rsidRDefault="004E0BBB" w:rsidP="00D74AE1"/>
    <w:p w14:paraId="552D5F67" w14:textId="77777777" w:rsidR="004E0BBB" w:rsidRDefault="004E0BBB" w:rsidP="00D74AE1"/>
    <w:p w14:paraId="48B1E369" w14:textId="6E423168" w:rsidR="004E0BBB" w:rsidRDefault="00F85DBA" w:rsidP="004E0BBB">
      <w:pPr>
        <w:pStyle w:val="Editionnumber"/>
      </w:pPr>
      <w:r>
        <w:t>Edition x.x</w:t>
      </w:r>
    </w:p>
    <w:p w14:paraId="6B6E09AF" w14:textId="5C14536A" w:rsidR="004E0BBB" w:rsidRDefault="004E0BBB" w:rsidP="004E0BBB">
      <w:pPr>
        <w:pStyle w:val="Documentdate"/>
      </w:pPr>
      <w:r>
        <w:t>Document date</w:t>
      </w:r>
    </w:p>
    <w:p w14:paraId="5794C070" w14:textId="77777777" w:rsidR="00BC27F6" w:rsidRDefault="00BC27F6" w:rsidP="00D74AE1">
      <w:pPr>
        <w:sectPr w:rsidR="00BC27F6"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2C4D6AD3" w14:textId="671D2789" w:rsidR="00914E26" w:rsidRPr="00460028" w:rsidRDefault="00914E26" w:rsidP="00914E26">
      <w:pPr>
        <w:pStyle w:val="BodyText"/>
      </w:pPr>
      <w:r w:rsidRPr="00460028">
        <w:lastRenderedPageBreak/>
        <w:t>Revisions to th</w:t>
      </w:r>
      <w:r>
        <w:t>is</w:t>
      </w:r>
      <w:r w:rsidR="006D7580">
        <w:t xml:space="preserve"> IALA d</w:t>
      </w:r>
      <w:r w:rsidRPr="00460028">
        <w:t>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430D3EB5" w14:textId="77777777" w:rsidTr="001829B2">
        <w:tc>
          <w:tcPr>
            <w:tcW w:w="1908" w:type="dxa"/>
            <w:shd w:val="clear" w:color="auto" w:fill="00558C"/>
          </w:tcPr>
          <w:p w14:paraId="3107F566" w14:textId="77777777" w:rsidR="00914E26" w:rsidRPr="002C3A44" w:rsidRDefault="00914E26" w:rsidP="002C3A44">
            <w:pPr>
              <w:pStyle w:val="Tableheading"/>
              <w:jc w:val="center"/>
              <w:rPr>
                <w:color w:val="FFFFFF" w:themeColor="background1"/>
              </w:rPr>
            </w:pPr>
            <w:r w:rsidRPr="002C3A44">
              <w:rPr>
                <w:color w:val="FFFFFF" w:themeColor="background1"/>
              </w:rPr>
              <w:t>Date</w:t>
            </w:r>
          </w:p>
        </w:tc>
        <w:tc>
          <w:tcPr>
            <w:tcW w:w="3576" w:type="dxa"/>
            <w:shd w:val="clear" w:color="auto" w:fill="00558C"/>
          </w:tcPr>
          <w:p w14:paraId="195E253F" w14:textId="77777777" w:rsidR="00914E26" w:rsidRPr="002C3A44" w:rsidRDefault="00914E26" w:rsidP="002C3A44">
            <w:pPr>
              <w:pStyle w:val="Tableheading"/>
              <w:jc w:val="center"/>
              <w:rPr>
                <w:color w:val="FFFFFF" w:themeColor="background1"/>
              </w:rPr>
            </w:pPr>
            <w:r w:rsidRPr="002C3A44">
              <w:rPr>
                <w:color w:val="FFFFFF" w:themeColor="background1"/>
              </w:rPr>
              <w:t>Page / Section Revised</w:t>
            </w:r>
          </w:p>
        </w:tc>
        <w:tc>
          <w:tcPr>
            <w:tcW w:w="5001" w:type="dxa"/>
            <w:shd w:val="clear" w:color="auto" w:fill="00558C"/>
          </w:tcPr>
          <w:p w14:paraId="4BC79789" w14:textId="77777777" w:rsidR="00914E26" w:rsidRPr="002C3A44" w:rsidRDefault="00914E26" w:rsidP="002C3A44">
            <w:pPr>
              <w:pStyle w:val="Tableheading"/>
              <w:jc w:val="center"/>
              <w:rPr>
                <w:color w:val="FFFFFF" w:themeColor="background1"/>
              </w:rPr>
            </w:pPr>
            <w:r w:rsidRPr="002C3A44">
              <w:rPr>
                <w:color w:val="FFFFFF" w:themeColor="background1"/>
              </w:rPr>
              <w:t>Requirement for Revision</w:t>
            </w:r>
          </w:p>
        </w:tc>
      </w:tr>
      <w:tr w:rsidR="005E4659" w:rsidRPr="00460028" w14:paraId="6C9FFC42" w14:textId="77777777" w:rsidTr="005E4659">
        <w:trPr>
          <w:trHeight w:val="851"/>
        </w:trPr>
        <w:tc>
          <w:tcPr>
            <w:tcW w:w="1908" w:type="dxa"/>
            <w:vAlign w:val="center"/>
          </w:tcPr>
          <w:p w14:paraId="6E2B7AB8" w14:textId="77777777" w:rsidR="00914E26" w:rsidRPr="00C27E08" w:rsidRDefault="00914E26" w:rsidP="00914E26">
            <w:pPr>
              <w:pStyle w:val="Tabletext"/>
            </w:pPr>
          </w:p>
        </w:tc>
        <w:tc>
          <w:tcPr>
            <w:tcW w:w="3576" w:type="dxa"/>
            <w:vAlign w:val="center"/>
          </w:tcPr>
          <w:p w14:paraId="150FE44D" w14:textId="77777777" w:rsidR="00914E26" w:rsidRPr="00C27E08" w:rsidRDefault="00914E26" w:rsidP="00914E26">
            <w:pPr>
              <w:pStyle w:val="Tabletext"/>
            </w:pPr>
          </w:p>
        </w:tc>
        <w:tc>
          <w:tcPr>
            <w:tcW w:w="5001" w:type="dxa"/>
            <w:vAlign w:val="center"/>
          </w:tcPr>
          <w:p w14:paraId="1DB61067" w14:textId="77777777" w:rsidR="00914E26" w:rsidRPr="00460028" w:rsidRDefault="00914E26" w:rsidP="00914E26">
            <w:pPr>
              <w:pStyle w:val="Tabletext"/>
            </w:pPr>
          </w:p>
        </w:tc>
      </w:tr>
      <w:tr w:rsidR="005E4659" w:rsidRPr="00460028" w14:paraId="1B9351AC" w14:textId="77777777" w:rsidTr="005E4659">
        <w:trPr>
          <w:trHeight w:val="851"/>
        </w:trPr>
        <w:tc>
          <w:tcPr>
            <w:tcW w:w="1908" w:type="dxa"/>
            <w:vAlign w:val="center"/>
          </w:tcPr>
          <w:p w14:paraId="509D5CB2" w14:textId="77777777" w:rsidR="00914E26" w:rsidRPr="00460028" w:rsidRDefault="00914E26" w:rsidP="00914E26">
            <w:pPr>
              <w:pStyle w:val="Tabletext"/>
            </w:pPr>
          </w:p>
        </w:tc>
        <w:tc>
          <w:tcPr>
            <w:tcW w:w="3576" w:type="dxa"/>
            <w:vAlign w:val="center"/>
          </w:tcPr>
          <w:p w14:paraId="3FFA0815" w14:textId="77777777" w:rsidR="00914E26" w:rsidRPr="00460028" w:rsidRDefault="00914E26" w:rsidP="00914E26">
            <w:pPr>
              <w:pStyle w:val="Tabletext"/>
            </w:pPr>
          </w:p>
        </w:tc>
        <w:tc>
          <w:tcPr>
            <w:tcW w:w="5001" w:type="dxa"/>
            <w:vAlign w:val="center"/>
          </w:tcPr>
          <w:p w14:paraId="7614EB49" w14:textId="77777777" w:rsidR="00914E26" w:rsidRPr="00460028" w:rsidRDefault="00914E26" w:rsidP="00914E26">
            <w:pPr>
              <w:pStyle w:val="Tabletext"/>
            </w:pPr>
          </w:p>
        </w:tc>
      </w:tr>
      <w:tr w:rsidR="005E4659" w:rsidRPr="00460028" w14:paraId="43EE0388" w14:textId="77777777" w:rsidTr="005E4659">
        <w:trPr>
          <w:trHeight w:val="851"/>
        </w:trPr>
        <w:tc>
          <w:tcPr>
            <w:tcW w:w="1908" w:type="dxa"/>
            <w:vAlign w:val="center"/>
          </w:tcPr>
          <w:p w14:paraId="7DB0FA96" w14:textId="77777777" w:rsidR="00914E26" w:rsidRPr="00460028" w:rsidRDefault="00914E26" w:rsidP="00914E26">
            <w:pPr>
              <w:pStyle w:val="Tabletext"/>
            </w:pPr>
          </w:p>
        </w:tc>
        <w:tc>
          <w:tcPr>
            <w:tcW w:w="3576" w:type="dxa"/>
            <w:vAlign w:val="center"/>
          </w:tcPr>
          <w:p w14:paraId="098A5B29" w14:textId="77777777" w:rsidR="00914E26" w:rsidRPr="00460028" w:rsidRDefault="00914E26" w:rsidP="00914E26">
            <w:pPr>
              <w:pStyle w:val="Tabletext"/>
            </w:pPr>
          </w:p>
        </w:tc>
        <w:tc>
          <w:tcPr>
            <w:tcW w:w="5001" w:type="dxa"/>
            <w:vAlign w:val="center"/>
          </w:tcPr>
          <w:p w14:paraId="1BD7E161" w14:textId="77777777" w:rsidR="00914E26" w:rsidRPr="00460028" w:rsidRDefault="00914E26" w:rsidP="00914E26">
            <w:pPr>
              <w:pStyle w:val="Tabletext"/>
            </w:pPr>
          </w:p>
        </w:tc>
      </w:tr>
      <w:tr w:rsidR="005E4659" w:rsidRPr="00460028" w14:paraId="73C40370" w14:textId="77777777" w:rsidTr="005E4659">
        <w:trPr>
          <w:trHeight w:val="851"/>
        </w:trPr>
        <w:tc>
          <w:tcPr>
            <w:tcW w:w="1908" w:type="dxa"/>
            <w:vAlign w:val="center"/>
          </w:tcPr>
          <w:p w14:paraId="1D0A4237" w14:textId="77777777" w:rsidR="00914E26" w:rsidRPr="00460028" w:rsidRDefault="00914E26" w:rsidP="00914E26">
            <w:pPr>
              <w:pStyle w:val="Tabletext"/>
            </w:pPr>
          </w:p>
        </w:tc>
        <w:tc>
          <w:tcPr>
            <w:tcW w:w="3576" w:type="dxa"/>
            <w:vAlign w:val="center"/>
          </w:tcPr>
          <w:p w14:paraId="2D9AE83C" w14:textId="77777777" w:rsidR="00914E26" w:rsidRPr="00460028" w:rsidRDefault="00914E26" w:rsidP="00914E26">
            <w:pPr>
              <w:pStyle w:val="Tabletext"/>
            </w:pPr>
          </w:p>
        </w:tc>
        <w:tc>
          <w:tcPr>
            <w:tcW w:w="5001" w:type="dxa"/>
            <w:vAlign w:val="center"/>
          </w:tcPr>
          <w:p w14:paraId="2ACC1EBD" w14:textId="77777777" w:rsidR="00914E26" w:rsidRPr="00460028" w:rsidRDefault="00914E26" w:rsidP="00914E26">
            <w:pPr>
              <w:pStyle w:val="Tabletext"/>
            </w:pPr>
          </w:p>
        </w:tc>
      </w:tr>
      <w:tr w:rsidR="005E4659" w:rsidRPr="00460028" w14:paraId="50D639EB" w14:textId="77777777" w:rsidTr="005E4659">
        <w:trPr>
          <w:trHeight w:val="851"/>
        </w:trPr>
        <w:tc>
          <w:tcPr>
            <w:tcW w:w="1908" w:type="dxa"/>
            <w:vAlign w:val="center"/>
          </w:tcPr>
          <w:p w14:paraId="41C4C42B" w14:textId="77777777" w:rsidR="00914E26" w:rsidRPr="00460028" w:rsidRDefault="00914E26" w:rsidP="00914E26">
            <w:pPr>
              <w:pStyle w:val="Tabletext"/>
            </w:pPr>
          </w:p>
        </w:tc>
        <w:tc>
          <w:tcPr>
            <w:tcW w:w="3576" w:type="dxa"/>
            <w:vAlign w:val="center"/>
          </w:tcPr>
          <w:p w14:paraId="34A66F6D" w14:textId="77777777" w:rsidR="00914E26" w:rsidRPr="00460028" w:rsidRDefault="00914E26" w:rsidP="00914E26">
            <w:pPr>
              <w:pStyle w:val="Tabletext"/>
            </w:pPr>
          </w:p>
        </w:tc>
        <w:tc>
          <w:tcPr>
            <w:tcW w:w="5001" w:type="dxa"/>
            <w:vAlign w:val="center"/>
          </w:tcPr>
          <w:p w14:paraId="700D7F36" w14:textId="77777777" w:rsidR="00914E26" w:rsidRPr="00460028" w:rsidRDefault="00914E26" w:rsidP="00914E26">
            <w:pPr>
              <w:pStyle w:val="Tabletext"/>
            </w:pPr>
          </w:p>
        </w:tc>
      </w:tr>
      <w:tr w:rsidR="005E4659" w:rsidRPr="00460028" w14:paraId="77E709EA" w14:textId="77777777" w:rsidTr="005E4659">
        <w:trPr>
          <w:trHeight w:val="851"/>
        </w:trPr>
        <w:tc>
          <w:tcPr>
            <w:tcW w:w="1908" w:type="dxa"/>
            <w:vAlign w:val="center"/>
          </w:tcPr>
          <w:p w14:paraId="4578DD96" w14:textId="77777777" w:rsidR="00914E26" w:rsidRPr="00460028" w:rsidRDefault="00914E26" w:rsidP="00914E26">
            <w:pPr>
              <w:pStyle w:val="Tabletext"/>
            </w:pPr>
          </w:p>
        </w:tc>
        <w:tc>
          <w:tcPr>
            <w:tcW w:w="3576" w:type="dxa"/>
            <w:vAlign w:val="center"/>
          </w:tcPr>
          <w:p w14:paraId="48D9AEF0" w14:textId="77777777" w:rsidR="00914E26" w:rsidRPr="00460028" w:rsidRDefault="00914E26" w:rsidP="00914E26">
            <w:pPr>
              <w:pStyle w:val="Tabletext"/>
            </w:pPr>
          </w:p>
        </w:tc>
        <w:tc>
          <w:tcPr>
            <w:tcW w:w="5001" w:type="dxa"/>
            <w:vAlign w:val="center"/>
          </w:tcPr>
          <w:p w14:paraId="62191928" w14:textId="77777777" w:rsidR="00914E26" w:rsidRPr="00460028" w:rsidRDefault="00914E26" w:rsidP="00914E26">
            <w:pPr>
              <w:pStyle w:val="Tabletext"/>
            </w:pPr>
          </w:p>
        </w:tc>
      </w:tr>
      <w:tr w:rsidR="005E4659" w:rsidRPr="00460028" w14:paraId="5CE7C674" w14:textId="77777777" w:rsidTr="005E4659">
        <w:trPr>
          <w:trHeight w:val="851"/>
        </w:trPr>
        <w:tc>
          <w:tcPr>
            <w:tcW w:w="1908" w:type="dxa"/>
            <w:vAlign w:val="center"/>
          </w:tcPr>
          <w:p w14:paraId="458C1F89" w14:textId="77777777" w:rsidR="00914E26" w:rsidRPr="00460028" w:rsidRDefault="00914E26" w:rsidP="00914E26">
            <w:pPr>
              <w:pStyle w:val="Tabletext"/>
            </w:pPr>
          </w:p>
        </w:tc>
        <w:tc>
          <w:tcPr>
            <w:tcW w:w="3576" w:type="dxa"/>
            <w:vAlign w:val="center"/>
          </w:tcPr>
          <w:p w14:paraId="2BA2AD74" w14:textId="77777777" w:rsidR="00914E26" w:rsidRPr="00460028" w:rsidRDefault="00914E26" w:rsidP="00914E26">
            <w:pPr>
              <w:pStyle w:val="Tabletext"/>
            </w:pPr>
          </w:p>
        </w:tc>
        <w:tc>
          <w:tcPr>
            <w:tcW w:w="5001" w:type="dxa"/>
            <w:vAlign w:val="center"/>
          </w:tcPr>
          <w:p w14:paraId="1AE4F716" w14:textId="77777777" w:rsidR="00914E26" w:rsidRPr="00460028" w:rsidRDefault="00914E26" w:rsidP="00914E26">
            <w:pPr>
              <w:pStyle w:val="Tabletext"/>
            </w:pPr>
          </w:p>
        </w:tc>
      </w:tr>
    </w:tbl>
    <w:p w14:paraId="584BE115" w14:textId="10FBC064" w:rsidR="00914E26" w:rsidRDefault="00914E26" w:rsidP="00D74AE1"/>
    <w:p w14:paraId="429097EE" w14:textId="77777777" w:rsidR="005E4659" w:rsidRDefault="005E4659" w:rsidP="00914E26">
      <w:pPr>
        <w:spacing w:after="200" w:line="276" w:lineRule="auto"/>
        <w:sectPr w:rsidR="005E4659" w:rsidSect="00C716E5">
          <w:headerReference w:type="default" r:id="rId14"/>
          <w:footerReference w:type="default" r:id="rId15"/>
          <w:pgSz w:w="11906" w:h="16838" w:code="9"/>
          <w:pgMar w:top="567" w:right="794" w:bottom="567" w:left="907" w:header="567" w:footer="850" w:gutter="0"/>
          <w:cols w:space="708"/>
          <w:docGrid w:linePitch="360"/>
        </w:sectPr>
      </w:pPr>
    </w:p>
    <w:p w14:paraId="5120537D" w14:textId="3B510504" w:rsidR="00223064" w:rsidRPr="00441393" w:rsidRDefault="00223064" w:rsidP="00223064">
      <w:pPr>
        <w:pStyle w:val="Contents"/>
      </w:pPr>
      <w:r>
        <w:lastRenderedPageBreak/>
        <w:t>CONTENTS</w:t>
      </w:r>
    </w:p>
    <w:p w14:paraId="3585D042" w14:textId="77777777" w:rsidR="00223064" w:rsidRDefault="00223064" w:rsidP="00223064">
      <w:pPr>
        <w:pStyle w:val="TOC1"/>
        <w:ind w:left="0" w:firstLine="0"/>
        <w:rPr>
          <w:rFonts w:eastAsia="Times New Roman" w:cs="Times New Roman"/>
          <w:b w:val="0"/>
          <w:szCs w:val="20"/>
        </w:rPr>
      </w:pPr>
    </w:p>
    <w:p w14:paraId="750CDB6E" w14:textId="77777777" w:rsidR="00D452AF" w:rsidRPr="00223064" w:rsidRDefault="004A4EC4">
      <w:pPr>
        <w:pStyle w:val="TOC1"/>
        <w:rPr>
          <w:rFonts w:eastAsiaTheme="minorEastAsia"/>
          <w:b w:val="0"/>
          <w:color w:val="auto"/>
          <w:lang w:val="en-US" w:eastAsia="de-DE"/>
        </w:rPr>
      </w:pPr>
      <w:r>
        <w:rPr>
          <w:rFonts w:eastAsia="Times New Roman" w:cs="Times New Roman"/>
          <w:b w:val="0"/>
          <w:szCs w:val="20"/>
        </w:rPr>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D452AF" w:rsidRPr="00C05D87">
        <w:t>1.</w:t>
      </w:r>
      <w:r w:rsidR="00D452AF" w:rsidRPr="00223064">
        <w:rPr>
          <w:rFonts w:eastAsiaTheme="minorEastAsia"/>
          <w:b w:val="0"/>
          <w:color w:val="auto"/>
          <w:lang w:val="en-US" w:eastAsia="de-DE"/>
        </w:rPr>
        <w:tab/>
      </w:r>
      <w:r w:rsidR="00D452AF">
        <w:t>Introduction</w:t>
      </w:r>
      <w:r w:rsidR="00D452AF">
        <w:tab/>
      </w:r>
      <w:r w:rsidR="00D452AF">
        <w:fldChar w:fldCharType="begin"/>
      </w:r>
      <w:r w:rsidR="00D452AF">
        <w:instrText xml:space="preserve"> PAGEREF _Toc491867375 \h </w:instrText>
      </w:r>
      <w:r w:rsidR="00D452AF">
        <w:fldChar w:fldCharType="separate"/>
      </w:r>
      <w:r w:rsidR="00AF0B35">
        <w:t>6</w:t>
      </w:r>
      <w:r w:rsidR="00D452AF">
        <w:fldChar w:fldCharType="end"/>
      </w:r>
    </w:p>
    <w:p w14:paraId="094AEE78" w14:textId="77777777" w:rsidR="00D452AF" w:rsidRPr="00223064" w:rsidRDefault="00D452AF">
      <w:pPr>
        <w:pStyle w:val="TOC1"/>
        <w:rPr>
          <w:rFonts w:eastAsiaTheme="minorEastAsia"/>
          <w:b w:val="0"/>
          <w:color w:val="auto"/>
          <w:lang w:val="en-US" w:eastAsia="de-DE"/>
        </w:rPr>
      </w:pPr>
      <w:r w:rsidRPr="00C05D87">
        <w:t>2.</w:t>
      </w:r>
      <w:r w:rsidRPr="00223064">
        <w:rPr>
          <w:rFonts w:eastAsiaTheme="minorEastAsia"/>
          <w:b w:val="0"/>
          <w:color w:val="auto"/>
          <w:lang w:val="en-US" w:eastAsia="de-DE"/>
        </w:rPr>
        <w:tab/>
      </w:r>
      <w:r>
        <w:t>Physical basics</w:t>
      </w:r>
      <w:r>
        <w:tab/>
      </w:r>
      <w:r>
        <w:fldChar w:fldCharType="begin"/>
      </w:r>
      <w:r>
        <w:instrText xml:space="preserve"> PAGEREF _Toc491867376 \h </w:instrText>
      </w:r>
      <w:r>
        <w:fldChar w:fldCharType="separate"/>
      </w:r>
      <w:r w:rsidR="00AF0B35">
        <w:t>6</w:t>
      </w:r>
      <w:r>
        <w:fldChar w:fldCharType="end"/>
      </w:r>
    </w:p>
    <w:p w14:paraId="1AAB2D77" w14:textId="77777777" w:rsidR="00D452AF" w:rsidRPr="00223064" w:rsidRDefault="00D452AF">
      <w:pPr>
        <w:pStyle w:val="TOC2"/>
        <w:rPr>
          <w:rFonts w:eastAsiaTheme="minorEastAsia"/>
          <w:color w:val="auto"/>
          <w:lang w:val="en-US" w:eastAsia="de-DE"/>
        </w:rPr>
      </w:pPr>
      <w:r w:rsidRPr="00C05D87">
        <w:t>2.1.</w:t>
      </w:r>
      <w:r w:rsidRPr="00223064">
        <w:rPr>
          <w:rFonts w:eastAsiaTheme="minorEastAsia"/>
          <w:color w:val="auto"/>
          <w:lang w:val="en-US" w:eastAsia="de-DE"/>
        </w:rPr>
        <w:tab/>
      </w:r>
      <w:r>
        <w:t>Luminous intensity</w:t>
      </w:r>
      <w:r>
        <w:tab/>
      </w:r>
      <w:r>
        <w:fldChar w:fldCharType="begin"/>
      </w:r>
      <w:r>
        <w:instrText xml:space="preserve"> PAGEREF _Toc491867377 \h </w:instrText>
      </w:r>
      <w:r>
        <w:fldChar w:fldCharType="separate"/>
      </w:r>
      <w:r w:rsidR="00AF0B35">
        <w:t>6</w:t>
      </w:r>
      <w:r>
        <w:fldChar w:fldCharType="end"/>
      </w:r>
    </w:p>
    <w:p w14:paraId="33FBE6BA" w14:textId="77777777" w:rsidR="00D452AF" w:rsidRPr="00223064" w:rsidRDefault="00D452AF">
      <w:pPr>
        <w:pStyle w:val="TOC2"/>
        <w:rPr>
          <w:rFonts w:eastAsiaTheme="minorEastAsia"/>
          <w:color w:val="auto"/>
          <w:lang w:val="en-US" w:eastAsia="de-DE"/>
        </w:rPr>
      </w:pPr>
      <w:r w:rsidRPr="00C05D87">
        <w:t>2.2.</w:t>
      </w:r>
      <w:r w:rsidRPr="00223064">
        <w:rPr>
          <w:rFonts w:eastAsiaTheme="minorEastAsia"/>
          <w:color w:val="auto"/>
          <w:lang w:val="en-US" w:eastAsia="de-DE"/>
        </w:rPr>
        <w:tab/>
      </w:r>
      <w:r>
        <w:t>Illuminance</w:t>
      </w:r>
      <w:r>
        <w:tab/>
      </w:r>
      <w:r>
        <w:fldChar w:fldCharType="begin"/>
      </w:r>
      <w:r>
        <w:instrText xml:space="preserve"> PAGEREF _Toc491867378 \h </w:instrText>
      </w:r>
      <w:r>
        <w:fldChar w:fldCharType="separate"/>
      </w:r>
      <w:r w:rsidR="00AF0B35">
        <w:t>6</w:t>
      </w:r>
      <w:r>
        <w:fldChar w:fldCharType="end"/>
      </w:r>
    </w:p>
    <w:p w14:paraId="61CF45C2" w14:textId="77777777" w:rsidR="00D452AF" w:rsidRPr="00223064" w:rsidRDefault="00D452AF">
      <w:pPr>
        <w:pStyle w:val="TOC2"/>
        <w:rPr>
          <w:rFonts w:eastAsiaTheme="minorEastAsia"/>
          <w:color w:val="auto"/>
          <w:lang w:val="en-US" w:eastAsia="de-DE"/>
        </w:rPr>
      </w:pPr>
      <w:r w:rsidRPr="00C05D87">
        <w:t>2.3.</w:t>
      </w:r>
      <w:r w:rsidRPr="00223064">
        <w:rPr>
          <w:rFonts w:eastAsiaTheme="minorEastAsia"/>
          <w:color w:val="auto"/>
          <w:lang w:val="en-US" w:eastAsia="de-DE"/>
        </w:rPr>
        <w:tab/>
      </w:r>
      <w:r>
        <w:t>Meteorological visibility</w:t>
      </w:r>
      <w:r>
        <w:tab/>
      </w:r>
      <w:r>
        <w:fldChar w:fldCharType="begin"/>
      </w:r>
      <w:r>
        <w:instrText xml:space="preserve"> PAGEREF _Toc491867379 \h </w:instrText>
      </w:r>
      <w:r>
        <w:fldChar w:fldCharType="separate"/>
      </w:r>
      <w:r w:rsidR="00AF0B35">
        <w:t>6</w:t>
      </w:r>
      <w:r>
        <w:fldChar w:fldCharType="end"/>
      </w:r>
    </w:p>
    <w:p w14:paraId="67B41BA9" w14:textId="77777777" w:rsidR="00D452AF" w:rsidRPr="00223064" w:rsidRDefault="00D452AF">
      <w:pPr>
        <w:pStyle w:val="TOC2"/>
        <w:rPr>
          <w:rFonts w:eastAsiaTheme="minorEastAsia"/>
          <w:color w:val="auto"/>
          <w:lang w:val="en-US" w:eastAsia="de-DE"/>
        </w:rPr>
      </w:pPr>
      <w:r w:rsidRPr="00C05D87">
        <w:t>2.4.</w:t>
      </w:r>
      <w:r w:rsidRPr="00223064">
        <w:rPr>
          <w:rFonts w:eastAsiaTheme="minorEastAsia"/>
          <w:color w:val="auto"/>
          <w:lang w:val="en-US" w:eastAsia="de-DE"/>
        </w:rPr>
        <w:tab/>
      </w:r>
      <w:r>
        <w:t>Allard’s law</w:t>
      </w:r>
      <w:r>
        <w:tab/>
      </w:r>
      <w:r>
        <w:fldChar w:fldCharType="begin"/>
      </w:r>
      <w:r>
        <w:instrText xml:space="preserve"> PAGEREF _Toc491867380 \h </w:instrText>
      </w:r>
      <w:r>
        <w:fldChar w:fldCharType="separate"/>
      </w:r>
      <w:r w:rsidR="00AF0B35">
        <w:t>6</w:t>
      </w:r>
      <w:r>
        <w:fldChar w:fldCharType="end"/>
      </w:r>
    </w:p>
    <w:p w14:paraId="039609BA" w14:textId="77777777" w:rsidR="00D452AF" w:rsidRPr="00223064" w:rsidRDefault="00D452AF">
      <w:pPr>
        <w:pStyle w:val="TOC2"/>
        <w:rPr>
          <w:rFonts w:eastAsiaTheme="minorEastAsia"/>
          <w:color w:val="auto"/>
          <w:lang w:val="en-US" w:eastAsia="de-DE"/>
        </w:rPr>
      </w:pPr>
      <w:r w:rsidRPr="00C05D87">
        <w:t>2.5.</w:t>
      </w:r>
      <w:r w:rsidRPr="00223064">
        <w:rPr>
          <w:rFonts w:eastAsiaTheme="minorEastAsia"/>
          <w:color w:val="auto"/>
          <w:lang w:val="en-US" w:eastAsia="de-DE"/>
        </w:rPr>
        <w:tab/>
      </w:r>
      <w:r>
        <w:t>Luminous intensity calculations</w:t>
      </w:r>
      <w:r>
        <w:tab/>
      </w:r>
      <w:r>
        <w:fldChar w:fldCharType="begin"/>
      </w:r>
      <w:r>
        <w:instrText xml:space="preserve"> PAGEREF _Toc491867381 \h </w:instrText>
      </w:r>
      <w:r>
        <w:fldChar w:fldCharType="separate"/>
      </w:r>
      <w:r w:rsidR="00AF0B35">
        <w:t>7</w:t>
      </w:r>
      <w:r>
        <w:fldChar w:fldCharType="end"/>
      </w:r>
    </w:p>
    <w:p w14:paraId="2DFFC431" w14:textId="77777777" w:rsidR="00D452AF" w:rsidRPr="00D452AF" w:rsidRDefault="00D452AF">
      <w:pPr>
        <w:pStyle w:val="TOC3"/>
        <w:tabs>
          <w:tab w:val="left" w:pos="1134"/>
          <w:tab w:val="right" w:leader="dot" w:pos="10195"/>
        </w:tabs>
        <w:rPr>
          <w:rFonts w:eastAsiaTheme="minorEastAsia"/>
          <w:noProof/>
          <w:sz w:val="22"/>
          <w:lang w:val="en-US" w:eastAsia="de-DE"/>
        </w:rPr>
      </w:pPr>
      <w:r w:rsidRPr="00C05D87">
        <w:rPr>
          <w:noProof/>
        </w:rPr>
        <w:t>2.5.1.</w:t>
      </w:r>
      <w:r w:rsidRPr="00D452AF">
        <w:rPr>
          <w:rFonts w:eastAsiaTheme="minorEastAsia"/>
          <w:noProof/>
          <w:sz w:val="22"/>
          <w:lang w:val="en-US" w:eastAsia="de-DE"/>
        </w:rPr>
        <w:tab/>
      </w:r>
      <w:r>
        <w:rPr>
          <w:noProof/>
        </w:rPr>
        <w:t>Minimum luminous intensity for the</w:t>
      </w:r>
      <w:r>
        <w:rPr>
          <w:noProof/>
        </w:rPr>
        <w:tab/>
      </w:r>
      <w:r>
        <w:rPr>
          <w:noProof/>
        </w:rPr>
        <w:fldChar w:fldCharType="begin"/>
      </w:r>
      <w:r>
        <w:rPr>
          <w:noProof/>
        </w:rPr>
        <w:instrText xml:space="preserve"> PAGEREF _Toc491867382 \h </w:instrText>
      </w:r>
      <w:r>
        <w:rPr>
          <w:noProof/>
        </w:rPr>
      </w:r>
      <w:r>
        <w:rPr>
          <w:noProof/>
        </w:rPr>
        <w:fldChar w:fldCharType="separate"/>
      </w:r>
      <w:r w:rsidR="00AF0B35">
        <w:rPr>
          <w:noProof/>
        </w:rPr>
        <w:t>7</w:t>
      </w:r>
      <w:r>
        <w:rPr>
          <w:noProof/>
        </w:rPr>
        <w:fldChar w:fldCharType="end"/>
      </w:r>
    </w:p>
    <w:p w14:paraId="4816584D" w14:textId="77777777" w:rsidR="00D452AF" w:rsidRPr="00D452AF" w:rsidRDefault="00D452AF">
      <w:pPr>
        <w:pStyle w:val="TOC3"/>
        <w:tabs>
          <w:tab w:val="left" w:pos="1134"/>
          <w:tab w:val="right" w:leader="dot" w:pos="10195"/>
        </w:tabs>
        <w:rPr>
          <w:rFonts w:eastAsiaTheme="minorEastAsia"/>
          <w:noProof/>
          <w:sz w:val="22"/>
          <w:lang w:val="en-US" w:eastAsia="de-DE"/>
        </w:rPr>
      </w:pPr>
      <w:r w:rsidRPr="00C05D87">
        <w:rPr>
          <w:noProof/>
        </w:rPr>
        <w:t>2.5.2.</w:t>
      </w:r>
      <w:r w:rsidRPr="00D452AF">
        <w:rPr>
          <w:rFonts w:eastAsiaTheme="minorEastAsia"/>
          <w:noProof/>
          <w:sz w:val="22"/>
          <w:lang w:val="en-US" w:eastAsia="de-DE"/>
        </w:rPr>
        <w:tab/>
      </w:r>
      <w:r>
        <w:rPr>
          <w:noProof/>
        </w:rPr>
        <w:t>Maximum luminous intensity</w:t>
      </w:r>
      <w:r>
        <w:rPr>
          <w:noProof/>
        </w:rPr>
        <w:tab/>
      </w:r>
      <w:r>
        <w:rPr>
          <w:noProof/>
        </w:rPr>
        <w:fldChar w:fldCharType="begin"/>
      </w:r>
      <w:r>
        <w:rPr>
          <w:noProof/>
        </w:rPr>
        <w:instrText xml:space="preserve"> PAGEREF _Toc491867383 \h </w:instrText>
      </w:r>
      <w:r>
        <w:rPr>
          <w:noProof/>
        </w:rPr>
      </w:r>
      <w:r>
        <w:rPr>
          <w:noProof/>
        </w:rPr>
        <w:fldChar w:fldCharType="separate"/>
      </w:r>
      <w:r w:rsidR="00AF0B35">
        <w:rPr>
          <w:noProof/>
        </w:rPr>
        <w:t>7</w:t>
      </w:r>
      <w:r>
        <w:rPr>
          <w:noProof/>
        </w:rPr>
        <w:fldChar w:fldCharType="end"/>
      </w:r>
    </w:p>
    <w:p w14:paraId="1C466D46" w14:textId="77777777" w:rsidR="00D452AF" w:rsidRPr="00D452AF" w:rsidRDefault="00D452AF">
      <w:pPr>
        <w:pStyle w:val="TOC3"/>
        <w:tabs>
          <w:tab w:val="left" w:pos="1134"/>
          <w:tab w:val="right" w:leader="dot" w:pos="10195"/>
        </w:tabs>
        <w:rPr>
          <w:rFonts w:eastAsiaTheme="minorEastAsia"/>
          <w:noProof/>
          <w:sz w:val="22"/>
          <w:lang w:val="en-US" w:eastAsia="de-DE"/>
        </w:rPr>
      </w:pPr>
      <w:r w:rsidRPr="00C05D87">
        <w:rPr>
          <w:noProof/>
        </w:rPr>
        <w:t>2.5.3.</w:t>
      </w:r>
      <w:r w:rsidRPr="00D452AF">
        <w:rPr>
          <w:rFonts w:eastAsiaTheme="minorEastAsia"/>
          <w:noProof/>
          <w:sz w:val="22"/>
          <w:lang w:val="en-US" w:eastAsia="de-DE"/>
        </w:rPr>
        <w:tab/>
      </w:r>
      <w:r>
        <w:rPr>
          <w:noProof/>
        </w:rPr>
        <w:t>Design intensity</w:t>
      </w:r>
      <w:r>
        <w:rPr>
          <w:noProof/>
        </w:rPr>
        <w:tab/>
      </w:r>
      <w:r>
        <w:rPr>
          <w:noProof/>
        </w:rPr>
        <w:fldChar w:fldCharType="begin"/>
      </w:r>
      <w:r>
        <w:rPr>
          <w:noProof/>
        </w:rPr>
        <w:instrText xml:space="preserve"> PAGEREF _Toc491867384 \h </w:instrText>
      </w:r>
      <w:r>
        <w:rPr>
          <w:noProof/>
        </w:rPr>
      </w:r>
      <w:r>
        <w:rPr>
          <w:noProof/>
        </w:rPr>
        <w:fldChar w:fldCharType="separate"/>
      </w:r>
      <w:r w:rsidR="00AF0B35">
        <w:rPr>
          <w:noProof/>
        </w:rPr>
        <w:t>8</w:t>
      </w:r>
      <w:r>
        <w:rPr>
          <w:noProof/>
        </w:rPr>
        <w:fldChar w:fldCharType="end"/>
      </w:r>
    </w:p>
    <w:p w14:paraId="54DACE1A" w14:textId="77777777" w:rsidR="00D452AF" w:rsidRPr="00D452AF" w:rsidRDefault="00D452AF">
      <w:pPr>
        <w:pStyle w:val="TOC1"/>
        <w:rPr>
          <w:rFonts w:eastAsiaTheme="minorEastAsia"/>
          <w:b w:val="0"/>
          <w:color w:val="auto"/>
          <w:lang w:val="en-US" w:eastAsia="de-DE"/>
        </w:rPr>
      </w:pPr>
      <w:r w:rsidRPr="00C05D87">
        <w:t>3.</w:t>
      </w:r>
      <w:r w:rsidRPr="00D452AF">
        <w:rPr>
          <w:rFonts w:eastAsiaTheme="minorEastAsia"/>
          <w:b w:val="0"/>
          <w:color w:val="auto"/>
          <w:lang w:val="en-US" w:eastAsia="de-DE"/>
        </w:rPr>
        <w:tab/>
      </w:r>
      <w:r>
        <w:t>Key values</w:t>
      </w:r>
      <w:r>
        <w:tab/>
      </w:r>
      <w:r>
        <w:fldChar w:fldCharType="begin"/>
      </w:r>
      <w:r>
        <w:instrText xml:space="preserve"> PAGEREF _Toc491867385 \h </w:instrText>
      </w:r>
      <w:r>
        <w:fldChar w:fldCharType="separate"/>
      </w:r>
      <w:r w:rsidR="00AF0B35">
        <w:t>8</w:t>
      </w:r>
      <w:r>
        <w:fldChar w:fldCharType="end"/>
      </w:r>
    </w:p>
    <w:p w14:paraId="692193B5" w14:textId="77777777" w:rsidR="00D452AF" w:rsidRPr="00D452AF" w:rsidRDefault="00D452AF">
      <w:pPr>
        <w:pStyle w:val="TOC2"/>
        <w:rPr>
          <w:rFonts w:eastAsiaTheme="minorEastAsia"/>
          <w:color w:val="auto"/>
          <w:lang w:val="en-US" w:eastAsia="de-DE"/>
        </w:rPr>
      </w:pPr>
      <w:r w:rsidRPr="00C05D87">
        <w:t>3.1.</w:t>
      </w:r>
      <w:r w:rsidRPr="00D452AF">
        <w:rPr>
          <w:rFonts w:eastAsiaTheme="minorEastAsia"/>
          <w:color w:val="auto"/>
          <w:lang w:val="en-US" w:eastAsia="de-DE"/>
        </w:rPr>
        <w:tab/>
      </w:r>
      <w:r>
        <w:t>Minimum illuminance at the observer’s eye</w:t>
      </w:r>
      <w:r>
        <w:tab/>
      </w:r>
      <w:r>
        <w:fldChar w:fldCharType="begin"/>
      </w:r>
      <w:r>
        <w:instrText xml:space="preserve"> PAGEREF _Toc491867386 \h </w:instrText>
      </w:r>
      <w:r>
        <w:fldChar w:fldCharType="separate"/>
      </w:r>
      <w:r w:rsidR="00AF0B35">
        <w:t>8</w:t>
      </w:r>
      <w:r>
        <w:fldChar w:fldCharType="end"/>
      </w:r>
    </w:p>
    <w:p w14:paraId="482C85E8" w14:textId="77777777" w:rsidR="00D452AF" w:rsidRPr="00D452AF" w:rsidRDefault="00D452AF">
      <w:pPr>
        <w:pStyle w:val="TOC2"/>
        <w:rPr>
          <w:rFonts w:eastAsiaTheme="minorEastAsia"/>
          <w:color w:val="auto"/>
          <w:lang w:val="en-US" w:eastAsia="de-DE"/>
        </w:rPr>
      </w:pPr>
      <w:r w:rsidRPr="00C05D87">
        <w:rPr>
          <w:rFonts w:eastAsiaTheme="minorEastAsia"/>
        </w:rPr>
        <w:t>3.2.</w:t>
      </w:r>
      <w:r w:rsidRPr="00D452AF">
        <w:rPr>
          <w:rFonts w:eastAsiaTheme="minorEastAsia"/>
          <w:color w:val="auto"/>
          <w:lang w:val="en-US" w:eastAsia="de-DE"/>
        </w:rPr>
        <w:tab/>
      </w:r>
      <w:r w:rsidRPr="00C05D87">
        <w:rPr>
          <w:rFonts w:eastAsiaTheme="minorEastAsia"/>
        </w:rPr>
        <w:t>Measuring background luminance</w:t>
      </w:r>
      <w:r>
        <w:tab/>
      </w:r>
      <w:r>
        <w:fldChar w:fldCharType="begin"/>
      </w:r>
      <w:r>
        <w:instrText xml:space="preserve"> PAGEREF _Toc491867387 \h </w:instrText>
      </w:r>
      <w:r>
        <w:fldChar w:fldCharType="separate"/>
      </w:r>
      <w:r w:rsidR="00AF0B35">
        <w:t>9</w:t>
      </w:r>
      <w:r>
        <w:fldChar w:fldCharType="end"/>
      </w:r>
    </w:p>
    <w:p w14:paraId="6F19F87C" w14:textId="77777777" w:rsidR="00D452AF" w:rsidRPr="00D452AF" w:rsidRDefault="00D452AF">
      <w:pPr>
        <w:pStyle w:val="TOC2"/>
        <w:rPr>
          <w:rFonts w:eastAsiaTheme="minorEastAsia"/>
          <w:color w:val="auto"/>
          <w:lang w:val="en-US" w:eastAsia="de-DE"/>
        </w:rPr>
      </w:pPr>
      <w:r w:rsidRPr="00C05D87">
        <w:t>3.3.</w:t>
      </w:r>
      <w:r w:rsidRPr="00D452AF">
        <w:rPr>
          <w:rFonts w:eastAsiaTheme="minorEastAsia"/>
          <w:color w:val="auto"/>
          <w:lang w:val="en-US" w:eastAsia="de-DE"/>
        </w:rPr>
        <w:tab/>
      </w:r>
      <w:r>
        <w:t>Maximum luminance at the eye of the observer</w:t>
      </w:r>
      <w:r>
        <w:tab/>
      </w:r>
      <w:r>
        <w:fldChar w:fldCharType="begin"/>
      </w:r>
      <w:r>
        <w:instrText xml:space="preserve"> PAGEREF _Toc491867388 \h </w:instrText>
      </w:r>
      <w:r>
        <w:fldChar w:fldCharType="separate"/>
      </w:r>
      <w:r w:rsidR="00AF0B35">
        <w:t>10</w:t>
      </w:r>
      <w:r>
        <w:fldChar w:fldCharType="end"/>
      </w:r>
    </w:p>
    <w:p w14:paraId="525E99C4" w14:textId="77777777" w:rsidR="00D452AF" w:rsidRPr="00D452AF" w:rsidRDefault="00D452AF">
      <w:pPr>
        <w:pStyle w:val="TOC2"/>
        <w:rPr>
          <w:rFonts w:eastAsiaTheme="minorEastAsia"/>
          <w:color w:val="auto"/>
          <w:lang w:val="en-US" w:eastAsia="de-DE"/>
        </w:rPr>
      </w:pPr>
      <w:r w:rsidRPr="00C05D87">
        <w:t>3.4.</w:t>
      </w:r>
      <w:r w:rsidRPr="00D452AF">
        <w:rPr>
          <w:rFonts w:eastAsiaTheme="minorEastAsia"/>
          <w:color w:val="auto"/>
          <w:lang w:val="en-US" w:eastAsia="de-DE"/>
        </w:rPr>
        <w:tab/>
      </w:r>
      <w:r>
        <w:t>Minimum meteorological visibility</w:t>
      </w:r>
      <w:r>
        <w:tab/>
      </w:r>
      <w:r>
        <w:fldChar w:fldCharType="begin"/>
      </w:r>
      <w:r>
        <w:instrText xml:space="preserve"> PAGEREF _Toc491867389 \h </w:instrText>
      </w:r>
      <w:r>
        <w:fldChar w:fldCharType="separate"/>
      </w:r>
      <w:r w:rsidR="00AF0B35">
        <w:t>10</w:t>
      </w:r>
      <w:r>
        <w:fldChar w:fldCharType="end"/>
      </w:r>
    </w:p>
    <w:p w14:paraId="123DE3A0" w14:textId="77777777" w:rsidR="00D452AF" w:rsidRPr="00D452AF" w:rsidRDefault="00D452AF">
      <w:pPr>
        <w:pStyle w:val="TOC2"/>
        <w:rPr>
          <w:rFonts w:eastAsiaTheme="minorEastAsia"/>
          <w:color w:val="auto"/>
          <w:lang w:val="en-US" w:eastAsia="de-DE"/>
        </w:rPr>
      </w:pPr>
      <w:r w:rsidRPr="00C05D87">
        <w:t>3.5.</w:t>
      </w:r>
      <w:r w:rsidRPr="00D452AF">
        <w:rPr>
          <w:rFonts w:eastAsiaTheme="minorEastAsia"/>
          <w:color w:val="auto"/>
          <w:lang w:val="en-US" w:eastAsia="de-DE"/>
        </w:rPr>
        <w:tab/>
      </w:r>
      <w:r>
        <w:t>Maximum meteorological visibility</w:t>
      </w:r>
      <w:r>
        <w:tab/>
      </w:r>
      <w:r>
        <w:fldChar w:fldCharType="begin"/>
      </w:r>
      <w:r>
        <w:instrText xml:space="preserve"> PAGEREF _Toc491867390 \h </w:instrText>
      </w:r>
      <w:r>
        <w:fldChar w:fldCharType="separate"/>
      </w:r>
      <w:r w:rsidR="00AF0B35">
        <w:t>11</w:t>
      </w:r>
      <w:r>
        <w:fldChar w:fldCharType="end"/>
      </w:r>
    </w:p>
    <w:p w14:paraId="6B52286B" w14:textId="77777777" w:rsidR="00D452AF" w:rsidRPr="00D452AF" w:rsidRDefault="00D452AF">
      <w:pPr>
        <w:pStyle w:val="TOC1"/>
        <w:rPr>
          <w:rFonts w:eastAsiaTheme="minorEastAsia"/>
          <w:b w:val="0"/>
          <w:color w:val="auto"/>
          <w:lang w:val="en-US" w:eastAsia="de-DE"/>
        </w:rPr>
      </w:pPr>
      <w:r w:rsidRPr="00C05D87">
        <w:t>4.</w:t>
      </w:r>
      <w:r w:rsidRPr="00D452AF">
        <w:rPr>
          <w:rFonts w:eastAsiaTheme="minorEastAsia"/>
          <w:b w:val="0"/>
          <w:color w:val="auto"/>
          <w:lang w:val="en-US" w:eastAsia="de-DE"/>
        </w:rPr>
        <w:tab/>
      </w:r>
      <w:r>
        <w:t>Rival lights</w:t>
      </w:r>
      <w:r>
        <w:tab/>
      </w:r>
      <w:r>
        <w:fldChar w:fldCharType="begin"/>
      </w:r>
      <w:r>
        <w:instrText xml:space="preserve"> PAGEREF _Toc491867391 \h </w:instrText>
      </w:r>
      <w:r>
        <w:fldChar w:fldCharType="separate"/>
      </w:r>
      <w:r w:rsidR="00AF0B35">
        <w:t>11</w:t>
      </w:r>
      <w:r>
        <w:fldChar w:fldCharType="end"/>
      </w:r>
    </w:p>
    <w:p w14:paraId="49E59305" w14:textId="77777777" w:rsidR="00D452AF" w:rsidRPr="00D452AF" w:rsidRDefault="00D452AF">
      <w:pPr>
        <w:pStyle w:val="TOC2"/>
        <w:rPr>
          <w:rFonts w:eastAsiaTheme="minorEastAsia"/>
          <w:color w:val="auto"/>
          <w:lang w:val="en-US" w:eastAsia="de-DE"/>
        </w:rPr>
      </w:pPr>
      <w:r w:rsidRPr="00C05D87">
        <w:t>4.1.</w:t>
      </w:r>
      <w:r w:rsidRPr="00D452AF">
        <w:rPr>
          <w:rFonts w:eastAsiaTheme="minorEastAsia"/>
          <w:color w:val="auto"/>
          <w:lang w:val="en-US" w:eastAsia="de-DE"/>
        </w:rPr>
        <w:tab/>
      </w:r>
      <w:r>
        <w:t>Illumination of areas, roads and buildings</w:t>
      </w:r>
      <w:r>
        <w:tab/>
      </w:r>
      <w:r>
        <w:fldChar w:fldCharType="begin"/>
      </w:r>
      <w:r>
        <w:instrText xml:space="preserve"> PAGEREF _Toc491867392 \h </w:instrText>
      </w:r>
      <w:r>
        <w:fldChar w:fldCharType="separate"/>
      </w:r>
      <w:r w:rsidR="00AF0B35">
        <w:t>12</w:t>
      </w:r>
      <w:r>
        <w:fldChar w:fldCharType="end"/>
      </w:r>
    </w:p>
    <w:p w14:paraId="0746144A" w14:textId="77777777" w:rsidR="00D452AF" w:rsidRPr="00D452AF" w:rsidRDefault="00D452AF">
      <w:pPr>
        <w:pStyle w:val="TOC2"/>
        <w:rPr>
          <w:rFonts w:eastAsiaTheme="minorEastAsia"/>
          <w:color w:val="auto"/>
          <w:lang w:val="en-US" w:eastAsia="de-DE"/>
        </w:rPr>
      </w:pPr>
      <w:r w:rsidRPr="00C05D87">
        <w:t>4.2.</w:t>
      </w:r>
      <w:r w:rsidRPr="00D452AF">
        <w:rPr>
          <w:rFonts w:eastAsiaTheme="minorEastAsia"/>
          <w:color w:val="auto"/>
          <w:lang w:val="en-US" w:eastAsia="de-DE"/>
        </w:rPr>
        <w:tab/>
      </w:r>
      <w:r>
        <w:t>Navigation lights on vessels</w:t>
      </w:r>
      <w:r>
        <w:tab/>
      </w:r>
      <w:r>
        <w:fldChar w:fldCharType="begin"/>
      </w:r>
      <w:r>
        <w:instrText xml:space="preserve"> PAGEREF _Toc491867393 \h </w:instrText>
      </w:r>
      <w:r>
        <w:fldChar w:fldCharType="separate"/>
      </w:r>
      <w:r w:rsidR="00AF0B35">
        <w:t>12</w:t>
      </w:r>
      <w:r>
        <w:fldChar w:fldCharType="end"/>
      </w:r>
    </w:p>
    <w:p w14:paraId="26851CD2" w14:textId="77777777" w:rsidR="00D452AF" w:rsidRPr="00D452AF" w:rsidRDefault="00D452AF">
      <w:pPr>
        <w:pStyle w:val="TOC2"/>
        <w:rPr>
          <w:rFonts w:eastAsiaTheme="minorEastAsia"/>
          <w:color w:val="auto"/>
          <w:lang w:val="en-US" w:eastAsia="de-DE"/>
        </w:rPr>
      </w:pPr>
      <w:r w:rsidRPr="00C05D87">
        <w:t>4.3.</w:t>
      </w:r>
      <w:r w:rsidRPr="00D452AF">
        <w:rPr>
          <w:rFonts w:eastAsiaTheme="minorEastAsia"/>
          <w:color w:val="auto"/>
          <w:lang w:val="en-US" w:eastAsia="de-DE"/>
        </w:rPr>
        <w:tab/>
      </w:r>
      <w:r>
        <w:t>Other signal lights</w:t>
      </w:r>
      <w:r>
        <w:tab/>
      </w:r>
      <w:r>
        <w:fldChar w:fldCharType="begin"/>
      </w:r>
      <w:r>
        <w:instrText xml:space="preserve"> PAGEREF _Toc491867394 \h </w:instrText>
      </w:r>
      <w:r>
        <w:fldChar w:fldCharType="separate"/>
      </w:r>
      <w:r w:rsidR="00AF0B35">
        <w:t>13</w:t>
      </w:r>
      <w:r>
        <w:fldChar w:fldCharType="end"/>
      </w:r>
    </w:p>
    <w:p w14:paraId="5BAF7822" w14:textId="77777777" w:rsidR="00D452AF" w:rsidRPr="00D452AF" w:rsidRDefault="00D452AF">
      <w:pPr>
        <w:pStyle w:val="TOC1"/>
        <w:rPr>
          <w:rFonts w:eastAsiaTheme="minorEastAsia"/>
          <w:b w:val="0"/>
          <w:color w:val="auto"/>
          <w:lang w:val="en-US" w:eastAsia="de-DE"/>
        </w:rPr>
      </w:pPr>
      <w:r w:rsidRPr="00C05D87">
        <w:t>5.</w:t>
      </w:r>
      <w:r w:rsidRPr="00D452AF">
        <w:rPr>
          <w:rFonts w:eastAsiaTheme="minorEastAsia"/>
          <w:b w:val="0"/>
          <w:color w:val="auto"/>
          <w:lang w:val="en-US" w:eastAsia="de-DE"/>
        </w:rPr>
        <w:tab/>
      </w:r>
      <w:r>
        <w:t>PHOTOMETRIC LUMINOUS INTENSITY</w:t>
      </w:r>
      <w:r>
        <w:tab/>
      </w:r>
      <w:r>
        <w:fldChar w:fldCharType="begin"/>
      </w:r>
      <w:r>
        <w:instrText xml:space="preserve"> PAGEREF _Toc491867395 \h </w:instrText>
      </w:r>
      <w:r>
        <w:fldChar w:fldCharType="separate"/>
      </w:r>
      <w:r w:rsidR="00AF0B35">
        <w:rPr>
          <w:b w:val="0"/>
          <w:bCs/>
          <w:lang w:val="de-DE"/>
        </w:rPr>
        <w:t>Fehler! Textmarke nicht definiert.</w:t>
      </w:r>
      <w:r>
        <w:fldChar w:fldCharType="end"/>
      </w:r>
    </w:p>
    <w:p w14:paraId="75A09401" w14:textId="77777777" w:rsidR="00D452AF" w:rsidRPr="00D452AF" w:rsidRDefault="00D452AF">
      <w:pPr>
        <w:pStyle w:val="TOC2"/>
        <w:rPr>
          <w:rFonts w:eastAsiaTheme="minorEastAsia"/>
          <w:color w:val="auto"/>
          <w:lang w:val="en-US" w:eastAsia="de-DE"/>
        </w:rPr>
      </w:pPr>
      <w:r w:rsidRPr="00C05D87">
        <w:t>5.1.</w:t>
      </w:r>
      <w:r w:rsidRPr="00D452AF">
        <w:rPr>
          <w:rFonts w:eastAsiaTheme="minorEastAsia"/>
          <w:color w:val="auto"/>
          <w:lang w:val="en-US" w:eastAsia="de-DE"/>
        </w:rPr>
        <w:tab/>
      </w:r>
      <w:r>
        <w:t>In-Situ- and Photometric Intensity</w:t>
      </w:r>
      <w:r>
        <w:tab/>
      </w:r>
      <w:r>
        <w:fldChar w:fldCharType="begin"/>
      </w:r>
      <w:r>
        <w:instrText xml:space="preserve"> PAGEREF _Toc491867396 \h </w:instrText>
      </w:r>
      <w:r>
        <w:fldChar w:fldCharType="separate"/>
      </w:r>
      <w:r w:rsidR="00AF0B35">
        <w:t>15</w:t>
      </w:r>
      <w:r>
        <w:fldChar w:fldCharType="end"/>
      </w:r>
    </w:p>
    <w:p w14:paraId="2C5ADA88" w14:textId="77777777" w:rsidR="00D452AF" w:rsidRPr="00D452AF" w:rsidRDefault="00D452AF">
      <w:pPr>
        <w:pStyle w:val="TOC2"/>
        <w:rPr>
          <w:rFonts w:eastAsiaTheme="minorEastAsia"/>
          <w:color w:val="auto"/>
          <w:lang w:val="en-US" w:eastAsia="de-DE"/>
        </w:rPr>
      </w:pPr>
      <w:r w:rsidRPr="00C05D87">
        <w:t>5.2.</w:t>
      </w:r>
      <w:r w:rsidRPr="00D452AF">
        <w:rPr>
          <w:rFonts w:eastAsiaTheme="minorEastAsia"/>
          <w:color w:val="auto"/>
          <w:lang w:val="en-US" w:eastAsia="de-DE"/>
        </w:rPr>
        <w:tab/>
      </w:r>
      <w:r>
        <w:t>Steady burning lights</w:t>
      </w:r>
      <w:r>
        <w:tab/>
      </w:r>
      <w:r>
        <w:fldChar w:fldCharType="begin"/>
      </w:r>
      <w:r>
        <w:instrText xml:space="preserve"> PAGEREF _Toc491867397 \h </w:instrText>
      </w:r>
      <w:r>
        <w:fldChar w:fldCharType="separate"/>
      </w:r>
      <w:r w:rsidR="00AF0B35">
        <w:t>15</w:t>
      </w:r>
      <w:r>
        <w:fldChar w:fldCharType="end"/>
      </w:r>
    </w:p>
    <w:p w14:paraId="347E6A19" w14:textId="77777777" w:rsidR="00D452AF" w:rsidRPr="00D452AF" w:rsidRDefault="00D452AF">
      <w:pPr>
        <w:pStyle w:val="TOC2"/>
        <w:rPr>
          <w:rFonts w:eastAsiaTheme="minorEastAsia"/>
          <w:color w:val="auto"/>
          <w:lang w:val="en-US" w:eastAsia="de-DE"/>
        </w:rPr>
      </w:pPr>
      <w:r w:rsidRPr="00C05D87">
        <w:rPr>
          <w:rFonts w:eastAsiaTheme="minorEastAsia"/>
        </w:rPr>
        <w:t>5.3.</w:t>
      </w:r>
      <w:r w:rsidRPr="00D452AF">
        <w:rPr>
          <w:rFonts w:eastAsiaTheme="minorEastAsia"/>
          <w:color w:val="auto"/>
          <w:lang w:val="en-US" w:eastAsia="de-DE"/>
        </w:rPr>
        <w:tab/>
      </w:r>
      <w:r w:rsidRPr="00C05D87">
        <w:rPr>
          <w:rFonts w:eastAsiaTheme="minorEastAsia"/>
        </w:rPr>
        <w:t>fast Switching lights</w:t>
      </w:r>
      <w:r>
        <w:tab/>
      </w:r>
      <w:r>
        <w:fldChar w:fldCharType="begin"/>
      </w:r>
      <w:r>
        <w:instrText xml:space="preserve"> PAGEREF _Toc491867398 \h </w:instrText>
      </w:r>
      <w:r>
        <w:fldChar w:fldCharType="separate"/>
      </w:r>
      <w:r w:rsidR="00AF0B35">
        <w:t>15</w:t>
      </w:r>
      <w:r>
        <w:fldChar w:fldCharType="end"/>
      </w:r>
    </w:p>
    <w:p w14:paraId="70B920FD" w14:textId="77777777" w:rsidR="00D452AF" w:rsidRPr="00D452AF" w:rsidRDefault="00D452AF">
      <w:pPr>
        <w:pStyle w:val="TOC2"/>
        <w:rPr>
          <w:rFonts w:eastAsiaTheme="minorEastAsia"/>
          <w:color w:val="auto"/>
          <w:lang w:val="en-US" w:eastAsia="de-DE"/>
        </w:rPr>
      </w:pPr>
      <w:r w:rsidRPr="00C05D87">
        <w:rPr>
          <w:rFonts w:eastAsiaTheme="minorEastAsia"/>
        </w:rPr>
        <w:t>5.4.</w:t>
      </w:r>
      <w:r w:rsidRPr="00D452AF">
        <w:rPr>
          <w:rFonts w:eastAsiaTheme="minorEastAsia"/>
          <w:color w:val="auto"/>
          <w:lang w:val="en-US" w:eastAsia="de-DE"/>
        </w:rPr>
        <w:tab/>
      </w:r>
      <w:r w:rsidRPr="00C05D87">
        <w:rPr>
          <w:rFonts w:eastAsiaTheme="minorEastAsia"/>
        </w:rPr>
        <w:t>Arbitrary Flash Profile</w:t>
      </w:r>
      <w:r>
        <w:tab/>
      </w:r>
      <w:r>
        <w:fldChar w:fldCharType="begin"/>
      </w:r>
      <w:r>
        <w:instrText xml:space="preserve"> PAGEREF _Toc491867399 \h </w:instrText>
      </w:r>
      <w:r>
        <w:fldChar w:fldCharType="separate"/>
      </w:r>
      <w:r w:rsidR="00AF0B35">
        <w:t>16</w:t>
      </w:r>
      <w:r>
        <w:fldChar w:fldCharType="end"/>
      </w:r>
    </w:p>
    <w:p w14:paraId="093376EF" w14:textId="77777777" w:rsidR="00D452AF" w:rsidRPr="00D452AF" w:rsidRDefault="00D452AF">
      <w:pPr>
        <w:pStyle w:val="TOC1"/>
        <w:rPr>
          <w:rFonts w:eastAsiaTheme="minorEastAsia"/>
          <w:b w:val="0"/>
          <w:color w:val="auto"/>
          <w:lang w:val="en-US" w:eastAsia="de-DE"/>
        </w:rPr>
      </w:pPr>
      <w:r w:rsidRPr="00C05D87">
        <w:t>6.</w:t>
      </w:r>
      <w:r w:rsidRPr="00D452AF">
        <w:rPr>
          <w:rFonts w:eastAsiaTheme="minorEastAsia"/>
          <w:b w:val="0"/>
          <w:color w:val="auto"/>
          <w:lang w:val="en-US" w:eastAsia="de-DE"/>
        </w:rPr>
        <w:tab/>
      </w:r>
      <w:r>
        <w:t>Standard Design Methodology</w:t>
      </w:r>
      <w:r>
        <w:tab/>
      </w:r>
      <w:r>
        <w:fldChar w:fldCharType="begin"/>
      </w:r>
      <w:r>
        <w:instrText xml:space="preserve"> PAGEREF _Toc491867400 \h </w:instrText>
      </w:r>
      <w:r>
        <w:fldChar w:fldCharType="separate"/>
      </w:r>
      <w:r w:rsidR="00AF0B35">
        <w:t>16</w:t>
      </w:r>
      <w:r>
        <w:fldChar w:fldCharType="end"/>
      </w:r>
    </w:p>
    <w:p w14:paraId="16666D64" w14:textId="77777777" w:rsidR="00D452AF" w:rsidRDefault="00D452AF">
      <w:pPr>
        <w:pStyle w:val="TOC2"/>
        <w:rPr>
          <w:rFonts w:eastAsiaTheme="minorEastAsia"/>
          <w:color w:val="auto"/>
          <w:lang w:val="de-DE" w:eastAsia="de-DE"/>
        </w:rPr>
      </w:pPr>
      <w:r w:rsidRPr="00C05D87">
        <w:t>6.1.</w:t>
      </w:r>
      <w:r>
        <w:rPr>
          <w:rFonts w:eastAsiaTheme="minorEastAsia"/>
          <w:color w:val="auto"/>
          <w:lang w:val="de-DE" w:eastAsia="de-DE"/>
        </w:rPr>
        <w:tab/>
      </w:r>
      <w:r>
        <w:t>Step 1</w:t>
      </w:r>
      <w:r>
        <w:tab/>
      </w:r>
      <w:r>
        <w:fldChar w:fldCharType="begin"/>
      </w:r>
      <w:r>
        <w:instrText xml:space="preserve"> PAGEREF _Toc491867401 \h </w:instrText>
      </w:r>
      <w:r>
        <w:fldChar w:fldCharType="separate"/>
      </w:r>
      <w:r w:rsidR="00AF0B35">
        <w:t>16</w:t>
      </w:r>
      <w:r>
        <w:fldChar w:fldCharType="end"/>
      </w:r>
    </w:p>
    <w:p w14:paraId="727F6280" w14:textId="77777777" w:rsidR="00D452AF" w:rsidRDefault="00D452AF">
      <w:pPr>
        <w:pStyle w:val="TOC2"/>
        <w:rPr>
          <w:rFonts w:eastAsiaTheme="minorEastAsia"/>
          <w:color w:val="auto"/>
          <w:lang w:val="de-DE" w:eastAsia="de-DE"/>
        </w:rPr>
      </w:pPr>
      <w:r w:rsidRPr="00C05D87">
        <w:t>6.2.</w:t>
      </w:r>
      <w:r>
        <w:rPr>
          <w:rFonts w:eastAsiaTheme="minorEastAsia"/>
          <w:color w:val="auto"/>
          <w:lang w:val="de-DE" w:eastAsia="de-DE"/>
        </w:rPr>
        <w:tab/>
      </w:r>
      <w:r>
        <w:t>Step 2</w:t>
      </w:r>
      <w:r>
        <w:tab/>
      </w:r>
      <w:r>
        <w:fldChar w:fldCharType="begin"/>
      </w:r>
      <w:r>
        <w:instrText xml:space="preserve"> PAGEREF _Toc491867402 \h </w:instrText>
      </w:r>
      <w:r>
        <w:fldChar w:fldCharType="separate"/>
      </w:r>
      <w:r w:rsidR="00AF0B35">
        <w:t>16</w:t>
      </w:r>
      <w:r>
        <w:fldChar w:fldCharType="end"/>
      </w:r>
    </w:p>
    <w:p w14:paraId="1BF2CC27" w14:textId="77777777" w:rsidR="00D452AF" w:rsidRDefault="00D452AF">
      <w:pPr>
        <w:pStyle w:val="TOC2"/>
        <w:rPr>
          <w:rFonts w:eastAsiaTheme="minorEastAsia"/>
          <w:color w:val="auto"/>
          <w:lang w:val="de-DE" w:eastAsia="de-DE"/>
        </w:rPr>
      </w:pPr>
      <w:r w:rsidRPr="00C05D87">
        <w:t>6.3.</w:t>
      </w:r>
      <w:r>
        <w:rPr>
          <w:rFonts w:eastAsiaTheme="minorEastAsia"/>
          <w:color w:val="auto"/>
          <w:lang w:val="de-DE" w:eastAsia="de-DE"/>
        </w:rPr>
        <w:tab/>
      </w:r>
      <w:r>
        <w:t>Step 3</w:t>
      </w:r>
      <w:r>
        <w:tab/>
      </w:r>
      <w:r>
        <w:fldChar w:fldCharType="begin"/>
      </w:r>
      <w:r>
        <w:instrText xml:space="preserve"> PAGEREF _Toc491867403 \h </w:instrText>
      </w:r>
      <w:r>
        <w:fldChar w:fldCharType="separate"/>
      </w:r>
      <w:r w:rsidR="00AF0B35">
        <w:t>17</w:t>
      </w:r>
      <w:r>
        <w:fldChar w:fldCharType="end"/>
      </w:r>
    </w:p>
    <w:p w14:paraId="4C8EAD30" w14:textId="77777777" w:rsidR="00D452AF" w:rsidRDefault="00D452AF">
      <w:pPr>
        <w:pStyle w:val="TOC2"/>
        <w:rPr>
          <w:rFonts w:eastAsiaTheme="minorEastAsia"/>
          <w:color w:val="auto"/>
          <w:lang w:val="de-DE" w:eastAsia="de-DE"/>
        </w:rPr>
      </w:pPr>
      <w:r w:rsidRPr="00C05D87">
        <w:t>6.4.</w:t>
      </w:r>
      <w:r>
        <w:rPr>
          <w:rFonts w:eastAsiaTheme="minorEastAsia"/>
          <w:color w:val="auto"/>
          <w:lang w:val="de-DE" w:eastAsia="de-DE"/>
        </w:rPr>
        <w:tab/>
      </w:r>
      <w:r>
        <w:t>Step 4</w:t>
      </w:r>
      <w:r>
        <w:tab/>
      </w:r>
      <w:r>
        <w:fldChar w:fldCharType="begin"/>
      </w:r>
      <w:r>
        <w:instrText xml:space="preserve"> PAGEREF _Toc491867404 \h </w:instrText>
      </w:r>
      <w:r>
        <w:fldChar w:fldCharType="separate"/>
      </w:r>
      <w:r w:rsidR="00AF0B35">
        <w:t>17</w:t>
      </w:r>
      <w:r>
        <w:fldChar w:fldCharType="end"/>
      </w:r>
    </w:p>
    <w:p w14:paraId="1896ED0C" w14:textId="77777777" w:rsidR="00D452AF" w:rsidRPr="00D452AF" w:rsidRDefault="00D452AF">
      <w:pPr>
        <w:pStyle w:val="TOC2"/>
        <w:rPr>
          <w:rFonts w:eastAsiaTheme="minorEastAsia"/>
          <w:color w:val="auto"/>
          <w:lang w:val="en-US" w:eastAsia="de-DE"/>
        </w:rPr>
      </w:pPr>
      <w:r w:rsidRPr="00C05D87">
        <w:t>6.5.</w:t>
      </w:r>
      <w:r w:rsidRPr="00D452AF">
        <w:rPr>
          <w:rFonts w:eastAsiaTheme="minorEastAsia"/>
          <w:color w:val="auto"/>
          <w:lang w:val="en-US" w:eastAsia="de-DE"/>
        </w:rPr>
        <w:tab/>
      </w:r>
      <w:r>
        <w:t>Step 5</w:t>
      </w:r>
      <w:r>
        <w:tab/>
      </w:r>
      <w:r>
        <w:fldChar w:fldCharType="begin"/>
      </w:r>
      <w:r>
        <w:instrText xml:space="preserve"> PAGEREF _Toc491867405 \h </w:instrText>
      </w:r>
      <w:r>
        <w:fldChar w:fldCharType="separate"/>
      </w:r>
      <w:r w:rsidR="00AF0B35">
        <w:t>17</w:t>
      </w:r>
      <w:r>
        <w:fldChar w:fldCharType="end"/>
      </w:r>
    </w:p>
    <w:p w14:paraId="71109A55" w14:textId="77777777" w:rsidR="00D452AF" w:rsidRPr="00D452AF" w:rsidRDefault="00D452AF">
      <w:pPr>
        <w:pStyle w:val="TOC3"/>
        <w:tabs>
          <w:tab w:val="left" w:pos="1134"/>
          <w:tab w:val="right" w:leader="dot" w:pos="10195"/>
        </w:tabs>
        <w:rPr>
          <w:rFonts w:eastAsiaTheme="minorEastAsia"/>
          <w:noProof/>
          <w:sz w:val="22"/>
          <w:lang w:val="en-US" w:eastAsia="de-DE"/>
        </w:rPr>
      </w:pPr>
      <w:r w:rsidRPr="00C05D87">
        <w:rPr>
          <w:noProof/>
        </w:rPr>
        <w:t>6.5.1.</w:t>
      </w:r>
      <w:r w:rsidRPr="00D452AF">
        <w:rPr>
          <w:rFonts w:eastAsiaTheme="minorEastAsia"/>
          <w:noProof/>
          <w:sz w:val="22"/>
          <w:lang w:val="en-US" w:eastAsia="de-DE"/>
        </w:rPr>
        <w:tab/>
      </w:r>
      <w:r>
        <w:rPr>
          <w:noProof/>
        </w:rPr>
        <w:t>Steady burning light</w:t>
      </w:r>
      <w:r>
        <w:rPr>
          <w:noProof/>
        </w:rPr>
        <w:tab/>
      </w:r>
      <w:r>
        <w:rPr>
          <w:noProof/>
        </w:rPr>
        <w:fldChar w:fldCharType="begin"/>
      </w:r>
      <w:r>
        <w:rPr>
          <w:noProof/>
        </w:rPr>
        <w:instrText xml:space="preserve"> PAGEREF _Toc491867406 \h </w:instrText>
      </w:r>
      <w:r>
        <w:rPr>
          <w:noProof/>
        </w:rPr>
      </w:r>
      <w:r>
        <w:rPr>
          <w:noProof/>
        </w:rPr>
        <w:fldChar w:fldCharType="separate"/>
      </w:r>
      <w:r w:rsidR="00AF0B35">
        <w:rPr>
          <w:noProof/>
        </w:rPr>
        <w:t>17</w:t>
      </w:r>
      <w:r>
        <w:rPr>
          <w:noProof/>
        </w:rPr>
        <w:fldChar w:fldCharType="end"/>
      </w:r>
    </w:p>
    <w:p w14:paraId="24FD98D4" w14:textId="77777777" w:rsidR="00D452AF" w:rsidRPr="00D452AF" w:rsidRDefault="00D452AF">
      <w:pPr>
        <w:pStyle w:val="TOC3"/>
        <w:tabs>
          <w:tab w:val="left" w:pos="1134"/>
          <w:tab w:val="right" w:leader="dot" w:pos="10195"/>
        </w:tabs>
        <w:rPr>
          <w:rFonts w:eastAsiaTheme="minorEastAsia"/>
          <w:noProof/>
          <w:sz w:val="22"/>
          <w:lang w:val="en-US" w:eastAsia="de-DE"/>
        </w:rPr>
      </w:pPr>
      <w:r w:rsidRPr="00C05D87">
        <w:rPr>
          <w:noProof/>
        </w:rPr>
        <w:t>6.5.2.</w:t>
      </w:r>
      <w:r w:rsidRPr="00D452AF">
        <w:rPr>
          <w:rFonts w:eastAsiaTheme="minorEastAsia"/>
          <w:noProof/>
          <w:sz w:val="22"/>
          <w:lang w:val="en-US" w:eastAsia="de-DE"/>
        </w:rPr>
        <w:tab/>
      </w:r>
      <w:r>
        <w:rPr>
          <w:noProof/>
        </w:rPr>
        <w:t>Fast switching light (rectangular flash profile, LED)</w:t>
      </w:r>
      <w:r>
        <w:rPr>
          <w:noProof/>
        </w:rPr>
        <w:tab/>
      </w:r>
      <w:r>
        <w:rPr>
          <w:noProof/>
        </w:rPr>
        <w:fldChar w:fldCharType="begin"/>
      </w:r>
      <w:r>
        <w:rPr>
          <w:noProof/>
        </w:rPr>
        <w:instrText xml:space="preserve"> PAGEREF _Toc491867407 \h </w:instrText>
      </w:r>
      <w:r>
        <w:rPr>
          <w:noProof/>
        </w:rPr>
      </w:r>
      <w:r>
        <w:rPr>
          <w:noProof/>
        </w:rPr>
        <w:fldChar w:fldCharType="separate"/>
      </w:r>
      <w:r w:rsidR="00AF0B35">
        <w:rPr>
          <w:noProof/>
        </w:rPr>
        <w:t>17</w:t>
      </w:r>
      <w:r>
        <w:rPr>
          <w:noProof/>
        </w:rPr>
        <w:fldChar w:fldCharType="end"/>
      </w:r>
    </w:p>
    <w:p w14:paraId="2FDCD0DD" w14:textId="77777777" w:rsidR="00D452AF" w:rsidRPr="00D452AF" w:rsidRDefault="00D452AF">
      <w:pPr>
        <w:pStyle w:val="TOC3"/>
        <w:tabs>
          <w:tab w:val="left" w:pos="1134"/>
          <w:tab w:val="right" w:leader="dot" w:pos="10195"/>
        </w:tabs>
        <w:rPr>
          <w:rFonts w:eastAsiaTheme="minorEastAsia"/>
          <w:noProof/>
          <w:sz w:val="22"/>
          <w:lang w:val="en-US" w:eastAsia="de-DE"/>
        </w:rPr>
      </w:pPr>
      <w:r w:rsidRPr="00C05D87">
        <w:rPr>
          <w:noProof/>
        </w:rPr>
        <w:t>6.5.3.</w:t>
      </w:r>
      <w:r w:rsidRPr="00D452AF">
        <w:rPr>
          <w:rFonts w:eastAsiaTheme="minorEastAsia"/>
          <w:noProof/>
          <w:sz w:val="22"/>
          <w:lang w:val="en-US" w:eastAsia="de-DE"/>
        </w:rPr>
        <w:tab/>
      </w:r>
      <w:r>
        <w:rPr>
          <w:noProof/>
        </w:rPr>
        <w:t>Lights with arbitrary flash profile</w:t>
      </w:r>
      <w:r>
        <w:rPr>
          <w:noProof/>
        </w:rPr>
        <w:tab/>
      </w:r>
      <w:r>
        <w:rPr>
          <w:noProof/>
        </w:rPr>
        <w:fldChar w:fldCharType="begin"/>
      </w:r>
      <w:r>
        <w:rPr>
          <w:noProof/>
        </w:rPr>
        <w:instrText xml:space="preserve"> PAGEREF _Toc491867408 \h </w:instrText>
      </w:r>
      <w:r>
        <w:rPr>
          <w:noProof/>
        </w:rPr>
      </w:r>
      <w:r>
        <w:rPr>
          <w:noProof/>
        </w:rPr>
        <w:fldChar w:fldCharType="separate"/>
      </w:r>
      <w:r w:rsidR="00AF0B35">
        <w:rPr>
          <w:noProof/>
        </w:rPr>
        <w:t>17</w:t>
      </w:r>
      <w:r>
        <w:rPr>
          <w:noProof/>
        </w:rPr>
        <w:fldChar w:fldCharType="end"/>
      </w:r>
    </w:p>
    <w:p w14:paraId="45456B94" w14:textId="77777777" w:rsidR="00D452AF" w:rsidRPr="00D452AF" w:rsidRDefault="00D452AF">
      <w:pPr>
        <w:pStyle w:val="TOC1"/>
        <w:rPr>
          <w:rFonts w:eastAsiaTheme="minorEastAsia"/>
          <w:b w:val="0"/>
          <w:color w:val="auto"/>
          <w:lang w:val="en-US" w:eastAsia="de-DE"/>
        </w:rPr>
      </w:pPr>
      <w:r w:rsidRPr="00C05D87">
        <w:t>7.</w:t>
      </w:r>
      <w:r w:rsidRPr="00D452AF">
        <w:rPr>
          <w:rFonts w:eastAsiaTheme="minorEastAsia"/>
          <w:b w:val="0"/>
          <w:color w:val="auto"/>
          <w:lang w:val="en-US" w:eastAsia="de-DE"/>
        </w:rPr>
        <w:tab/>
      </w:r>
      <w:r>
        <w:t>Examples FOR INTENSITY CALCULATIONS</w:t>
      </w:r>
      <w:r>
        <w:tab/>
      </w:r>
      <w:r>
        <w:fldChar w:fldCharType="begin"/>
      </w:r>
      <w:r>
        <w:instrText xml:space="preserve"> PAGEREF _Toc491867409 \h </w:instrText>
      </w:r>
      <w:r>
        <w:fldChar w:fldCharType="separate"/>
      </w:r>
      <w:r w:rsidR="00AF0B35">
        <w:t>17</w:t>
      </w:r>
      <w:r>
        <w:fldChar w:fldCharType="end"/>
      </w:r>
    </w:p>
    <w:p w14:paraId="133CD693" w14:textId="77777777" w:rsidR="00D452AF" w:rsidRPr="00D452AF" w:rsidRDefault="00D452AF">
      <w:pPr>
        <w:pStyle w:val="TOC2"/>
        <w:rPr>
          <w:rFonts w:eastAsiaTheme="minorEastAsia"/>
          <w:color w:val="auto"/>
          <w:lang w:val="en-US" w:eastAsia="de-DE"/>
        </w:rPr>
      </w:pPr>
      <w:r w:rsidRPr="00C05D87">
        <w:t>7.1.</w:t>
      </w:r>
      <w:r w:rsidRPr="00D452AF">
        <w:rPr>
          <w:rFonts w:eastAsiaTheme="minorEastAsia"/>
          <w:color w:val="auto"/>
          <w:lang w:val="en-US" w:eastAsia="de-DE"/>
        </w:rPr>
        <w:tab/>
      </w:r>
      <w:r>
        <w:t>Example 1</w:t>
      </w:r>
      <w:r>
        <w:tab/>
      </w:r>
      <w:r>
        <w:fldChar w:fldCharType="begin"/>
      </w:r>
      <w:r>
        <w:instrText xml:space="preserve"> PAGEREF _Toc491867410 \h </w:instrText>
      </w:r>
      <w:r>
        <w:fldChar w:fldCharType="separate"/>
      </w:r>
      <w:r w:rsidR="00AF0B35">
        <w:t>17</w:t>
      </w:r>
      <w:r>
        <w:fldChar w:fldCharType="end"/>
      </w:r>
    </w:p>
    <w:p w14:paraId="200075A9" w14:textId="77777777" w:rsidR="00D452AF" w:rsidRDefault="00D452AF">
      <w:pPr>
        <w:pStyle w:val="TOC3"/>
        <w:tabs>
          <w:tab w:val="left" w:pos="1134"/>
          <w:tab w:val="right" w:leader="dot" w:pos="10195"/>
        </w:tabs>
        <w:rPr>
          <w:rFonts w:eastAsiaTheme="minorEastAsia"/>
          <w:noProof/>
          <w:sz w:val="22"/>
          <w:lang w:val="de-DE" w:eastAsia="de-DE"/>
        </w:rPr>
      </w:pPr>
      <w:r w:rsidRPr="00C05D87">
        <w:rPr>
          <w:rFonts w:eastAsiaTheme="minorEastAsia"/>
          <w:noProof/>
        </w:rPr>
        <w:t>7.1.1.</w:t>
      </w:r>
      <w:r>
        <w:rPr>
          <w:rFonts w:eastAsiaTheme="minorEastAsia"/>
          <w:noProof/>
          <w:sz w:val="22"/>
          <w:lang w:val="de-DE" w:eastAsia="de-DE"/>
        </w:rPr>
        <w:tab/>
      </w:r>
      <w:r w:rsidRPr="00C05D87">
        <w:rPr>
          <w:rFonts w:eastAsiaTheme="minorEastAsia"/>
          <w:noProof/>
        </w:rPr>
        <w:t>STEP 1</w:t>
      </w:r>
      <w:r>
        <w:rPr>
          <w:noProof/>
        </w:rPr>
        <w:tab/>
      </w:r>
      <w:r>
        <w:rPr>
          <w:noProof/>
        </w:rPr>
        <w:fldChar w:fldCharType="begin"/>
      </w:r>
      <w:r>
        <w:rPr>
          <w:noProof/>
        </w:rPr>
        <w:instrText xml:space="preserve"> PAGEREF _Toc491867411 \h </w:instrText>
      </w:r>
      <w:r>
        <w:rPr>
          <w:noProof/>
        </w:rPr>
      </w:r>
      <w:r>
        <w:rPr>
          <w:noProof/>
        </w:rPr>
        <w:fldChar w:fldCharType="separate"/>
      </w:r>
      <w:r w:rsidR="00AF0B35">
        <w:rPr>
          <w:noProof/>
        </w:rPr>
        <w:t>17</w:t>
      </w:r>
      <w:r>
        <w:rPr>
          <w:noProof/>
        </w:rPr>
        <w:fldChar w:fldCharType="end"/>
      </w:r>
    </w:p>
    <w:p w14:paraId="4CAE86F8" w14:textId="77777777" w:rsidR="00D452AF" w:rsidRDefault="00D452AF">
      <w:pPr>
        <w:pStyle w:val="TOC3"/>
        <w:tabs>
          <w:tab w:val="left" w:pos="1134"/>
          <w:tab w:val="right" w:leader="dot" w:pos="10195"/>
        </w:tabs>
        <w:rPr>
          <w:rFonts w:eastAsiaTheme="minorEastAsia"/>
          <w:noProof/>
          <w:sz w:val="22"/>
          <w:lang w:val="de-DE" w:eastAsia="de-DE"/>
        </w:rPr>
      </w:pPr>
      <w:r w:rsidRPr="00C05D87">
        <w:rPr>
          <w:noProof/>
        </w:rPr>
        <w:t>7.1.2.</w:t>
      </w:r>
      <w:r>
        <w:rPr>
          <w:rFonts w:eastAsiaTheme="minorEastAsia"/>
          <w:noProof/>
          <w:sz w:val="22"/>
          <w:lang w:val="de-DE" w:eastAsia="de-DE"/>
        </w:rPr>
        <w:tab/>
      </w:r>
      <w:r>
        <w:rPr>
          <w:noProof/>
        </w:rPr>
        <w:t>STEP 2</w:t>
      </w:r>
      <w:r>
        <w:rPr>
          <w:noProof/>
        </w:rPr>
        <w:tab/>
      </w:r>
      <w:r>
        <w:rPr>
          <w:noProof/>
        </w:rPr>
        <w:fldChar w:fldCharType="begin"/>
      </w:r>
      <w:r>
        <w:rPr>
          <w:noProof/>
        </w:rPr>
        <w:instrText xml:space="preserve"> PAGEREF _Toc491867412 \h </w:instrText>
      </w:r>
      <w:r>
        <w:rPr>
          <w:noProof/>
        </w:rPr>
      </w:r>
      <w:r>
        <w:rPr>
          <w:noProof/>
        </w:rPr>
        <w:fldChar w:fldCharType="separate"/>
      </w:r>
      <w:r w:rsidR="00AF0B35">
        <w:rPr>
          <w:noProof/>
        </w:rPr>
        <w:t>17</w:t>
      </w:r>
      <w:r>
        <w:rPr>
          <w:noProof/>
        </w:rPr>
        <w:fldChar w:fldCharType="end"/>
      </w:r>
    </w:p>
    <w:p w14:paraId="5E7CC93C" w14:textId="77777777" w:rsidR="00D452AF" w:rsidRDefault="00D452AF">
      <w:pPr>
        <w:pStyle w:val="TOC3"/>
        <w:tabs>
          <w:tab w:val="left" w:pos="1134"/>
          <w:tab w:val="right" w:leader="dot" w:pos="10195"/>
        </w:tabs>
        <w:rPr>
          <w:rFonts w:eastAsiaTheme="minorEastAsia"/>
          <w:noProof/>
          <w:sz w:val="22"/>
          <w:lang w:val="de-DE" w:eastAsia="de-DE"/>
        </w:rPr>
      </w:pPr>
      <w:r w:rsidRPr="00C05D87">
        <w:rPr>
          <w:noProof/>
        </w:rPr>
        <w:t>7.1.3.</w:t>
      </w:r>
      <w:r>
        <w:rPr>
          <w:rFonts w:eastAsiaTheme="minorEastAsia"/>
          <w:noProof/>
          <w:sz w:val="22"/>
          <w:lang w:val="de-DE" w:eastAsia="de-DE"/>
        </w:rPr>
        <w:tab/>
      </w:r>
      <w:r>
        <w:rPr>
          <w:noProof/>
        </w:rPr>
        <w:t>STEP 3</w:t>
      </w:r>
      <w:r>
        <w:rPr>
          <w:noProof/>
        </w:rPr>
        <w:tab/>
      </w:r>
      <w:r>
        <w:rPr>
          <w:noProof/>
        </w:rPr>
        <w:fldChar w:fldCharType="begin"/>
      </w:r>
      <w:r>
        <w:rPr>
          <w:noProof/>
        </w:rPr>
        <w:instrText xml:space="preserve"> PAGEREF _Toc491867413 \h </w:instrText>
      </w:r>
      <w:r>
        <w:rPr>
          <w:noProof/>
        </w:rPr>
      </w:r>
      <w:r>
        <w:rPr>
          <w:noProof/>
        </w:rPr>
        <w:fldChar w:fldCharType="separate"/>
      </w:r>
      <w:r w:rsidR="00AF0B35">
        <w:rPr>
          <w:noProof/>
        </w:rPr>
        <w:t>18</w:t>
      </w:r>
      <w:r>
        <w:rPr>
          <w:noProof/>
        </w:rPr>
        <w:fldChar w:fldCharType="end"/>
      </w:r>
    </w:p>
    <w:p w14:paraId="7440E746" w14:textId="77777777" w:rsidR="00D452AF" w:rsidRDefault="00D452AF">
      <w:pPr>
        <w:pStyle w:val="TOC3"/>
        <w:tabs>
          <w:tab w:val="left" w:pos="1134"/>
          <w:tab w:val="right" w:leader="dot" w:pos="10195"/>
        </w:tabs>
        <w:rPr>
          <w:rFonts w:eastAsiaTheme="minorEastAsia"/>
          <w:noProof/>
          <w:sz w:val="22"/>
          <w:lang w:val="de-DE" w:eastAsia="de-DE"/>
        </w:rPr>
      </w:pPr>
      <w:r w:rsidRPr="00C05D87">
        <w:rPr>
          <w:noProof/>
        </w:rPr>
        <w:lastRenderedPageBreak/>
        <w:t>7.1.4.</w:t>
      </w:r>
      <w:r>
        <w:rPr>
          <w:rFonts w:eastAsiaTheme="minorEastAsia"/>
          <w:noProof/>
          <w:sz w:val="22"/>
          <w:lang w:val="de-DE" w:eastAsia="de-DE"/>
        </w:rPr>
        <w:tab/>
      </w:r>
      <w:r>
        <w:rPr>
          <w:noProof/>
        </w:rPr>
        <w:t>Step 4</w:t>
      </w:r>
      <w:r>
        <w:rPr>
          <w:noProof/>
        </w:rPr>
        <w:tab/>
      </w:r>
      <w:r>
        <w:rPr>
          <w:noProof/>
        </w:rPr>
        <w:fldChar w:fldCharType="begin"/>
      </w:r>
      <w:r>
        <w:rPr>
          <w:noProof/>
        </w:rPr>
        <w:instrText xml:space="preserve"> PAGEREF _Toc491867414 \h </w:instrText>
      </w:r>
      <w:r>
        <w:rPr>
          <w:noProof/>
        </w:rPr>
      </w:r>
      <w:r>
        <w:rPr>
          <w:noProof/>
        </w:rPr>
        <w:fldChar w:fldCharType="separate"/>
      </w:r>
      <w:r w:rsidR="00AF0B35">
        <w:rPr>
          <w:noProof/>
        </w:rPr>
        <w:t>18</w:t>
      </w:r>
      <w:r>
        <w:rPr>
          <w:noProof/>
        </w:rPr>
        <w:fldChar w:fldCharType="end"/>
      </w:r>
    </w:p>
    <w:p w14:paraId="78F55885" w14:textId="77777777" w:rsidR="00D452AF" w:rsidRDefault="00D452AF">
      <w:pPr>
        <w:pStyle w:val="TOC3"/>
        <w:tabs>
          <w:tab w:val="left" w:pos="1134"/>
          <w:tab w:val="right" w:leader="dot" w:pos="10195"/>
        </w:tabs>
        <w:rPr>
          <w:rFonts w:eastAsiaTheme="minorEastAsia"/>
          <w:noProof/>
          <w:sz w:val="22"/>
          <w:lang w:val="de-DE" w:eastAsia="de-DE"/>
        </w:rPr>
      </w:pPr>
      <w:r w:rsidRPr="00C05D87">
        <w:rPr>
          <w:noProof/>
        </w:rPr>
        <w:t>7.1.5.</w:t>
      </w:r>
      <w:r>
        <w:rPr>
          <w:rFonts w:eastAsiaTheme="minorEastAsia"/>
          <w:noProof/>
          <w:sz w:val="22"/>
          <w:lang w:val="de-DE" w:eastAsia="de-DE"/>
        </w:rPr>
        <w:tab/>
      </w:r>
      <w:r>
        <w:rPr>
          <w:noProof/>
        </w:rPr>
        <w:t>Step 5</w:t>
      </w:r>
      <w:r>
        <w:rPr>
          <w:noProof/>
        </w:rPr>
        <w:tab/>
      </w:r>
      <w:r>
        <w:rPr>
          <w:noProof/>
        </w:rPr>
        <w:fldChar w:fldCharType="begin"/>
      </w:r>
      <w:r>
        <w:rPr>
          <w:noProof/>
        </w:rPr>
        <w:instrText xml:space="preserve"> PAGEREF _Toc491867415 \h </w:instrText>
      </w:r>
      <w:r>
        <w:rPr>
          <w:noProof/>
        </w:rPr>
      </w:r>
      <w:r>
        <w:rPr>
          <w:noProof/>
        </w:rPr>
        <w:fldChar w:fldCharType="separate"/>
      </w:r>
      <w:r w:rsidR="00AF0B35">
        <w:rPr>
          <w:noProof/>
        </w:rPr>
        <w:t>18</w:t>
      </w:r>
      <w:r>
        <w:rPr>
          <w:noProof/>
        </w:rPr>
        <w:fldChar w:fldCharType="end"/>
      </w:r>
    </w:p>
    <w:p w14:paraId="7751DC53" w14:textId="77777777" w:rsidR="00D452AF" w:rsidRDefault="00D452AF">
      <w:pPr>
        <w:pStyle w:val="TOC3"/>
        <w:tabs>
          <w:tab w:val="left" w:pos="1134"/>
          <w:tab w:val="right" w:leader="dot" w:pos="10195"/>
        </w:tabs>
        <w:rPr>
          <w:rFonts w:eastAsiaTheme="minorEastAsia"/>
          <w:noProof/>
          <w:sz w:val="22"/>
          <w:lang w:val="de-DE" w:eastAsia="de-DE"/>
        </w:rPr>
      </w:pPr>
      <w:r w:rsidRPr="00C05D87">
        <w:rPr>
          <w:noProof/>
        </w:rPr>
        <w:t>7.1.6.</w:t>
      </w:r>
      <w:r>
        <w:rPr>
          <w:rFonts w:eastAsiaTheme="minorEastAsia"/>
          <w:noProof/>
          <w:sz w:val="22"/>
          <w:lang w:val="de-DE" w:eastAsia="de-DE"/>
        </w:rPr>
        <w:tab/>
      </w:r>
      <w:r>
        <w:rPr>
          <w:noProof/>
        </w:rPr>
        <w:t>Result</w:t>
      </w:r>
      <w:r>
        <w:rPr>
          <w:noProof/>
        </w:rPr>
        <w:tab/>
      </w:r>
      <w:r>
        <w:rPr>
          <w:noProof/>
        </w:rPr>
        <w:fldChar w:fldCharType="begin"/>
      </w:r>
      <w:r>
        <w:rPr>
          <w:noProof/>
        </w:rPr>
        <w:instrText xml:space="preserve"> PAGEREF _Toc491867416 \h </w:instrText>
      </w:r>
      <w:r>
        <w:rPr>
          <w:noProof/>
        </w:rPr>
      </w:r>
      <w:r>
        <w:rPr>
          <w:noProof/>
        </w:rPr>
        <w:fldChar w:fldCharType="separate"/>
      </w:r>
      <w:r w:rsidR="00AF0B35">
        <w:rPr>
          <w:noProof/>
        </w:rPr>
        <w:t>18</w:t>
      </w:r>
      <w:r>
        <w:rPr>
          <w:noProof/>
        </w:rPr>
        <w:fldChar w:fldCharType="end"/>
      </w:r>
    </w:p>
    <w:p w14:paraId="1A7E5FA7" w14:textId="77777777" w:rsidR="00D452AF" w:rsidRDefault="00D452AF">
      <w:pPr>
        <w:pStyle w:val="TOC2"/>
        <w:rPr>
          <w:rFonts w:eastAsiaTheme="minorEastAsia"/>
          <w:color w:val="auto"/>
          <w:lang w:val="de-DE" w:eastAsia="de-DE"/>
        </w:rPr>
      </w:pPr>
      <w:r w:rsidRPr="00C05D87">
        <w:t>7.2.</w:t>
      </w:r>
      <w:r>
        <w:rPr>
          <w:rFonts w:eastAsiaTheme="minorEastAsia"/>
          <w:color w:val="auto"/>
          <w:lang w:val="de-DE" w:eastAsia="de-DE"/>
        </w:rPr>
        <w:tab/>
      </w:r>
      <w:r>
        <w:t>Example 2</w:t>
      </w:r>
      <w:r>
        <w:tab/>
      </w:r>
      <w:r>
        <w:fldChar w:fldCharType="begin"/>
      </w:r>
      <w:r>
        <w:instrText xml:space="preserve"> PAGEREF _Toc491867417 \h </w:instrText>
      </w:r>
      <w:r>
        <w:fldChar w:fldCharType="separate"/>
      </w:r>
      <w:r w:rsidR="00AF0B35">
        <w:t>18</w:t>
      </w:r>
      <w:r>
        <w:fldChar w:fldCharType="end"/>
      </w:r>
    </w:p>
    <w:p w14:paraId="7D285B1D" w14:textId="77777777" w:rsidR="00D452AF" w:rsidRPr="00D452AF" w:rsidRDefault="00D452AF">
      <w:pPr>
        <w:pStyle w:val="TOC3"/>
        <w:tabs>
          <w:tab w:val="left" w:pos="1134"/>
          <w:tab w:val="right" w:leader="dot" w:pos="10195"/>
        </w:tabs>
        <w:rPr>
          <w:rFonts w:eastAsiaTheme="minorEastAsia"/>
          <w:noProof/>
          <w:sz w:val="22"/>
          <w:lang w:val="en-US" w:eastAsia="de-DE"/>
        </w:rPr>
      </w:pPr>
      <w:r w:rsidRPr="00C05D87">
        <w:rPr>
          <w:noProof/>
        </w:rPr>
        <w:t>7.2.1.</w:t>
      </w:r>
      <w:r w:rsidRPr="00D452AF">
        <w:rPr>
          <w:rFonts w:eastAsiaTheme="minorEastAsia"/>
          <w:noProof/>
          <w:sz w:val="22"/>
          <w:lang w:val="en-US" w:eastAsia="de-DE"/>
        </w:rPr>
        <w:tab/>
      </w:r>
      <w:r>
        <w:rPr>
          <w:noProof/>
        </w:rPr>
        <w:t>STEP 1</w:t>
      </w:r>
      <w:r>
        <w:rPr>
          <w:noProof/>
        </w:rPr>
        <w:tab/>
      </w:r>
      <w:r>
        <w:rPr>
          <w:noProof/>
        </w:rPr>
        <w:fldChar w:fldCharType="begin"/>
      </w:r>
      <w:r>
        <w:rPr>
          <w:noProof/>
        </w:rPr>
        <w:instrText xml:space="preserve"> PAGEREF _Toc491867418 \h </w:instrText>
      </w:r>
      <w:r>
        <w:rPr>
          <w:noProof/>
        </w:rPr>
      </w:r>
      <w:r>
        <w:rPr>
          <w:noProof/>
        </w:rPr>
        <w:fldChar w:fldCharType="separate"/>
      </w:r>
      <w:r w:rsidR="00AF0B35">
        <w:rPr>
          <w:noProof/>
        </w:rPr>
        <w:t>18</w:t>
      </w:r>
      <w:r>
        <w:rPr>
          <w:noProof/>
        </w:rPr>
        <w:fldChar w:fldCharType="end"/>
      </w:r>
    </w:p>
    <w:p w14:paraId="103C5263" w14:textId="77777777" w:rsidR="00D452AF" w:rsidRPr="00D452AF" w:rsidRDefault="00D452AF">
      <w:pPr>
        <w:pStyle w:val="TOC3"/>
        <w:tabs>
          <w:tab w:val="left" w:pos="1134"/>
          <w:tab w:val="right" w:leader="dot" w:pos="10195"/>
        </w:tabs>
        <w:rPr>
          <w:rFonts w:eastAsiaTheme="minorEastAsia"/>
          <w:noProof/>
          <w:sz w:val="22"/>
          <w:lang w:val="en-US" w:eastAsia="de-DE"/>
        </w:rPr>
      </w:pPr>
      <w:r w:rsidRPr="00C05D87">
        <w:rPr>
          <w:noProof/>
        </w:rPr>
        <w:t>7.2.2.</w:t>
      </w:r>
      <w:r w:rsidRPr="00D452AF">
        <w:rPr>
          <w:rFonts w:eastAsiaTheme="minorEastAsia"/>
          <w:noProof/>
          <w:sz w:val="22"/>
          <w:lang w:val="en-US" w:eastAsia="de-DE"/>
        </w:rPr>
        <w:tab/>
      </w:r>
      <w:r>
        <w:rPr>
          <w:noProof/>
        </w:rPr>
        <w:t>STEP 2</w:t>
      </w:r>
      <w:r>
        <w:rPr>
          <w:noProof/>
        </w:rPr>
        <w:tab/>
      </w:r>
      <w:r>
        <w:rPr>
          <w:noProof/>
        </w:rPr>
        <w:fldChar w:fldCharType="begin"/>
      </w:r>
      <w:r>
        <w:rPr>
          <w:noProof/>
        </w:rPr>
        <w:instrText xml:space="preserve"> PAGEREF _Toc491867419 \h </w:instrText>
      </w:r>
      <w:r>
        <w:rPr>
          <w:noProof/>
        </w:rPr>
      </w:r>
      <w:r>
        <w:rPr>
          <w:noProof/>
        </w:rPr>
        <w:fldChar w:fldCharType="separate"/>
      </w:r>
      <w:r w:rsidR="00AF0B35">
        <w:rPr>
          <w:noProof/>
        </w:rPr>
        <w:t>19</w:t>
      </w:r>
      <w:r>
        <w:rPr>
          <w:noProof/>
        </w:rPr>
        <w:fldChar w:fldCharType="end"/>
      </w:r>
    </w:p>
    <w:p w14:paraId="75315456" w14:textId="77777777" w:rsidR="00D452AF" w:rsidRPr="00D452AF" w:rsidRDefault="00D452AF">
      <w:pPr>
        <w:pStyle w:val="TOC3"/>
        <w:tabs>
          <w:tab w:val="left" w:pos="1134"/>
          <w:tab w:val="right" w:leader="dot" w:pos="10195"/>
        </w:tabs>
        <w:rPr>
          <w:rFonts w:eastAsiaTheme="minorEastAsia"/>
          <w:noProof/>
          <w:sz w:val="22"/>
          <w:lang w:val="en-US" w:eastAsia="de-DE"/>
        </w:rPr>
      </w:pPr>
      <w:r w:rsidRPr="00C05D87">
        <w:rPr>
          <w:noProof/>
        </w:rPr>
        <w:t>7.2.3.</w:t>
      </w:r>
      <w:r w:rsidRPr="00D452AF">
        <w:rPr>
          <w:rFonts w:eastAsiaTheme="minorEastAsia"/>
          <w:noProof/>
          <w:sz w:val="22"/>
          <w:lang w:val="en-US" w:eastAsia="de-DE"/>
        </w:rPr>
        <w:tab/>
      </w:r>
      <w:r>
        <w:rPr>
          <w:noProof/>
        </w:rPr>
        <w:t>STEP 3</w:t>
      </w:r>
      <w:r>
        <w:rPr>
          <w:noProof/>
        </w:rPr>
        <w:tab/>
      </w:r>
      <w:r>
        <w:rPr>
          <w:noProof/>
        </w:rPr>
        <w:fldChar w:fldCharType="begin"/>
      </w:r>
      <w:r>
        <w:rPr>
          <w:noProof/>
        </w:rPr>
        <w:instrText xml:space="preserve"> PAGEREF _Toc491867420 \h </w:instrText>
      </w:r>
      <w:r>
        <w:rPr>
          <w:noProof/>
        </w:rPr>
      </w:r>
      <w:r>
        <w:rPr>
          <w:noProof/>
        </w:rPr>
        <w:fldChar w:fldCharType="separate"/>
      </w:r>
      <w:r w:rsidR="00AF0B35">
        <w:rPr>
          <w:noProof/>
        </w:rPr>
        <w:t>19</w:t>
      </w:r>
      <w:r>
        <w:rPr>
          <w:noProof/>
        </w:rPr>
        <w:fldChar w:fldCharType="end"/>
      </w:r>
    </w:p>
    <w:p w14:paraId="007D662D" w14:textId="77777777" w:rsidR="00D452AF" w:rsidRPr="00D452AF" w:rsidRDefault="00D452AF">
      <w:pPr>
        <w:pStyle w:val="TOC3"/>
        <w:tabs>
          <w:tab w:val="left" w:pos="1134"/>
          <w:tab w:val="right" w:leader="dot" w:pos="10195"/>
        </w:tabs>
        <w:rPr>
          <w:rFonts w:eastAsiaTheme="minorEastAsia"/>
          <w:noProof/>
          <w:sz w:val="22"/>
          <w:lang w:val="en-US" w:eastAsia="de-DE"/>
        </w:rPr>
      </w:pPr>
      <w:r w:rsidRPr="00C05D87">
        <w:rPr>
          <w:noProof/>
        </w:rPr>
        <w:t>7.2.4.</w:t>
      </w:r>
      <w:r w:rsidRPr="00D452AF">
        <w:rPr>
          <w:rFonts w:eastAsiaTheme="minorEastAsia"/>
          <w:noProof/>
          <w:sz w:val="22"/>
          <w:lang w:val="en-US" w:eastAsia="de-DE"/>
        </w:rPr>
        <w:tab/>
      </w:r>
      <w:r>
        <w:rPr>
          <w:noProof/>
        </w:rPr>
        <w:t>STEP 4</w:t>
      </w:r>
      <w:r>
        <w:rPr>
          <w:noProof/>
        </w:rPr>
        <w:tab/>
      </w:r>
      <w:r>
        <w:rPr>
          <w:noProof/>
        </w:rPr>
        <w:fldChar w:fldCharType="begin"/>
      </w:r>
      <w:r>
        <w:rPr>
          <w:noProof/>
        </w:rPr>
        <w:instrText xml:space="preserve"> PAGEREF _Toc491867421 \h </w:instrText>
      </w:r>
      <w:r>
        <w:rPr>
          <w:noProof/>
        </w:rPr>
      </w:r>
      <w:r>
        <w:rPr>
          <w:noProof/>
        </w:rPr>
        <w:fldChar w:fldCharType="separate"/>
      </w:r>
      <w:r w:rsidR="00AF0B35">
        <w:rPr>
          <w:noProof/>
        </w:rPr>
        <w:t>19</w:t>
      </w:r>
      <w:r>
        <w:rPr>
          <w:noProof/>
        </w:rPr>
        <w:fldChar w:fldCharType="end"/>
      </w:r>
    </w:p>
    <w:p w14:paraId="65C5746F" w14:textId="77777777" w:rsidR="00D452AF" w:rsidRPr="00D452AF" w:rsidRDefault="00D452AF">
      <w:pPr>
        <w:pStyle w:val="TOC3"/>
        <w:tabs>
          <w:tab w:val="left" w:pos="1134"/>
          <w:tab w:val="right" w:leader="dot" w:pos="10195"/>
        </w:tabs>
        <w:rPr>
          <w:rFonts w:eastAsiaTheme="minorEastAsia"/>
          <w:noProof/>
          <w:sz w:val="22"/>
          <w:lang w:val="en-US" w:eastAsia="de-DE"/>
        </w:rPr>
      </w:pPr>
      <w:r w:rsidRPr="00C05D87">
        <w:rPr>
          <w:noProof/>
        </w:rPr>
        <w:t>7.2.5.</w:t>
      </w:r>
      <w:r w:rsidRPr="00D452AF">
        <w:rPr>
          <w:rFonts w:eastAsiaTheme="minorEastAsia"/>
          <w:noProof/>
          <w:sz w:val="22"/>
          <w:lang w:val="en-US" w:eastAsia="de-DE"/>
        </w:rPr>
        <w:tab/>
      </w:r>
      <w:r>
        <w:rPr>
          <w:noProof/>
        </w:rPr>
        <w:t>STEP 5</w:t>
      </w:r>
      <w:r>
        <w:rPr>
          <w:noProof/>
        </w:rPr>
        <w:tab/>
      </w:r>
      <w:r>
        <w:rPr>
          <w:noProof/>
        </w:rPr>
        <w:fldChar w:fldCharType="begin"/>
      </w:r>
      <w:r>
        <w:rPr>
          <w:noProof/>
        </w:rPr>
        <w:instrText xml:space="preserve"> PAGEREF _Toc491867422 \h </w:instrText>
      </w:r>
      <w:r>
        <w:rPr>
          <w:noProof/>
        </w:rPr>
      </w:r>
      <w:r>
        <w:rPr>
          <w:noProof/>
        </w:rPr>
        <w:fldChar w:fldCharType="separate"/>
      </w:r>
      <w:r w:rsidR="00AF0B35">
        <w:rPr>
          <w:noProof/>
        </w:rPr>
        <w:t>19</w:t>
      </w:r>
      <w:r>
        <w:rPr>
          <w:noProof/>
        </w:rPr>
        <w:fldChar w:fldCharType="end"/>
      </w:r>
    </w:p>
    <w:p w14:paraId="6310A6FB" w14:textId="77777777" w:rsidR="00D452AF" w:rsidRDefault="00D452AF">
      <w:pPr>
        <w:pStyle w:val="TOC3"/>
        <w:tabs>
          <w:tab w:val="left" w:pos="1134"/>
          <w:tab w:val="right" w:leader="dot" w:pos="10195"/>
        </w:tabs>
        <w:rPr>
          <w:rFonts w:eastAsiaTheme="minorEastAsia"/>
          <w:noProof/>
          <w:sz w:val="22"/>
          <w:lang w:val="de-DE" w:eastAsia="de-DE"/>
        </w:rPr>
      </w:pPr>
      <w:r w:rsidRPr="00C05D87">
        <w:rPr>
          <w:noProof/>
        </w:rPr>
        <w:t>7.2.6.</w:t>
      </w:r>
      <w:r>
        <w:rPr>
          <w:rFonts w:eastAsiaTheme="minorEastAsia"/>
          <w:noProof/>
          <w:sz w:val="22"/>
          <w:lang w:val="de-DE" w:eastAsia="de-DE"/>
        </w:rPr>
        <w:tab/>
      </w:r>
      <w:r>
        <w:rPr>
          <w:noProof/>
        </w:rPr>
        <w:t>Result</w:t>
      </w:r>
      <w:r>
        <w:rPr>
          <w:noProof/>
        </w:rPr>
        <w:tab/>
      </w:r>
      <w:r>
        <w:rPr>
          <w:noProof/>
        </w:rPr>
        <w:fldChar w:fldCharType="begin"/>
      </w:r>
      <w:r>
        <w:rPr>
          <w:noProof/>
        </w:rPr>
        <w:instrText xml:space="preserve"> PAGEREF _Toc491867423 \h </w:instrText>
      </w:r>
      <w:r>
        <w:rPr>
          <w:noProof/>
        </w:rPr>
      </w:r>
      <w:r>
        <w:rPr>
          <w:noProof/>
        </w:rPr>
        <w:fldChar w:fldCharType="separate"/>
      </w:r>
      <w:r w:rsidR="00AF0B35">
        <w:rPr>
          <w:noProof/>
        </w:rPr>
        <w:t>20</w:t>
      </w:r>
      <w:r>
        <w:rPr>
          <w:noProof/>
        </w:rPr>
        <w:fldChar w:fldCharType="end"/>
      </w:r>
    </w:p>
    <w:p w14:paraId="10E2DCA1" w14:textId="77777777" w:rsidR="00D452AF" w:rsidRPr="00D452AF" w:rsidRDefault="00D452AF">
      <w:pPr>
        <w:pStyle w:val="TOC1"/>
        <w:rPr>
          <w:rFonts w:eastAsiaTheme="minorEastAsia"/>
          <w:b w:val="0"/>
          <w:color w:val="auto"/>
          <w:lang w:val="en-US" w:eastAsia="de-DE"/>
        </w:rPr>
      </w:pPr>
      <w:r w:rsidRPr="00C05D87">
        <w:t>8.</w:t>
      </w:r>
      <w:r w:rsidRPr="00D452AF">
        <w:rPr>
          <w:rFonts w:eastAsiaTheme="minorEastAsia"/>
          <w:b w:val="0"/>
          <w:color w:val="auto"/>
          <w:lang w:val="en-US" w:eastAsia="de-DE"/>
        </w:rPr>
        <w:tab/>
      </w:r>
      <w:r>
        <w:t>LUMINOUS RANGE CALCULATION</w:t>
      </w:r>
      <w:r>
        <w:tab/>
      </w:r>
      <w:r>
        <w:fldChar w:fldCharType="begin"/>
      </w:r>
      <w:r>
        <w:instrText xml:space="preserve"> PAGEREF _Toc491867424 \h </w:instrText>
      </w:r>
      <w:r>
        <w:fldChar w:fldCharType="separate"/>
      </w:r>
      <w:r w:rsidR="00AF0B35">
        <w:rPr>
          <w:b w:val="0"/>
          <w:bCs/>
          <w:lang w:val="de-DE"/>
        </w:rPr>
        <w:t>Fehler! Textmarke nicht definiert.</w:t>
      </w:r>
      <w:r>
        <w:fldChar w:fldCharType="end"/>
      </w:r>
    </w:p>
    <w:p w14:paraId="6A36C01D" w14:textId="77777777" w:rsidR="00D452AF" w:rsidRPr="00D452AF" w:rsidRDefault="00D452AF">
      <w:pPr>
        <w:pStyle w:val="TOC2"/>
        <w:rPr>
          <w:rFonts w:eastAsiaTheme="minorEastAsia"/>
          <w:color w:val="auto"/>
          <w:lang w:val="en-US" w:eastAsia="de-DE"/>
        </w:rPr>
      </w:pPr>
      <w:r w:rsidRPr="00C05D87">
        <w:t>8.1.</w:t>
      </w:r>
      <w:r w:rsidRPr="00D452AF">
        <w:rPr>
          <w:rFonts w:eastAsiaTheme="minorEastAsia"/>
          <w:color w:val="auto"/>
          <w:lang w:val="en-US" w:eastAsia="de-DE"/>
        </w:rPr>
        <w:tab/>
      </w:r>
      <w:r>
        <w:t>Calculation process</w:t>
      </w:r>
      <w:r>
        <w:tab/>
      </w:r>
      <w:r>
        <w:fldChar w:fldCharType="begin"/>
      </w:r>
      <w:r>
        <w:instrText xml:space="preserve"> PAGEREF _Toc491867425 \h </w:instrText>
      </w:r>
      <w:r>
        <w:fldChar w:fldCharType="separate"/>
      </w:r>
      <w:r w:rsidR="00AF0B35">
        <w:t>21</w:t>
      </w:r>
      <w:r>
        <w:fldChar w:fldCharType="end"/>
      </w:r>
    </w:p>
    <w:p w14:paraId="5174F825" w14:textId="77777777" w:rsidR="00D452AF" w:rsidRPr="00D452AF" w:rsidRDefault="00D452AF">
      <w:pPr>
        <w:pStyle w:val="TOC3"/>
        <w:tabs>
          <w:tab w:val="left" w:pos="1134"/>
          <w:tab w:val="right" w:leader="dot" w:pos="10195"/>
        </w:tabs>
        <w:rPr>
          <w:rFonts w:eastAsiaTheme="minorEastAsia"/>
          <w:noProof/>
          <w:sz w:val="22"/>
          <w:lang w:val="en-US" w:eastAsia="de-DE"/>
        </w:rPr>
      </w:pPr>
      <w:r w:rsidRPr="00C05D87">
        <w:rPr>
          <w:noProof/>
        </w:rPr>
        <w:t>8.1.1.</w:t>
      </w:r>
      <w:r w:rsidRPr="00D452AF">
        <w:rPr>
          <w:rFonts w:eastAsiaTheme="minorEastAsia"/>
          <w:noProof/>
          <w:sz w:val="22"/>
          <w:lang w:val="en-US" w:eastAsia="de-DE"/>
        </w:rPr>
        <w:tab/>
      </w:r>
      <w:r>
        <w:rPr>
          <w:noProof/>
        </w:rPr>
        <w:t>Newton-Raphson method</w:t>
      </w:r>
      <w:r>
        <w:rPr>
          <w:noProof/>
        </w:rPr>
        <w:tab/>
      </w:r>
      <w:r>
        <w:rPr>
          <w:noProof/>
        </w:rPr>
        <w:fldChar w:fldCharType="begin"/>
      </w:r>
      <w:r>
        <w:rPr>
          <w:noProof/>
        </w:rPr>
        <w:instrText xml:space="preserve"> PAGEREF _Toc491867426 \h </w:instrText>
      </w:r>
      <w:r>
        <w:rPr>
          <w:noProof/>
        </w:rPr>
      </w:r>
      <w:r>
        <w:rPr>
          <w:noProof/>
        </w:rPr>
        <w:fldChar w:fldCharType="separate"/>
      </w:r>
      <w:r w:rsidR="00AF0B35">
        <w:rPr>
          <w:noProof/>
        </w:rPr>
        <w:t>21</w:t>
      </w:r>
      <w:r>
        <w:rPr>
          <w:noProof/>
        </w:rPr>
        <w:fldChar w:fldCharType="end"/>
      </w:r>
    </w:p>
    <w:p w14:paraId="0F607498" w14:textId="77777777" w:rsidR="00D452AF" w:rsidRPr="00D452AF" w:rsidRDefault="00D452AF">
      <w:pPr>
        <w:pStyle w:val="TOC3"/>
        <w:tabs>
          <w:tab w:val="left" w:pos="1134"/>
          <w:tab w:val="right" w:leader="dot" w:pos="10195"/>
        </w:tabs>
        <w:rPr>
          <w:rFonts w:eastAsiaTheme="minorEastAsia"/>
          <w:noProof/>
          <w:sz w:val="22"/>
          <w:lang w:val="en-US" w:eastAsia="de-DE"/>
        </w:rPr>
      </w:pPr>
      <w:r w:rsidRPr="00C05D87">
        <w:rPr>
          <w:noProof/>
        </w:rPr>
        <w:t>8.1.2.</w:t>
      </w:r>
      <w:r w:rsidRPr="00D452AF">
        <w:rPr>
          <w:rFonts w:eastAsiaTheme="minorEastAsia"/>
          <w:noProof/>
          <w:sz w:val="22"/>
          <w:lang w:val="en-US" w:eastAsia="de-DE"/>
        </w:rPr>
        <w:tab/>
      </w:r>
      <w:r>
        <w:rPr>
          <w:noProof/>
        </w:rPr>
        <w:t>Application to luminous range calculation</w:t>
      </w:r>
      <w:r>
        <w:rPr>
          <w:noProof/>
        </w:rPr>
        <w:tab/>
      </w:r>
      <w:r>
        <w:rPr>
          <w:noProof/>
        </w:rPr>
        <w:fldChar w:fldCharType="begin"/>
      </w:r>
      <w:r>
        <w:rPr>
          <w:noProof/>
        </w:rPr>
        <w:instrText xml:space="preserve"> PAGEREF _Toc491867427 \h </w:instrText>
      </w:r>
      <w:r>
        <w:rPr>
          <w:noProof/>
        </w:rPr>
      </w:r>
      <w:r>
        <w:rPr>
          <w:noProof/>
        </w:rPr>
        <w:fldChar w:fldCharType="separate"/>
      </w:r>
      <w:r w:rsidR="00AF0B35">
        <w:rPr>
          <w:noProof/>
        </w:rPr>
        <w:t>21</w:t>
      </w:r>
      <w:r>
        <w:rPr>
          <w:noProof/>
        </w:rPr>
        <w:fldChar w:fldCharType="end"/>
      </w:r>
    </w:p>
    <w:p w14:paraId="026593D5" w14:textId="77777777" w:rsidR="00D452AF" w:rsidRDefault="00D452AF">
      <w:pPr>
        <w:pStyle w:val="TOC2"/>
        <w:rPr>
          <w:rFonts w:eastAsiaTheme="minorEastAsia"/>
          <w:color w:val="auto"/>
          <w:lang w:val="de-DE" w:eastAsia="de-DE"/>
        </w:rPr>
      </w:pPr>
      <w:r w:rsidRPr="00C05D87">
        <w:t>8.2.</w:t>
      </w:r>
      <w:r>
        <w:rPr>
          <w:rFonts w:eastAsiaTheme="minorEastAsia"/>
          <w:color w:val="auto"/>
          <w:lang w:val="de-DE" w:eastAsia="de-DE"/>
        </w:rPr>
        <w:tab/>
      </w:r>
      <w:r>
        <w:t>Nominal Range</w:t>
      </w:r>
      <w:r>
        <w:tab/>
      </w:r>
      <w:r>
        <w:fldChar w:fldCharType="begin"/>
      </w:r>
      <w:r>
        <w:instrText xml:space="preserve"> PAGEREF _Toc491867428 \h </w:instrText>
      </w:r>
      <w:r>
        <w:fldChar w:fldCharType="separate"/>
      </w:r>
      <w:r w:rsidR="00AF0B35">
        <w:t>22</w:t>
      </w:r>
      <w:r>
        <w:fldChar w:fldCharType="end"/>
      </w:r>
    </w:p>
    <w:p w14:paraId="0DE51717" w14:textId="77777777" w:rsidR="00D452AF" w:rsidRDefault="00D452AF">
      <w:pPr>
        <w:pStyle w:val="TOC2"/>
        <w:rPr>
          <w:rFonts w:eastAsiaTheme="minorEastAsia"/>
          <w:color w:val="auto"/>
          <w:lang w:val="de-DE" w:eastAsia="de-DE"/>
        </w:rPr>
      </w:pPr>
      <w:r w:rsidRPr="00C05D87">
        <w:t>8.3.</w:t>
      </w:r>
      <w:r>
        <w:rPr>
          <w:rFonts w:eastAsiaTheme="minorEastAsia"/>
          <w:color w:val="auto"/>
          <w:lang w:val="de-DE" w:eastAsia="de-DE"/>
        </w:rPr>
        <w:tab/>
      </w:r>
      <w:r>
        <w:t>Parametric luminous range</w:t>
      </w:r>
      <w:r>
        <w:tab/>
      </w:r>
      <w:r>
        <w:fldChar w:fldCharType="begin"/>
      </w:r>
      <w:r>
        <w:instrText xml:space="preserve"> PAGEREF _Toc491867429 \h </w:instrText>
      </w:r>
      <w:r>
        <w:fldChar w:fldCharType="separate"/>
      </w:r>
      <w:r w:rsidR="00AF0B35">
        <w:t>22</w:t>
      </w:r>
      <w:r>
        <w:fldChar w:fldCharType="end"/>
      </w:r>
    </w:p>
    <w:p w14:paraId="28B3967D" w14:textId="77777777" w:rsidR="00D452AF" w:rsidRDefault="00D452AF">
      <w:pPr>
        <w:pStyle w:val="TOC2"/>
        <w:rPr>
          <w:rFonts w:eastAsiaTheme="minorEastAsia"/>
          <w:color w:val="auto"/>
          <w:lang w:val="de-DE" w:eastAsia="de-DE"/>
        </w:rPr>
      </w:pPr>
      <w:r w:rsidRPr="00C05D87">
        <w:t>8.4.</w:t>
      </w:r>
      <w:r>
        <w:rPr>
          <w:rFonts w:eastAsiaTheme="minorEastAsia"/>
          <w:color w:val="auto"/>
          <w:lang w:val="de-DE" w:eastAsia="de-DE"/>
        </w:rPr>
        <w:tab/>
      </w:r>
      <w:r>
        <w:t>Examples</w:t>
      </w:r>
      <w:r>
        <w:tab/>
      </w:r>
      <w:r>
        <w:fldChar w:fldCharType="begin"/>
      </w:r>
      <w:r>
        <w:instrText xml:space="preserve"> PAGEREF _Toc491867430 \h </w:instrText>
      </w:r>
      <w:r>
        <w:fldChar w:fldCharType="separate"/>
      </w:r>
      <w:r w:rsidR="00AF0B35">
        <w:t>22</w:t>
      </w:r>
      <w:r>
        <w:fldChar w:fldCharType="end"/>
      </w:r>
    </w:p>
    <w:p w14:paraId="0CA10EAF" w14:textId="77777777" w:rsidR="00D452AF" w:rsidRDefault="00D452AF">
      <w:pPr>
        <w:pStyle w:val="TOC1"/>
        <w:rPr>
          <w:rFonts w:eastAsiaTheme="minorEastAsia"/>
          <w:b w:val="0"/>
          <w:color w:val="auto"/>
          <w:lang w:val="de-DE" w:eastAsia="de-DE"/>
        </w:rPr>
      </w:pPr>
      <w:r w:rsidRPr="00C05D87">
        <w:t>9.</w:t>
      </w:r>
      <w:r>
        <w:rPr>
          <w:rFonts w:eastAsiaTheme="minorEastAsia"/>
          <w:b w:val="0"/>
          <w:color w:val="auto"/>
          <w:lang w:val="de-DE" w:eastAsia="de-DE"/>
        </w:rPr>
        <w:tab/>
      </w:r>
      <w:r>
        <w:t>Definitions</w:t>
      </w:r>
      <w:r>
        <w:tab/>
      </w:r>
      <w:r>
        <w:fldChar w:fldCharType="begin"/>
      </w:r>
      <w:r>
        <w:instrText xml:space="preserve"> PAGEREF _Toc491867431 \h </w:instrText>
      </w:r>
      <w:r>
        <w:fldChar w:fldCharType="separate"/>
      </w:r>
      <w:r w:rsidR="00AF0B35">
        <w:t>22</w:t>
      </w:r>
      <w:r>
        <w:fldChar w:fldCharType="end"/>
      </w:r>
    </w:p>
    <w:p w14:paraId="19BCF7D0" w14:textId="77777777" w:rsidR="00D452AF" w:rsidRDefault="00D452AF">
      <w:pPr>
        <w:pStyle w:val="TOC1"/>
        <w:rPr>
          <w:rFonts w:eastAsiaTheme="minorEastAsia"/>
          <w:b w:val="0"/>
          <w:color w:val="auto"/>
          <w:lang w:val="de-DE" w:eastAsia="de-DE"/>
        </w:rPr>
      </w:pPr>
      <w:r w:rsidRPr="00C05D87">
        <w:rPr>
          <w:highlight w:val="lightGray"/>
          <w:u w:color="407EC9"/>
        </w:rPr>
        <w:t>10.</w:t>
      </w:r>
      <w:r>
        <w:rPr>
          <w:rFonts w:eastAsiaTheme="minorEastAsia"/>
          <w:b w:val="0"/>
          <w:color w:val="auto"/>
          <w:lang w:val="de-DE" w:eastAsia="de-DE"/>
        </w:rPr>
        <w:tab/>
      </w:r>
      <w:r w:rsidRPr="00C05D87">
        <w:rPr>
          <w:highlight w:val="lightGray"/>
          <w:u w:val="single" w:color="407EC9"/>
        </w:rPr>
        <w:t>Acronyms</w:t>
      </w:r>
      <w:r>
        <w:tab/>
      </w:r>
      <w:r>
        <w:fldChar w:fldCharType="begin"/>
      </w:r>
      <w:r>
        <w:instrText xml:space="preserve"> PAGEREF _Toc491867432 \h </w:instrText>
      </w:r>
      <w:r>
        <w:fldChar w:fldCharType="separate"/>
      </w:r>
      <w:r w:rsidR="00AF0B35">
        <w:t>23</w:t>
      </w:r>
      <w:r>
        <w:fldChar w:fldCharType="end"/>
      </w:r>
    </w:p>
    <w:p w14:paraId="66194D0F" w14:textId="434B9B15" w:rsidR="00642025" w:rsidRPr="00F64933" w:rsidRDefault="004A4EC4" w:rsidP="0093492E">
      <w:pPr>
        <w:rPr>
          <w:b/>
          <w:noProof/>
          <w:color w:val="00558C" w:themeColor="accent1"/>
          <w:sz w:val="22"/>
          <w:lang w:val="en-US"/>
        </w:rPr>
      </w:pPr>
      <w:r>
        <w:rPr>
          <w:rFonts w:eastAsia="Times New Roman" w:cs="Times New Roman"/>
          <w:b/>
          <w:noProof/>
          <w:color w:val="00558C" w:themeColor="accent1"/>
          <w:sz w:val="22"/>
          <w:szCs w:val="20"/>
        </w:rPr>
        <w:fldChar w:fldCharType="end"/>
      </w:r>
    </w:p>
    <w:p w14:paraId="161A247E" w14:textId="3A73C6B2" w:rsidR="00161325" w:rsidRPr="00D452AF" w:rsidRDefault="002F265A" w:rsidP="00D452AF">
      <w:pPr>
        <w:pStyle w:val="ListofFigures"/>
        <w:rPr>
          <w:lang w:val="en-US"/>
        </w:rPr>
      </w:pPr>
      <w:r w:rsidRPr="00F64933">
        <w:rPr>
          <w:lang w:val="en-US"/>
        </w:rPr>
        <w:t>List of Tables</w:t>
      </w:r>
    </w:p>
    <w:p w14:paraId="2FE055B1" w14:textId="77777777" w:rsidR="00223064" w:rsidRDefault="00D452AF">
      <w:pPr>
        <w:pStyle w:val="TableofFigures"/>
        <w:rPr>
          <w:rFonts w:eastAsiaTheme="minorEastAsia"/>
          <w:i w:val="0"/>
          <w:noProof/>
          <w:lang w:val="de-DE" w:eastAsia="de-DE"/>
        </w:rPr>
      </w:pPr>
      <w:r>
        <w:fldChar w:fldCharType="begin"/>
      </w:r>
      <w:r>
        <w:instrText xml:space="preserve"> TOC \h \z \c "Table" </w:instrText>
      </w:r>
      <w:r>
        <w:fldChar w:fldCharType="separate"/>
      </w:r>
      <w:hyperlink w:anchor="_Toc491867862" w:history="1">
        <w:r w:rsidR="00223064" w:rsidRPr="00B121C4">
          <w:rPr>
            <w:rStyle w:val="Hyperlink"/>
            <w:noProof/>
          </w:rPr>
          <w:t>Table 1 Minimum illuminance at the eye of the observer</w:t>
        </w:r>
        <w:r w:rsidR="00223064">
          <w:rPr>
            <w:noProof/>
            <w:webHidden/>
          </w:rPr>
          <w:tab/>
        </w:r>
        <w:r w:rsidR="00223064">
          <w:rPr>
            <w:noProof/>
            <w:webHidden/>
          </w:rPr>
          <w:fldChar w:fldCharType="begin"/>
        </w:r>
        <w:r w:rsidR="00223064">
          <w:rPr>
            <w:noProof/>
            <w:webHidden/>
          </w:rPr>
          <w:instrText xml:space="preserve"> PAGEREF _Toc491867862 \h </w:instrText>
        </w:r>
        <w:r w:rsidR="00223064">
          <w:rPr>
            <w:noProof/>
            <w:webHidden/>
          </w:rPr>
        </w:r>
        <w:r w:rsidR="00223064">
          <w:rPr>
            <w:noProof/>
            <w:webHidden/>
          </w:rPr>
          <w:fldChar w:fldCharType="separate"/>
        </w:r>
        <w:r w:rsidR="00AF0B35">
          <w:rPr>
            <w:noProof/>
            <w:webHidden/>
          </w:rPr>
          <w:t>9</w:t>
        </w:r>
        <w:r w:rsidR="00223064">
          <w:rPr>
            <w:noProof/>
            <w:webHidden/>
          </w:rPr>
          <w:fldChar w:fldCharType="end"/>
        </w:r>
      </w:hyperlink>
    </w:p>
    <w:p w14:paraId="4C442830" w14:textId="77777777" w:rsidR="00223064" w:rsidRDefault="004229D9">
      <w:pPr>
        <w:pStyle w:val="TableofFigures"/>
        <w:rPr>
          <w:rFonts w:eastAsiaTheme="minorEastAsia"/>
          <w:i w:val="0"/>
          <w:noProof/>
          <w:lang w:val="de-DE" w:eastAsia="de-DE"/>
        </w:rPr>
      </w:pPr>
      <w:hyperlink w:anchor="_Toc491867863" w:history="1">
        <w:r w:rsidR="00223064" w:rsidRPr="00B121C4">
          <w:rPr>
            <w:rStyle w:val="Hyperlink"/>
            <w:noProof/>
          </w:rPr>
          <w:t>Table 2 Maximum illuminance at the eye of observer</w:t>
        </w:r>
        <w:r w:rsidR="00223064">
          <w:rPr>
            <w:noProof/>
            <w:webHidden/>
          </w:rPr>
          <w:tab/>
        </w:r>
        <w:r w:rsidR="00223064">
          <w:rPr>
            <w:noProof/>
            <w:webHidden/>
          </w:rPr>
          <w:fldChar w:fldCharType="begin"/>
        </w:r>
        <w:r w:rsidR="00223064">
          <w:rPr>
            <w:noProof/>
            <w:webHidden/>
          </w:rPr>
          <w:instrText xml:space="preserve"> PAGEREF _Toc491867863 \h </w:instrText>
        </w:r>
        <w:r w:rsidR="00223064">
          <w:rPr>
            <w:noProof/>
            <w:webHidden/>
          </w:rPr>
        </w:r>
        <w:r w:rsidR="00223064">
          <w:rPr>
            <w:noProof/>
            <w:webHidden/>
          </w:rPr>
          <w:fldChar w:fldCharType="separate"/>
        </w:r>
        <w:r w:rsidR="00AF0B35">
          <w:rPr>
            <w:noProof/>
            <w:webHidden/>
          </w:rPr>
          <w:t>10</w:t>
        </w:r>
        <w:r w:rsidR="00223064">
          <w:rPr>
            <w:noProof/>
            <w:webHidden/>
          </w:rPr>
          <w:fldChar w:fldCharType="end"/>
        </w:r>
      </w:hyperlink>
    </w:p>
    <w:p w14:paraId="6DC69ED0" w14:textId="77777777" w:rsidR="00223064" w:rsidRDefault="004229D9">
      <w:pPr>
        <w:pStyle w:val="TableofFigures"/>
        <w:rPr>
          <w:rFonts w:eastAsiaTheme="minorEastAsia"/>
          <w:i w:val="0"/>
          <w:noProof/>
          <w:lang w:val="de-DE" w:eastAsia="de-DE"/>
        </w:rPr>
      </w:pPr>
      <w:hyperlink w:anchor="_Toc491867864" w:history="1">
        <w:r w:rsidR="00223064" w:rsidRPr="00B121C4">
          <w:rPr>
            <w:rStyle w:val="Hyperlink"/>
            <w:noProof/>
          </w:rPr>
          <w:t>Table 3 Luminous intensity of navigation lights on vessels</w:t>
        </w:r>
        <w:r w:rsidR="00223064">
          <w:rPr>
            <w:noProof/>
            <w:webHidden/>
          </w:rPr>
          <w:tab/>
        </w:r>
        <w:r w:rsidR="00223064">
          <w:rPr>
            <w:noProof/>
            <w:webHidden/>
          </w:rPr>
          <w:fldChar w:fldCharType="begin"/>
        </w:r>
        <w:r w:rsidR="00223064">
          <w:rPr>
            <w:noProof/>
            <w:webHidden/>
          </w:rPr>
          <w:instrText xml:space="preserve"> PAGEREF _Toc491867864 \h </w:instrText>
        </w:r>
        <w:r w:rsidR="00223064">
          <w:rPr>
            <w:noProof/>
            <w:webHidden/>
          </w:rPr>
        </w:r>
        <w:r w:rsidR="00223064">
          <w:rPr>
            <w:noProof/>
            <w:webHidden/>
          </w:rPr>
          <w:fldChar w:fldCharType="separate"/>
        </w:r>
        <w:r w:rsidR="00AF0B35">
          <w:rPr>
            <w:noProof/>
            <w:webHidden/>
          </w:rPr>
          <w:t>13</w:t>
        </w:r>
        <w:r w:rsidR="00223064">
          <w:rPr>
            <w:noProof/>
            <w:webHidden/>
          </w:rPr>
          <w:fldChar w:fldCharType="end"/>
        </w:r>
      </w:hyperlink>
    </w:p>
    <w:p w14:paraId="77C7888C" w14:textId="77777777" w:rsidR="00223064" w:rsidRDefault="004229D9">
      <w:pPr>
        <w:pStyle w:val="TableofFigures"/>
        <w:rPr>
          <w:rFonts w:eastAsiaTheme="minorEastAsia"/>
          <w:i w:val="0"/>
          <w:noProof/>
          <w:lang w:val="de-DE" w:eastAsia="de-DE"/>
        </w:rPr>
      </w:pPr>
      <w:hyperlink w:anchor="_Toc491867865" w:history="1">
        <w:r w:rsidR="00223064" w:rsidRPr="00B121C4">
          <w:rPr>
            <w:rStyle w:val="Hyperlink"/>
            <w:noProof/>
          </w:rPr>
          <w:t>Table 4 Minimum luminous intensity of a marine signal light</w:t>
        </w:r>
        <w:r w:rsidR="00223064">
          <w:rPr>
            <w:noProof/>
            <w:webHidden/>
          </w:rPr>
          <w:tab/>
        </w:r>
        <w:r w:rsidR="00223064">
          <w:rPr>
            <w:noProof/>
            <w:webHidden/>
          </w:rPr>
          <w:fldChar w:fldCharType="begin"/>
        </w:r>
        <w:r w:rsidR="00223064">
          <w:rPr>
            <w:noProof/>
            <w:webHidden/>
          </w:rPr>
          <w:instrText xml:space="preserve"> PAGEREF _Toc491867865 \h </w:instrText>
        </w:r>
        <w:r w:rsidR="00223064">
          <w:rPr>
            <w:noProof/>
            <w:webHidden/>
          </w:rPr>
        </w:r>
        <w:r w:rsidR="00223064">
          <w:rPr>
            <w:noProof/>
            <w:webHidden/>
          </w:rPr>
          <w:fldChar w:fldCharType="separate"/>
        </w:r>
        <w:r w:rsidR="00AF0B35">
          <w:rPr>
            <w:noProof/>
            <w:webHidden/>
          </w:rPr>
          <w:t>13</w:t>
        </w:r>
        <w:r w:rsidR="00223064">
          <w:rPr>
            <w:noProof/>
            <w:webHidden/>
          </w:rPr>
          <w:fldChar w:fldCharType="end"/>
        </w:r>
      </w:hyperlink>
    </w:p>
    <w:p w14:paraId="3CCE4DC8" w14:textId="77777777" w:rsidR="00223064" w:rsidRDefault="004229D9">
      <w:pPr>
        <w:pStyle w:val="TableofFigures"/>
        <w:rPr>
          <w:rFonts w:eastAsiaTheme="minorEastAsia"/>
          <w:i w:val="0"/>
          <w:noProof/>
          <w:lang w:val="de-DE" w:eastAsia="de-DE"/>
        </w:rPr>
      </w:pPr>
      <w:hyperlink w:anchor="_Toc491867866" w:history="1">
        <w:r w:rsidR="00223064" w:rsidRPr="00B121C4">
          <w:rPr>
            <w:rStyle w:val="Hyperlink"/>
            <w:noProof/>
          </w:rPr>
          <w:t>Table 5 Intensity of road traffic and aeronautical signal lights at night</w:t>
        </w:r>
        <w:r w:rsidR="00223064">
          <w:rPr>
            <w:noProof/>
            <w:webHidden/>
          </w:rPr>
          <w:tab/>
        </w:r>
        <w:r w:rsidR="00223064">
          <w:rPr>
            <w:noProof/>
            <w:webHidden/>
          </w:rPr>
          <w:fldChar w:fldCharType="begin"/>
        </w:r>
        <w:r w:rsidR="00223064">
          <w:rPr>
            <w:noProof/>
            <w:webHidden/>
          </w:rPr>
          <w:instrText xml:space="preserve"> PAGEREF _Toc491867866 \h </w:instrText>
        </w:r>
        <w:r w:rsidR="00223064">
          <w:rPr>
            <w:noProof/>
            <w:webHidden/>
          </w:rPr>
        </w:r>
        <w:r w:rsidR="00223064">
          <w:rPr>
            <w:noProof/>
            <w:webHidden/>
          </w:rPr>
          <w:fldChar w:fldCharType="separate"/>
        </w:r>
        <w:r w:rsidR="00AF0B35">
          <w:rPr>
            <w:noProof/>
            <w:webHidden/>
          </w:rPr>
          <w:t>14</w:t>
        </w:r>
        <w:r w:rsidR="00223064">
          <w:rPr>
            <w:noProof/>
            <w:webHidden/>
          </w:rPr>
          <w:fldChar w:fldCharType="end"/>
        </w:r>
      </w:hyperlink>
    </w:p>
    <w:p w14:paraId="52D40231" w14:textId="51B91AD0" w:rsidR="00BA1612" w:rsidRPr="003632EF" w:rsidRDefault="00D452AF" w:rsidP="00D452AF">
      <w:pPr>
        <w:pStyle w:val="BodyText"/>
        <w:rPr>
          <w:lang w:val="de-DE"/>
        </w:rPr>
      </w:pPr>
      <w:r>
        <w:fldChar w:fldCharType="end"/>
      </w:r>
    </w:p>
    <w:p w14:paraId="0F293C95" w14:textId="44E0E14A" w:rsidR="00994D97" w:rsidRPr="003632EF" w:rsidRDefault="00994D97" w:rsidP="00C9558A">
      <w:pPr>
        <w:pStyle w:val="ListofFigures"/>
        <w:rPr>
          <w:lang w:val="de-DE"/>
        </w:rPr>
      </w:pPr>
      <w:r w:rsidRPr="003632EF">
        <w:rPr>
          <w:lang w:val="de-DE"/>
        </w:rPr>
        <w:t>List of Figures</w:t>
      </w:r>
    </w:p>
    <w:p w14:paraId="73FBEB82" w14:textId="77777777" w:rsidR="00D452AF" w:rsidRDefault="00D452AF">
      <w:pPr>
        <w:pStyle w:val="TableofFigures"/>
        <w:rPr>
          <w:rFonts w:eastAsiaTheme="minorEastAsia"/>
          <w:i w:val="0"/>
          <w:noProof/>
          <w:lang w:val="de-DE" w:eastAsia="de-DE"/>
        </w:rPr>
      </w:pPr>
      <w:r>
        <w:fldChar w:fldCharType="begin"/>
      </w:r>
      <w:r>
        <w:instrText xml:space="preserve"> TOC \h \z \c "Figure" </w:instrText>
      </w:r>
      <w:r>
        <w:fldChar w:fldCharType="separate"/>
      </w:r>
      <w:hyperlink w:anchor="_Toc491867293" w:history="1">
        <w:r w:rsidRPr="009F0EFF">
          <w:rPr>
            <w:rStyle w:val="Hyperlink"/>
            <w:noProof/>
          </w:rPr>
          <w:t>Figure 1 Quantities for Allard’s law</w:t>
        </w:r>
        <w:r>
          <w:rPr>
            <w:noProof/>
            <w:webHidden/>
          </w:rPr>
          <w:tab/>
        </w:r>
        <w:r>
          <w:rPr>
            <w:noProof/>
            <w:webHidden/>
          </w:rPr>
          <w:fldChar w:fldCharType="begin"/>
        </w:r>
        <w:r>
          <w:rPr>
            <w:noProof/>
            <w:webHidden/>
          </w:rPr>
          <w:instrText xml:space="preserve"> PAGEREF _Toc491867293 \h </w:instrText>
        </w:r>
        <w:r>
          <w:rPr>
            <w:noProof/>
            <w:webHidden/>
          </w:rPr>
        </w:r>
        <w:r>
          <w:rPr>
            <w:noProof/>
            <w:webHidden/>
          </w:rPr>
          <w:fldChar w:fldCharType="separate"/>
        </w:r>
        <w:r w:rsidR="00AF0B35">
          <w:rPr>
            <w:noProof/>
            <w:webHidden/>
          </w:rPr>
          <w:t>6</w:t>
        </w:r>
        <w:r>
          <w:rPr>
            <w:noProof/>
            <w:webHidden/>
          </w:rPr>
          <w:fldChar w:fldCharType="end"/>
        </w:r>
      </w:hyperlink>
    </w:p>
    <w:p w14:paraId="2286D902" w14:textId="77777777" w:rsidR="00D452AF" w:rsidRDefault="004229D9">
      <w:pPr>
        <w:pStyle w:val="TableofFigures"/>
        <w:rPr>
          <w:rFonts w:eastAsiaTheme="minorEastAsia"/>
          <w:i w:val="0"/>
          <w:noProof/>
          <w:lang w:val="de-DE" w:eastAsia="de-DE"/>
        </w:rPr>
      </w:pPr>
      <w:hyperlink w:anchor="_Toc491867294" w:history="1">
        <w:r w:rsidR="00D452AF" w:rsidRPr="009F0EFF">
          <w:rPr>
            <w:rStyle w:val="Hyperlink"/>
            <w:noProof/>
          </w:rPr>
          <w:t>Figure 2 Extract from a nautical chart with zone of utilisation (red striped)</w:t>
        </w:r>
        <w:r w:rsidR="00D452AF">
          <w:rPr>
            <w:noProof/>
            <w:webHidden/>
          </w:rPr>
          <w:tab/>
        </w:r>
        <w:r w:rsidR="00D452AF">
          <w:rPr>
            <w:noProof/>
            <w:webHidden/>
          </w:rPr>
          <w:fldChar w:fldCharType="begin"/>
        </w:r>
        <w:r w:rsidR="00D452AF">
          <w:rPr>
            <w:noProof/>
            <w:webHidden/>
          </w:rPr>
          <w:instrText xml:space="preserve"> PAGEREF _Toc491867294 \h </w:instrText>
        </w:r>
        <w:r w:rsidR="00D452AF">
          <w:rPr>
            <w:noProof/>
            <w:webHidden/>
          </w:rPr>
        </w:r>
        <w:r w:rsidR="00D452AF">
          <w:rPr>
            <w:noProof/>
            <w:webHidden/>
          </w:rPr>
          <w:fldChar w:fldCharType="separate"/>
        </w:r>
        <w:r w:rsidR="00AF0B35">
          <w:rPr>
            <w:noProof/>
            <w:webHidden/>
          </w:rPr>
          <w:t>7</w:t>
        </w:r>
        <w:r w:rsidR="00D452AF">
          <w:rPr>
            <w:noProof/>
            <w:webHidden/>
          </w:rPr>
          <w:fldChar w:fldCharType="end"/>
        </w:r>
      </w:hyperlink>
    </w:p>
    <w:p w14:paraId="2A3FE217" w14:textId="77777777" w:rsidR="00D452AF" w:rsidRDefault="004229D9">
      <w:pPr>
        <w:pStyle w:val="TableofFigures"/>
        <w:rPr>
          <w:rFonts w:eastAsiaTheme="minorEastAsia"/>
          <w:i w:val="0"/>
          <w:noProof/>
          <w:lang w:val="de-DE" w:eastAsia="de-DE"/>
        </w:rPr>
      </w:pPr>
      <w:hyperlink w:anchor="_Toc491867295" w:history="1">
        <w:r w:rsidR="00D452AF" w:rsidRPr="009F0EFF">
          <w:rPr>
            <w:rStyle w:val="Hyperlink"/>
            <w:noProof/>
          </w:rPr>
          <w:t>Figure 3 Marine signal lights, background illumination and rival lights</w:t>
        </w:r>
        <w:r w:rsidR="00D452AF">
          <w:rPr>
            <w:noProof/>
            <w:webHidden/>
          </w:rPr>
          <w:tab/>
        </w:r>
        <w:r w:rsidR="00D452AF">
          <w:rPr>
            <w:noProof/>
            <w:webHidden/>
          </w:rPr>
          <w:fldChar w:fldCharType="begin"/>
        </w:r>
        <w:r w:rsidR="00D452AF">
          <w:rPr>
            <w:noProof/>
            <w:webHidden/>
          </w:rPr>
          <w:instrText xml:space="preserve"> PAGEREF _Toc491867295 \h </w:instrText>
        </w:r>
        <w:r w:rsidR="00D452AF">
          <w:rPr>
            <w:noProof/>
            <w:webHidden/>
          </w:rPr>
        </w:r>
        <w:r w:rsidR="00D452AF">
          <w:rPr>
            <w:noProof/>
            <w:webHidden/>
          </w:rPr>
          <w:fldChar w:fldCharType="separate"/>
        </w:r>
        <w:r w:rsidR="00AF0B35">
          <w:rPr>
            <w:noProof/>
            <w:webHidden/>
          </w:rPr>
          <w:t>8</w:t>
        </w:r>
        <w:r w:rsidR="00D452AF">
          <w:rPr>
            <w:noProof/>
            <w:webHidden/>
          </w:rPr>
          <w:fldChar w:fldCharType="end"/>
        </w:r>
      </w:hyperlink>
    </w:p>
    <w:p w14:paraId="6FD16751" w14:textId="77777777" w:rsidR="00D452AF" w:rsidRDefault="004229D9">
      <w:pPr>
        <w:pStyle w:val="TableofFigures"/>
        <w:rPr>
          <w:rFonts w:eastAsiaTheme="minorEastAsia"/>
          <w:i w:val="0"/>
          <w:noProof/>
          <w:lang w:val="de-DE" w:eastAsia="de-DE"/>
        </w:rPr>
      </w:pPr>
      <w:hyperlink w:anchor="_Toc491867296" w:history="1">
        <w:r w:rsidR="00D452AF" w:rsidRPr="009F0EFF">
          <w:rPr>
            <w:rStyle w:val="Hyperlink"/>
            <w:noProof/>
          </w:rPr>
          <w:t>Figure 4 Measuring background luminance</w:t>
        </w:r>
        <w:r w:rsidR="00D452AF">
          <w:rPr>
            <w:noProof/>
            <w:webHidden/>
          </w:rPr>
          <w:tab/>
        </w:r>
        <w:r w:rsidR="00D452AF">
          <w:rPr>
            <w:noProof/>
            <w:webHidden/>
          </w:rPr>
          <w:fldChar w:fldCharType="begin"/>
        </w:r>
        <w:r w:rsidR="00D452AF">
          <w:rPr>
            <w:noProof/>
            <w:webHidden/>
          </w:rPr>
          <w:instrText xml:space="preserve"> PAGEREF _Toc491867296 \h </w:instrText>
        </w:r>
        <w:r w:rsidR="00D452AF">
          <w:rPr>
            <w:noProof/>
            <w:webHidden/>
          </w:rPr>
        </w:r>
        <w:r w:rsidR="00D452AF">
          <w:rPr>
            <w:noProof/>
            <w:webHidden/>
          </w:rPr>
          <w:fldChar w:fldCharType="separate"/>
        </w:r>
        <w:r w:rsidR="00AF0B35">
          <w:rPr>
            <w:noProof/>
            <w:webHidden/>
          </w:rPr>
          <w:t>10</w:t>
        </w:r>
        <w:r w:rsidR="00D452AF">
          <w:rPr>
            <w:noProof/>
            <w:webHidden/>
          </w:rPr>
          <w:fldChar w:fldCharType="end"/>
        </w:r>
      </w:hyperlink>
    </w:p>
    <w:p w14:paraId="4F757BE5" w14:textId="77777777" w:rsidR="00D452AF" w:rsidRDefault="004229D9">
      <w:pPr>
        <w:pStyle w:val="TableofFigures"/>
        <w:rPr>
          <w:rFonts w:eastAsiaTheme="minorEastAsia"/>
          <w:i w:val="0"/>
          <w:noProof/>
          <w:lang w:val="de-DE" w:eastAsia="de-DE"/>
        </w:rPr>
      </w:pPr>
      <w:hyperlink w:anchor="_Toc491867297" w:history="1">
        <w:r w:rsidR="00D452AF" w:rsidRPr="009F0EFF">
          <w:rPr>
            <w:rStyle w:val="Hyperlink"/>
            <w:noProof/>
          </w:rPr>
          <w:t>Figure 5 Relative frequency of meteorological visibility (Example)</w:t>
        </w:r>
        <w:r w:rsidR="00D452AF">
          <w:rPr>
            <w:noProof/>
            <w:webHidden/>
          </w:rPr>
          <w:tab/>
        </w:r>
        <w:r w:rsidR="00D452AF">
          <w:rPr>
            <w:noProof/>
            <w:webHidden/>
          </w:rPr>
          <w:fldChar w:fldCharType="begin"/>
        </w:r>
        <w:r w:rsidR="00D452AF">
          <w:rPr>
            <w:noProof/>
            <w:webHidden/>
          </w:rPr>
          <w:instrText xml:space="preserve"> PAGEREF _Toc491867297 \h </w:instrText>
        </w:r>
        <w:r w:rsidR="00D452AF">
          <w:rPr>
            <w:noProof/>
            <w:webHidden/>
          </w:rPr>
        </w:r>
        <w:r w:rsidR="00D452AF">
          <w:rPr>
            <w:noProof/>
            <w:webHidden/>
          </w:rPr>
          <w:fldChar w:fldCharType="separate"/>
        </w:r>
        <w:r w:rsidR="00AF0B35">
          <w:rPr>
            <w:noProof/>
            <w:webHidden/>
          </w:rPr>
          <w:t>11</w:t>
        </w:r>
        <w:r w:rsidR="00D452AF">
          <w:rPr>
            <w:noProof/>
            <w:webHidden/>
          </w:rPr>
          <w:fldChar w:fldCharType="end"/>
        </w:r>
      </w:hyperlink>
    </w:p>
    <w:p w14:paraId="691EE890" w14:textId="77777777" w:rsidR="00D452AF" w:rsidRDefault="004229D9">
      <w:pPr>
        <w:pStyle w:val="TableofFigures"/>
        <w:rPr>
          <w:rFonts w:eastAsiaTheme="minorEastAsia"/>
          <w:i w:val="0"/>
          <w:noProof/>
          <w:lang w:val="de-DE" w:eastAsia="de-DE"/>
        </w:rPr>
      </w:pPr>
      <w:hyperlink w:anchor="_Toc491867298" w:history="1">
        <w:r w:rsidR="00D452AF" w:rsidRPr="009F0EFF">
          <w:rPr>
            <w:rStyle w:val="Hyperlink"/>
            <w:noProof/>
          </w:rPr>
          <w:t>Figure 6 A rival light</w:t>
        </w:r>
        <w:r w:rsidR="00D452AF">
          <w:rPr>
            <w:noProof/>
            <w:webHidden/>
          </w:rPr>
          <w:tab/>
        </w:r>
        <w:r w:rsidR="00D452AF">
          <w:rPr>
            <w:noProof/>
            <w:webHidden/>
          </w:rPr>
          <w:fldChar w:fldCharType="begin"/>
        </w:r>
        <w:r w:rsidR="00D452AF">
          <w:rPr>
            <w:noProof/>
            <w:webHidden/>
          </w:rPr>
          <w:instrText xml:space="preserve"> PAGEREF _Toc491867298 \h </w:instrText>
        </w:r>
        <w:r w:rsidR="00D452AF">
          <w:rPr>
            <w:noProof/>
            <w:webHidden/>
          </w:rPr>
        </w:r>
        <w:r w:rsidR="00D452AF">
          <w:rPr>
            <w:noProof/>
            <w:webHidden/>
          </w:rPr>
          <w:fldChar w:fldCharType="separate"/>
        </w:r>
        <w:r w:rsidR="00AF0B35">
          <w:rPr>
            <w:noProof/>
            <w:webHidden/>
          </w:rPr>
          <w:t>12</w:t>
        </w:r>
        <w:r w:rsidR="00D452AF">
          <w:rPr>
            <w:noProof/>
            <w:webHidden/>
          </w:rPr>
          <w:fldChar w:fldCharType="end"/>
        </w:r>
      </w:hyperlink>
    </w:p>
    <w:p w14:paraId="61CCDD7D" w14:textId="77777777" w:rsidR="00D452AF" w:rsidRDefault="004229D9">
      <w:pPr>
        <w:pStyle w:val="TableofFigures"/>
        <w:rPr>
          <w:rFonts w:eastAsiaTheme="minorEastAsia"/>
          <w:i w:val="0"/>
          <w:noProof/>
          <w:lang w:val="de-DE" w:eastAsia="de-DE"/>
        </w:rPr>
      </w:pPr>
      <w:hyperlink w:anchor="_Toc491867299" w:history="1">
        <w:r w:rsidR="00D452AF" w:rsidRPr="009F0EFF">
          <w:rPr>
            <w:rStyle w:val="Hyperlink"/>
            <w:noProof/>
          </w:rPr>
          <w:t>Figure 7 Using a cut-off-screen to remove direct light</w:t>
        </w:r>
        <w:r w:rsidR="00D452AF">
          <w:rPr>
            <w:noProof/>
            <w:webHidden/>
          </w:rPr>
          <w:tab/>
        </w:r>
        <w:r w:rsidR="00D452AF">
          <w:rPr>
            <w:noProof/>
            <w:webHidden/>
          </w:rPr>
          <w:fldChar w:fldCharType="begin"/>
        </w:r>
        <w:r w:rsidR="00D452AF">
          <w:rPr>
            <w:noProof/>
            <w:webHidden/>
          </w:rPr>
          <w:instrText xml:space="preserve"> PAGEREF _Toc491867299 \h </w:instrText>
        </w:r>
        <w:r w:rsidR="00D452AF">
          <w:rPr>
            <w:noProof/>
            <w:webHidden/>
          </w:rPr>
        </w:r>
        <w:r w:rsidR="00D452AF">
          <w:rPr>
            <w:noProof/>
            <w:webHidden/>
          </w:rPr>
          <w:fldChar w:fldCharType="separate"/>
        </w:r>
        <w:r w:rsidR="00AF0B35">
          <w:rPr>
            <w:noProof/>
            <w:webHidden/>
          </w:rPr>
          <w:t>12</w:t>
        </w:r>
        <w:r w:rsidR="00D452AF">
          <w:rPr>
            <w:noProof/>
            <w:webHidden/>
          </w:rPr>
          <w:fldChar w:fldCharType="end"/>
        </w:r>
      </w:hyperlink>
    </w:p>
    <w:p w14:paraId="0B59E3F3" w14:textId="77777777" w:rsidR="00D452AF" w:rsidRDefault="004229D9">
      <w:pPr>
        <w:pStyle w:val="TableofFigures"/>
        <w:rPr>
          <w:rFonts w:eastAsiaTheme="minorEastAsia"/>
          <w:i w:val="0"/>
          <w:noProof/>
          <w:lang w:val="de-DE" w:eastAsia="de-DE"/>
        </w:rPr>
      </w:pPr>
      <w:hyperlink w:anchor="_Toc491867300" w:history="1">
        <w:r w:rsidR="00D452AF" w:rsidRPr="009F0EFF">
          <w:rPr>
            <w:rStyle w:val="Hyperlink"/>
            <w:noProof/>
          </w:rPr>
          <w:t>Figure 8 Intensity check for a rival aeronautical light</w:t>
        </w:r>
        <w:r w:rsidR="00D452AF">
          <w:rPr>
            <w:noProof/>
            <w:webHidden/>
          </w:rPr>
          <w:tab/>
        </w:r>
        <w:r w:rsidR="00D452AF">
          <w:rPr>
            <w:noProof/>
            <w:webHidden/>
          </w:rPr>
          <w:fldChar w:fldCharType="begin"/>
        </w:r>
        <w:r w:rsidR="00D452AF">
          <w:rPr>
            <w:noProof/>
            <w:webHidden/>
          </w:rPr>
          <w:instrText xml:space="preserve"> PAGEREF _Toc491867300 \h </w:instrText>
        </w:r>
        <w:r w:rsidR="00D452AF">
          <w:rPr>
            <w:noProof/>
            <w:webHidden/>
          </w:rPr>
        </w:r>
        <w:r w:rsidR="00D452AF">
          <w:rPr>
            <w:noProof/>
            <w:webHidden/>
          </w:rPr>
          <w:fldChar w:fldCharType="separate"/>
        </w:r>
        <w:r w:rsidR="00AF0B35">
          <w:rPr>
            <w:noProof/>
            <w:webHidden/>
          </w:rPr>
          <w:t>13</w:t>
        </w:r>
        <w:r w:rsidR="00D452AF">
          <w:rPr>
            <w:noProof/>
            <w:webHidden/>
          </w:rPr>
          <w:fldChar w:fldCharType="end"/>
        </w:r>
      </w:hyperlink>
    </w:p>
    <w:p w14:paraId="128A8519" w14:textId="77777777" w:rsidR="00D452AF" w:rsidRDefault="004229D9">
      <w:pPr>
        <w:pStyle w:val="TableofFigures"/>
        <w:rPr>
          <w:rFonts w:eastAsiaTheme="minorEastAsia"/>
          <w:i w:val="0"/>
          <w:noProof/>
          <w:lang w:val="de-DE" w:eastAsia="de-DE"/>
        </w:rPr>
      </w:pPr>
      <w:hyperlink w:anchor="_Toc491867301" w:history="1">
        <w:r w:rsidR="00D452AF" w:rsidRPr="009F0EFF">
          <w:rPr>
            <w:rStyle w:val="Hyperlink"/>
            <w:noProof/>
          </w:rPr>
          <w:t>Figure 9 Calculation process from distance to photometric intensity</w:t>
        </w:r>
        <w:r w:rsidR="00D452AF">
          <w:rPr>
            <w:noProof/>
            <w:webHidden/>
          </w:rPr>
          <w:tab/>
        </w:r>
        <w:r w:rsidR="00D452AF">
          <w:rPr>
            <w:noProof/>
            <w:webHidden/>
          </w:rPr>
          <w:fldChar w:fldCharType="begin"/>
        </w:r>
        <w:r w:rsidR="00D452AF">
          <w:rPr>
            <w:noProof/>
            <w:webHidden/>
          </w:rPr>
          <w:instrText xml:space="preserve"> PAGEREF _Toc491867301 \h </w:instrText>
        </w:r>
        <w:r w:rsidR="00D452AF">
          <w:rPr>
            <w:noProof/>
            <w:webHidden/>
          </w:rPr>
        </w:r>
        <w:r w:rsidR="00D452AF">
          <w:rPr>
            <w:noProof/>
            <w:webHidden/>
          </w:rPr>
          <w:fldChar w:fldCharType="separate"/>
        </w:r>
        <w:r w:rsidR="00AF0B35">
          <w:rPr>
            <w:noProof/>
            <w:webHidden/>
          </w:rPr>
          <w:t>15</w:t>
        </w:r>
        <w:r w:rsidR="00D452AF">
          <w:rPr>
            <w:noProof/>
            <w:webHidden/>
          </w:rPr>
          <w:fldChar w:fldCharType="end"/>
        </w:r>
      </w:hyperlink>
    </w:p>
    <w:p w14:paraId="6720BCD0" w14:textId="77777777" w:rsidR="00D452AF" w:rsidRDefault="004229D9">
      <w:pPr>
        <w:pStyle w:val="TableofFigures"/>
        <w:rPr>
          <w:rFonts w:eastAsiaTheme="minorEastAsia"/>
          <w:i w:val="0"/>
          <w:noProof/>
          <w:lang w:val="de-DE" w:eastAsia="de-DE"/>
        </w:rPr>
      </w:pPr>
      <w:hyperlink w:anchor="_Toc491867302" w:history="1">
        <w:r w:rsidR="00D452AF" w:rsidRPr="009F0EFF">
          <w:rPr>
            <w:rStyle w:val="Hyperlink"/>
            <w:noProof/>
          </w:rPr>
          <w:t>Figure 10 Rectangular flash shape</w:t>
        </w:r>
        <w:r w:rsidR="00D452AF">
          <w:rPr>
            <w:noProof/>
            <w:webHidden/>
          </w:rPr>
          <w:tab/>
        </w:r>
        <w:r w:rsidR="00D452AF">
          <w:rPr>
            <w:noProof/>
            <w:webHidden/>
          </w:rPr>
          <w:fldChar w:fldCharType="begin"/>
        </w:r>
        <w:r w:rsidR="00D452AF">
          <w:rPr>
            <w:noProof/>
            <w:webHidden/>
          </w:rPr>
          <w:instrText xml:space="preserve"> PAGEREF _Toc491867302 \h </w:instrText>
        </w:r>
        <w:r w:rsidR="00D452AF">
          <w:rPr>
            <w:noProof/>
            <w:webHidden/>
          </w:rPr>
        </w:r>
        <w:r w:rsidR="00D452AF">
          <w:rPr>
            <w:noProof/>
            <w:webHidden/>
          </w:rPr>
          <w:fldChar w:fldCharType="separate"/>
        </w:r>
        <w:r w:rsidR="00AF0B35">
          <w:rPr>
            <w:noProof/>
            <w:webHidden/>
          </w:rPr>
          <w:t>16</w:t>
        </w:r>
        <w:r w:rsidR="00D452AF">
          <w:rPr>
            <w:noProof/>
            <w:webHidden/>
          </w:rPr>
          <w:fldChar w:fldCharType="end"/>
        </w:r>
      </w:hyperlink>
    </w:p>
    <w:p w14:paraId="6DF86242" w14:textId="77777777" w:rsidR="00D452AF" w:rsidRDefault="004229D9">
      <w:pPr>
        <w:pStyle w:val="TableofFigures"/>
        <w:rPr>
          <w:rFonts w:eastAsiaTheme="minorEastAsia"/>
          <w:i w:val="0"/>
          <w:noProof/>
          <w:lang w:val="de-DE" w:eastAsia="de-DE"/>
        </w:rPr>
      </w:pPr>
      <w:hyperlink w:anchor="_Toc491867303" w:history="1">
        <w:r w:rsidR="00D452AF" w:rsidRPr="009F0EFF">
          <w:rPr>
            <w:rStyle w:val="Hyperlink"/>
            <w:noProof/>
          </w:rPr>
          <w:t>Figure 11 Intensity calculation</w:t>
        </w:r>
        <w:r w:rsidR="00D452AF">
          <w:rPr>
            <w:noProof/>
            <w:webHidden/>
          </w:rPr>
          <w:tab/>
        </w:r>
        <w:r w:rsidR="00D452AF">
          <w:rPr>
            <w:noProof/>
            <w:webHidden/>
          </w:rPr>
          <w:fldChar w:fldCharType="begin"/>
        </w:r>
        <w:r w:rsidR="00D452AF">
          <w:rPr>
            <w:noProof/>
            <w:webHidden/>
          </w:rPr>
          <w:instrText xml:space="preserve"> PAGEREF _Toc491867303 \h </w:instrText>
        </w:r>
        <w:r w:rsidR="00D452AF">
          <w:rPr>
            <w:noProof/>
            <w:webHidden/>
          </w:rPr>
        </w:r>
        <w:r w:rsidR="00D452AF">
          <w:rPr>
            <w:noProof/>
            <w:webHidden/>
          </w:rPr>
          <w:fldChar w:fldCharType="separate"/>
        </w:r>
        <w:r w:rsidR="00AF0B35">
          <w:rPr>
            <w:noProof/>
            <w:webHidden/>
          </w:rPr>
          <w:t>20</w:t>
        </w:r>
        <w:r w:rsidR="00D452AF">
          <w:rPr>
            <w:noProof/>
            <w:webHidden/>
          </w:rPr>
          <w:fldChar w:fldCharType="end"/>
        </w:r>
      </w:hyperlink>
    </w:p>
    <w:p w14:paraId="6CDE70FD" w14:textId="77777777" w:rsidR="00D452AF" w:rsidRDefault="004229D9">
      <w:pPr>
        <w:pStyle w:val="TableofFigures"/>
        <w:rPr>
          <w:rFonts w:eastAsiaTheme="minorEastAsia"/>
          <w:i w:val="0"/>
          <w:noProof/>
          <w:lang w:val="de-DE" w:eastAsia="de-DE"/>
        </w:rPr>
      </w:pPr>
      <w:hyperlink w:anchor="_Toc491867304" w:history="1">
        <w:r w:rsidR="00D452AF" w:rsidRPr="009F0EFF">
          <w:rPr>
            <w:rStyle w:val="Hyperlink"/>
            <w:noProof/>
          </w:rPr>
          <w:t>Figure 12 Range calculation</w:t>
        </w:r>
        <w:r w:rsidR="00D452AF">
          <w:rPr>
            <w:noProof/>
            <w:webHidden/>
          </w:rPr>
          <w:tab/>
        </w:r>
        <w:r w:rsidR="00D452AF">
          <w:rPr>
            <w:noProof/>
            <w:webHidden/>
          </w:rPr>
          <w:fldChar w:fldCharType="begin"/>
        </w:r>
        <w:r w:rsidR="00D452AF">
          <w:rPr>
            <w:noProof/>
            <w:webHidden/>
          </w:rPr>
          <w:instrText xml:space="preserve"> PAGEREF _Toc491867304 \h </w:instrText>
        </w:r>
        <w:r w:rsidR="00D452AF">
          <w:rPr>
            <w:noProof/>
            <w:webHidden/>
          </w:rPr>
        </w:r>
        <w:r w:rsidR="00D452AF">
          <w:rPr>
            <w:noProof/>
            <w:webHidden/>
          </w:rPr>
          <w:fldChar w:fldCharType="separate"/>
        </w:r>
        <w:r w:rsidR="00AF0B35">
          <w:rPr>
            <w:noProof/>
            <w:webHidden/>
          </w:rPr>
          <w:t>20</w:t>
        </w:r>
        <w:r w:rsidR="00D452AF">
          <w:rPr>
            <w:noProof/>
            <w:webHidden/>
          </w:rPr>
          <w:fldChar w:fldCharType="end"/>
        </w:r>
      </w:hyperlink>
    </w:p>
    <w:p w14:paraId="2BFC7EF9" w14:textId="6574F9B6" w:rsidR="00D452AF" w:rsidRPr="00D452AF" w:rsidRDefault="00D452AF" w:rsidP="00D452AF">
      <w:r>
        <w:fldChar w:fldCharType="end"/>
      </w:r>
    </w:p>
    <w:p w14:paraId="3964932C" w14:textId="77777777" w:rsidR="00F34C9A" w:rsidRPr="00F94E18" w:rsidRDefault="00F34C9A" w:rsidP="00F34C9A">
      <w:pPr>
        <w:rPr>
          <w:lang w:val="de-DE"/>
        </w:rPr>
      </w:pPr>
    </w:p>
    <w:p w14:paraId="07DF1BF0" w14:textId="1DCF015D" w:rsidR="005E4659" w:rsidRDefault="00DA17CD" w:rsidP="00C9558A">
      <w:pPr>
        <w:pStyle w:val="ListofFigures"/>
      </w:pPr>
      <w:r>
        <w:lastRenderedPageBreak/>
        <w:t>List of Equations</w:t>
      </w:r>
    </w:p>
    <w:p w14:paraId="417B8FA3" w14:textId="77777777" w:rsidR="007F543C" w:rsidRPr="007F543C" w:rsidRDefault="00D638E0">
      <w:pPr>
        <w:pStyle w:val="TableofFigures"/>
        <w:rPr>
          <w:rFonts w:eastAsiaTheme="minorEastAsia"/>
          <w:i w:val="0"/>
          <w:noProof/>
          <w:lang w:val="en-US" w:eastAsia="de-DE"/>
        </w:rPr>
      </w:pPr>
      <w:r>
        <w:fldChar w:fldCharType="begin"/>
      </w:r>
      <w:r>
        <w:instrText xml:space="preserve"> TOC \t "equation" \c "Equation" </w:instrText>
      </w:r>
      <w:r>
        <w:fldChar w:fldCharType="separate"/>
      </w:r>
      <w:r w:rsidR="007F543C">
        <w:rPr>
          <w:noProof/>
        </w:rPr>
        <w:t>Equation 1 Allard’s law</w:t>
      </w:r>
      <w:r w:rsidR="007F543C">
        <w:rPr>
          <w:noProof/>
        </w:rPr>
        <w:tab/>
      </w:r>
      <w:r w:rsidR="007F543C">
        <w:rPr>
          <w:noProof/>
        </w:rPr>
        <w:fldChar w:fldCharType="begin"/>
      </w:r>
      <w:r w:rsidR="007F543C">
        <w:rPr>
          <w:noProof/>
        </w:rPr>
        <w:instrText xml:space="preserve"> PAGEREF _Toc491770921 \h </w:instrText>
      </w:r>
      <w:r w:rsidR="007F543C">
        <w:rPr>
          <w:noProof/>
        </w:rPr>
      </w:r>
      <w:r w:rsidR="007F543C">
        <w:rPr>
          <w:noProof/>
        </w:rPr>
        <w:fldChar w:fldCharType="separate"/>
      </w:r>
      <w:r w:rsidR="00AF0B35">
        <w:rPr>
          <w:noProof/>
        </w:rPr>
        <w:t>6</w:t>
      </w:r>
      <w:r w:rsidR="007F543C">
        <w:rPr>
          <w:noProof/>
        </w:rPr>
        <w:fldChar w:fldCharType="end"/>
      </w:r>
    </w:p>
    <w:p w14:paraId="3C4225D3" w14:textId="77777777" w:rsidR="007F543C" w:rsidRPr="007F543C" w:rsidRDefault="007F543C">
      <w:pPr>
        <w:pStyle w:val="TableofFigures"/>
        <w:rPr>
          <w:rFonts w:eastAsiaTheme="minorEastAsia"/>
          <w:i w:val="0"/>
          <w:noProof/>
          <w:lang w:val="en-US" w:eastAsia="de-DE"/>
        </w:rPr>
      </w:pPr>
      <w:r>
        <w:rPr>
          <w:noProof/>
        </w:rPr>
        <w:t>Equation 2 Luminous intensity calculation</w:t>
      </w:r>
      <w:r>
        <w:rPr>
          <w:noProof/>
        </w:rPr>
        <w:tab/>
      </w:r>
      <w:r>
        <w:rPr>
          <w:noProof/>
        </w:rPr>
        <w:fldChar w:fldCharType="begin"/>
      </w:r>
      <w:r>
        <w:rPr>
          <w:noProof/>
        </w:rPr>
        <w:instrText xml:space="preserve"> PAGEREF _Toc491770922 \h </w:instrText>
      </w:r>
      <w:r>
        <w:rPr>
          <w:noProof/>
        </w:rPr>
      </w:r>
      <w:r>
        <w:rPr>
          <w:noProof/>
        </w:rPr>
        <w:fldChar w:fldCharType="separate"/>
      </w:r>
      <w:r w:rsidR="00AF0B35">
        <w:rPr>
          <w:noProof/>
        </w:rPr>
        <w:t>7</w:t>
      </w:r>
      <w:r>
        <w:rPr>
          <w:noProof/>
        </w:rPr>
        <w:fldChar w:fldCharType="end"/>
      </w:r>
    </w:p>
    <w:p w14:paraId="50B1DFAD" w14:textId="77777777" w:rsidR="007F543C" w:rsidRPr="007F543C" w:rsidRDefault="007F543C">
      <w:pPr>
        <w:pStyle w:val="TableofFigures"/>
        <w:rPr>
          <w:rFonts w:eastAsiaTheme="minorEastAsia"/>
          <w:i w:val="0"/>
          <w:noProof/>
          <w:lang w:val="en-US" w:eastAsia="de-DE"/>
        </w:rPr>
      </w:pPr>
      <w:r>
        <w:rPr>
          <w:noProof/>
        </w:rPr>
        <w:t>Equation 3 Minimum luminous intensity</w:t>
      </w:r>
      <w:r>
        <w:rPr>
          <w:noProof/>
        </w:rPr>
        <w:tab/>
      </w:r>
      <w:r>
        <w:rPr>
          <w:noProof/>
        </w:rPr>
        <w:fldChar w:fldCharType="begin"/>
      </w:r>
      <w:r>
        <w:rPr>
          <w:noProof/>
        </w:rPr>
        <w:instrText xml:space="preserve"> PAGEREF _Toc491770923 \h </w:instrText>
      </w:r>
      <w:r>
        <w:rPr>
          <w:noProof/>
        </w:rPr>
      </w:r>
      <w:r>
        <w:rPr>
          <w:noProof/>
        </w:rPr>
        <w:fldChar w:fldCharType="separate"/>
      </w:r>
      <w:r w:rsidR="00AF0B35">
        <w:rPr>
          <w:noProof/>
        </w:rPr>
        <w:t>7</w:t>
      </w:r>
      <w:r>
        <w:rPr>
          <w:noProof/>
        </w:rPr>
        <w:fldChar w:fldCharType="end"/>
      </w:r>
    </w:p>
    <w:p w14:paraId="52DEC963" w14:textId="77777777" w:rsidR="007F543C" w:rsidRPr="007F543C" w:rsidRDefault="007F543C">
      <w:pPr>
        <w:pStyle w:val="TableofFigures"/>
        <w:rPr>
          <w:rFonts w:eastAsiaTheme="minorEastAsia"/>
          <w:i w:val="0"/>
          <w:noProof/>
          <w:lang w:val="en-US" w:eastAsia="de-DE"/>
        </w:rPr>
      </w:pPr>
      <w:r>
        <w:rPr>
          <w:noProof/>
        </w:rPr>
        <w:t>Equation 4 Maximum luminous intensity</w:t>
      </w:r>
      <w:r>
        <w:rPr>
          <w:noProof/>
        </w:rPr>
        <w:tab/>
      </w:r>
      <w:r>
        <w:rPr>
          <w:noProof/>
        </w:rPr>
        <w:fldChar w:fldCharType="begin"/>
      </w:r>
      <w:r>
        <w:rPr>
          <w:noProof/>
        </w:rPr>
        <w:instrText xml:space="preserve"> PAGEREF _Toc491770924 \h </w:instrText>
      </w:r>
      <w:r>
        <w:rPr>
          <w:noProof/>
        </w:rPr>
      </w:r>
      <w:r>
        <w:rPr>
          <w:noProof/>
        </w:rPr>
        <w:fldChar w:fldCharType="separate"/>
      </w:r>
      <w:r w:rsidR="00AF0B35">
        <w:rPr>
          <w:noProof/>
        </w:rPr>
        <w:t>8</w:t>
      </w:r>
      <w:r>
        <w:rPr>
          <w:noProof/>
        </w:rPr>
        <w:fldChar w:fldCharType="end"/>
      </w:r>
    </w:p>
    <w:p w14:paraId="47E0B720" w14:textId="77777777" w:rsidR="007F543C" w:rsidRPr="007F543C" w:rsidRDefault="007F543C">
      <w:pPr>
        <w:pStyle w:val="TableofFigures"/>
        <w:rPr>
          <w:rFonts w:eastAsiaTheme="minorEastAsia"/>
          <w:i w:val="0"/>
          <w:noProof/>
          <w:lang w:val="en-US" w:eastAsia="de-DE"/>
        </w:rPr>
      </w:pPr>
      <w:r>
        <w:rPr>
          <w:noProof/>
        </w:rPr>
        <w:t>Equation 5 Design luminous intensity</w:t>
      </w:r>
      <w:r>
        <w:rPr>
          <w:noProof/>
        </w:rPr>
        <w:tab/>
      </w:r>
      <w:r>
        <w:rPr>
          <w:noProof/>
        </w:rPr>
        <w:fldChar w:fldCharType="begin"/>
      </w:r>
      <w:r>
        <w:rPr>
          <w:noProof/>
        </w:rPr>
        <w:instrText xml:space="preserve"> PAGEREF _Toc491770925 \h </w:instrText>
      </w:r>
      <w:r>
        <w:rPr>
          <w:noProof/>
        </w:rPr>
      </w:r>
      <w:r>
        <w:rPr>
          <w:noProof/>
        </w:rPr>
        <w:fldChar w:fldCharType="separate"/>
      </w:r>
      <w:r w:rsidR="00AF0B35">
        <w:rPr>
          <w:noProof/>
        </w:rPr>
        <w:t>8</w:t>
      </w:r>
      <w:r>
        <w:rPr>
          <w:noProof/>
        </w:rPr>
        <w:fldChar w:fldCharType="end"/>
      </w:r>
    </w:p>
    <w:p w14:paraId="12DE3080" w14:textId="77777777" w:rsidR="007F543C" w:rsidRPr="007F543C" w:rsidRDefault="007F543C">
      <w:pPr>
        <w:pStyle w:val="TableofFigures"/>
        <w:rPr>
          <w:rFonts w:eastAsiaTheme="minorEastAsia"/>
          <w:i w:val="0"/>
          <w:noProof/>
          <w:lang w:val="en-US" w:eastAsia="de-DE"/>
        </w:rPr>
      </w:pPr>
      <w:r>
        <w:rPr>
          <w:noProof/>
        </w:rPr>
        <w:t xml:space="preserve">Equation 6 </w:t>
      </w:r>
      <m:oMath>
        <m:r>
          <w:rPr>
            <w:rFonts w:ascii="Cambria Math" w:hAnsi="Cambria Math"/>
            <w:noProof/>
          </w:rPr>
          <m:t>Emin</m:t>
        </m:r>
      </m:oMath>
      <w:r w:rsidRPr="00764BC7">
        <w:rPr>
          <w:rFonts w:eastAsiaTheme="minorEastAsia"/>
          <w:noProof/>
        </w:rPr>
        <w:t xml:space="preserve"> as a function background luminance</w:t>
      </w:r>
      <w:r>
        <w:rPr>
          <w:noProof/>
        </w:rPr>
        <w:tab/>
      </w:r>
      <w:r>
        <w:rPr>
          <w:noProof/>
        </w:rPr>
        <w:fldChar w:fldCharType="begin"/>
      </w:r>
      <w:r>
        <w:rPr>
          <w:noProof/>
        </w:rPr>
        <w:instrText xml:space="preserve"> PAGEREF _Toc491770926 \h </w:instrText>
      </w:r>
      <w:r>
        <w:rPr>
          <w:noProof/>
        </w:rPr>
      </w:r>
      <w:r>
        <w:rPr>
          <w:noProof/>
        </w:rPr>
        <w:fldChar w:fldCharType="separate"/>
      </w:r>
      <w:r w:rsidR="00AF0B35">
        <w:rPr>
          <w:noProof/>
        </w:rPr>
        <w:t>9</w:t>
      </w:r>
      <w:r>
        <w:rPr>
          <w:noProof/>
        </w:rPr>
        <w:fldChar w:fldCharType="end"/>
      </w:r>
    </w:p>
    <w:p w14:paraId="70F76B39" w14:textId="77777777" w:rsidR="007F543C" w:rsidRPr="007F543C" w:rsidRDefault="007F543C">
      <w:pPr>
        <w:pStyle w:val="TableofFigures"/>
        <w:rPr>
          <w:rFonts w:eastAsiaTheme="minorEastAsia"/>
          <w:i w:val="0"/>
          <w:noProof/>
          <w:lang w:val="en-US" w:eastAsia="de-DE"/>
        </w:rPr>
      </w:pPr>
      <w:r>
        <w:rPr>
          <w:noProof/>
        </w:rPr>
        <w:t>Equation 8 Inequation for the intensity of a marine light considering a rival light</w:t>
      </w:r>
      <w:r>
        <w:rPr>
          <w:noProof/>
        </w:rPr>
        <w:tab/>
      </w:r>
      <w:r>
        <w:rPr>
          <w:noProof/>
        </w:rPr>
        <w:fldChar w:fldCharType="begin"/>
      </w:r>
      <w:r>
        <w:rPr>
          <w:noProof/>
        </w:rPr>
        <w:instrText xml:space="preserve"> PAGEREF _Toc491770927 \h </w:instrText>
      </w:r>
      <w:r>
        <w:rPr>
          <w:noProof/>
        </w:rPr>
      </w:r>
      <w:r>
        <w:rPr>
          <w:noProof/>
        </w:rPr>
        <w:fldChar w:fldCharType="separate"/>
      </w:r>
      <w:r w:rsidR="00AF0B35">
        <w:rPr>
          <w:noProof/>
        </w:rPr>
        <w:t>14</w:t>
      </w:r>
      <w:r>
        <w:rPr>
          <w:noProof/>
        </w:rPr>
        <w:fldChar w:fldCharType="end"/>
      </w:r>
    </w:p>
    <w:p w14:paraId="5ED969E8" w14:textId="77777777" w:rsidR="007F543C" w:rsidRPr="007F543C" w:rsidRDefault="007F543C">
      <w:pPr>
        <w:pStyle w:val="TableofFigures"/>
        <w:rPr>
          <w:rFonts w:eastAsiaTheme="minorEastAsia"/>
          <w:i w:val="0"/>
          <w:noProof/>
          <w:lang w:val="en-US" w:eastAsia="de-DE"/>
        </w:rPr>
      </w:pPr>
      <w:r>
        <w:rPr>
          <w:noProof/>
        </w:rPr>
        <w:t>Equation 9 In-situ-intensity, steady burning lights, design values</w:t>
      </w:r>
      <w:r>
        <w:rPr>
          <w:noProof/>
        </w:rPr>
        <w:tab/>
      </w:r>
      <w:r>
        <w:rPr>
          <w:noProof/>
        </w:rPr>
        <w:fldChar w:fldCharType="begin"/>
      </w:r>
      <w:r>
        <w:rPr>
          <w:noProof/>
        </w:rPr>
        <w:instrText xml:space="preserve"> PAGEREF _Toc491770928 \h </w:instrText>
      </w:r>
      <w:r>
        <w:rPr>
          <w:noProof/>
        </w:rPr>
      </w:r>
      <w:r>
        <w:rPr>
          <w:noProof/>
        </w:rPr>
        <w:fldChar w:fldCharType="separate"/>
      </w:r>
      <w:r w:rsidR="00AF0B35">
        <w:rPr>
          <w:noProof/>
        </w:rPr>
        <w:t>15</w:t>
      </w:r>
      <w:r>
        <w:rPr>
          <w:noProof/>
        </w:rPr>
        <w:fldChar w:fldCharType="end"/>
      </w:r>
    </w:p>
    <w:p w14:paraId="55C0E164" w14:textId="77777777" w:rsidR="007F543C" w:rsidRPr="007F543C" w:rsidRDefault="007F543C">
      <w:pPr>
        <w:pStyle w:val="TableofFigures"/>
        <w:rPr>
          <w:rFonts w:eastAsiaTheme="minorEastAsia"/>
          <w:i w:val="0"/>
          <w:noProof/>
          <w:lang w:val="en-US" w:eastAsia="de-DE"/>
        </w:rPr>
      </w:pPr>
      <w:r>
        <w:rPr>
          <w:noProof/>
        </w:rPr>
        <w:t>Equation 10 In-situ-intensity, steady burning lights, minimum values</w:t>
      </w:r>
      <w:r>
        <w:rPr>
          <w:noProof/>
        </w:rPr>
        <w:tab/>
      </w:r>
      <w:r>
        <w:rPr>
          <w:noProof/>
        </w:rPr>
        <w:fldChar w:fldCharType="begin"/>
      </w:r>
      <w:r>
        <w:rPr>
          <w:noProof/>
        </w:rPr>
        <w:instrText xml:space="preserve"> PAGEREF _Toc491770929 \h </w:instrText>
      </w:r>
      <w:r>
        <w:rPr>
          <w:noProof/>
        </w:rPr>
      </w:r>
      <w:r>
        <w:rPr>
          <w:noProof/>
        </w:rPr>
        <w:fldChar w:fldCharType="separate"/>
      </w:r>
      <w:r w:rsidR="00AF0B35">
        <w:rPr>
          <w:noProof/>
        </w:rPr>
        <w:t>15</w:t>
      </w:r>
      <w:r>
        <w:rPr>
          <w:noProof/>
        </w:rPr>
        <w:fldChar w:fldCharType="end"/>
      </w:r>
    </w:p>
    <w:p w14:paraId="639399AF" w14:textId="77777777" w:rsidR="007F543C" w:rsidRPr="007F543C" w:rsidRDefault="007F543C">
      <w:pPr>
        <w:pStyle w:val="TableofFigures"/>
        <w:rPr>
          <w:rFonts w:eastAsiaTheme="minorEastAsia"/>
          <w:i w:val="0"/>
          <w:noProof/>
          <w:lang w:val="en-US" w:eastAsia="de-DE"/>
        </w:rPr>
      </w:pPr>
      <w:r>
        <w:rPr>
          <w:noProof/>
        </w:rPr>
        <w:t>Equation 11 In-situ-intensity, steady burning lights, maximum values</w:t>
      </w:r>
      <w:r>
        <w:rPr>
          <w:noProof/>
        </w:rPr>
        <w:tab/>
      </w:r>
      <w:r>
        <w:rPr>
          <w:noProof/>
        </w:rPr>
        <w:fldChar w:fldCharType="begin"/>
      </w:r>
      <w:r>
        <w:rPr>
          <w:noProof/>
        </w:rPr>
        <w:instrText xml:space="preserve"> PAGEREF _Toc491770930 \h </w:instrText>
      </w:r>
      <w:r>
        <w:rPr>
          <w:noProof/>
        </w:rPr>
      </w:r>
      <w:r>
        <w:rPr>
          <w:noProof/>
        </w:rPr>
        <w:fldChar w:fldCharType="separate"/>
      </w:r>
      <w:r w:rsidR="00AF0B35">
        <w:rPr>
          <w:noProof/>
        </w:rPr>
        <w:t>15</w:t>
      </w:r>
      <w:r>
        <w:rPr>
          <w:noProof/>
        </w:rPr>
        <w:fldChar w:fldCharType="end"/>
      </w:r>
    </w:p>
    <w:p w14:paraId="307BBF0B" w14:textId="77777777" w:rsidR="007F543C" w:rsidRPr="007F543C" w:rsidRDefault="007F543C">
      <w:pPr>
        <w:pStyle w:val="TableofFigures"/>
        <w:rPr>
          <w:rFonts w:eastAsiaTheme="minorEastAsia"/>
          <w:i w:val="0"/>
          <w:noProof/>
          <w:lang w:val="en-US" w:eastAsia="de-DE"/>
        </w:rPr>
      </w:pPr>
      <w:r>
        <w:rPr>
          <w:noProof/>
        </w:rPr>
        <w:t>Equation 12 In-situ-intensity, fast switching light, minimum values</w:t>
      </w:r>
      <w:r>
        <w:rPr>
          <w:noProof/>
        </w:rPr>
        <w:tab/>
      </w:r>
      <w:r>
        <w:rPr>
          <w:noProof/>
        </w:rPr>
        <w:fldChar w:fldCharType="begin"/>
      </w:r>
      <w:r>
        <w:rPr>
          <w:noProof/>
        </w:rPr>
        <w:instrText xml:space="preserve"> PAGEREF _Toc491770931 \h </w:instrText>
      </w:r>
      <w:r>
        <w:rPr>
          <w:noProof/>
        </w:rPr>
      </w:r>
      <w:r>
        <w:rPr>
          <w:noProof/>
        </w:rPr>
        <w:fldChar w:fldCharType="separate"/>
      </w:r>
      <w:r w:rsidR="00AF0B35">
        <w:rPr>
          <w:noProof/>
        </w:rPr>
        <w:t>16</w:t>
      </w:r>
      <w:r>
        <w:rPr>
          <w:noProof/>
        </w:rPr>
        <w:fldChar w:fldCharType="end"/>
      </w:r>
    </w:p>
    <w:p w14:paraId="165CD520" w14:textId="77777777" w:rsidR="007F543C" w:rsidRPr="007F543C" w:rsidRDefault="007F543C">
      <w:pPr>
        <w:pStyle w:val="TableofFigures"/>
        <w:rPr>
          <w:rFonts w:eastAsiaTheme="minorEastAsia"/>
          <w:i w:val="0"/>
          <w:noProof/>
          <w:lang w:val="en-US" w:eastAsia="de-DE"/>
        </w:rPr>
      </w:pPr>
      <w:r>
        <w:rPr>
          <w:noProof/>
        </w:rPr>
        <w:t>Equation 13 In-situ-intensity, fast switching light, maximum values</w:t>
      </w:r>
      <w:r>
        <w:rPr>
          <w:noProof/>
        </w:rPr>
        <w:tab/>
      </w:r>
      <w:r>
        <w:rPr>
          <w:noProof/>
        </w:rPr>
        <w:fldChar w:fldCharType="begin"/>
      </w:r>
      <w:r>
        <w:rPr>
          <w:noProof/>
        </w:rPr>
        <w:instrText xml:space="preserve"> PAGEREF _Toc491770932 \h </w:instrText>
      </w:r>
      <w:r>
        <w:rPr>
          <w:noProof/>
        </w:rPr>
      </w:r>
      <w:r>
        <w:rPr>
          <w:noProof/>
        </w:rPr>
        <w:fldChar w:fldCharType="separate"/>
      </w:r>
      <w:r w:rsidR="00AF0B35">
        <w:rPr>
          <w:noProof/>
        </w:rPr>
        <w:t>16</w:t>
      </w:r>
      <w:r>
        <w:rPr>
          <w:noProof/>
        </w:rPr>
        <w:fldChar w:fldCharType="end"/>
      </w:r>
    </w:p>
    <w:p w14:paraId="0268F516" w14:textId="77777777" w:rsidR="007F543C" w:rsidRPr="007F543C" w:rsidRDefault="007F543C">
      <w:pPr>
        <w:pStyle w:val="TableofFigures"/>
        <w:rPr>
          <w:rFonts w:eastAsiaTheme="minorEastAsia"/>
          <w:i w:val="0"/>
          <w:noProof/>
          <w:lang w:val="en-US" w:eastAsia="de-DE"/>
        </w:rPr>
      </w:pPr>
      <w:r>
        <w:rPr>
          <w:noProof/>
        </w:rPr>
        <w:t>Equation 14 Allard’s Law</w:t>
      </w:r>
      <w:r>
        <w:rPr>
          <w:noProof/>
        </w:rPr>
        <w:tab/>
      </w:r>
      <w:r>
        <w:rPr>
          <w:noProof/>
        </w:rPr>
        <w:fldChar w:fldCharType="begin"/>
      </w:r>
      <w:r>
        <w:rPr>
          <w:noProof/>
        </w:rPr>
        <w:instrText xml:space="preserve"> PAGEREF _Toc491770933 \h </w:instrText>
      </w:r>
      <w:r>
        <w:rPr>
          <w:noProof/>
        </w:rPr>
      </w:r>
      <w:r>
        <w:rPr>
          <w:noProof/>
        </w:rPr>
        <w:fldChar w:fldCharType="separate"/>
      </w:r>
      <w:r w:rsidR="00AF0B35">
        <w:rPr>
          <w:noProof/>
        </w:rPr>
        <w:t>21</w:t>
      </w:r>
      <w:r>
        <w:rPr>
          <w:noProof/>
        </w:rPr>
        <w:fldChar w:fldCharType="end"/>
      </w:r>
    </w:p>
    <w:p w14:paraId="0F8EF2E9" w14:textId="77777777" w:rsidR="007F543C" w:rsidRPr="007F543C" w:rsidRDefault="007F543C">
      <w:pPr>
        <w:pStyle w:val="TableofFigures"/>
        <w:rPr>
          <w:rFonts w:eastAsiaTheme="minorEastAsia"/>
          <w:i w:val="0"/>
          <w:noProof/>
          <w:lang w:val="en-US" w:eastAsia="de-DE"/>
        </w:rPr>
      </w:pPr>
      <w:r>
        <w:rPr>
          <w:noProof/>
        </w:rPr>
        <w:t>Equation 15 Function F</w:t>
      </w:r>
      <w:r>
        <w:rPr>
          <w:noProof/>
        </w:rPr>
        <w:tab/>
      </w:r>
      <w:r>
        <w:rPr>
          <w:noProof/>
        </w:rPr>
        <w:fldChar w:fldCharType="begin"/>
      </w:r>
      <w:r>
        <w:rPr>
          <w:noProof/>
        </w:rPr>
        <w:instrText xml:space="preserve"> PAGEREF _Toc491770934 \h </w:instrText>
      </w:r>
      <w:r>
        <w:rPr>
          <w:noProof/>
        </w:rPr>
      </w:r>
      <w:r>
        <w:rPr>
          <w:noProof/>
        </w:rPr>
        <w:fldChar w:fldCharType="separate"/>
      </w:r>
      <w:r w:rsidR="00AF0B35">
        <w:rPr>
          <w:noProof/>
        </w:rPr>
        <w:t>21</w:t>
      </w:r>
      <w:r>
        <w:rPr>
          <w:noProof/>
        </w:rPr>
        <w:fldChar w:fldCharType="end"/>
      </w:r>
    </w:p>
    <w:p w14:paraId="7A0984AC" w14:textId="77777777" w:rsidR="007F543C" w:rsidRPr="007F543C" w:rsidRDefault="007F543C">
      <w:pPr>
        <w:pStyle w:val="TableofFigures"/>
        <w:rPr>
          <w:rFonts w:eastAsiaTheme="minorEastAsia"/>
          <w:i w:val="0"/>
          <w:noProof/>
          <w:lang w:val="en-US" w:eastAsia="de-DE"/>
        </w:rPr>
      </w:pPr>
      <w:r>
        <w:rPr>
          <w:noProof/>
        </w:rPr>
        <w:t>Equation 16 Range as the root of function F</w:t>
      </w:r>
      <w:r>
        <w:rPr>
          <w:noProof/>
        </w:rPr>
        <w:tab/>
      </w:r>
      <w:r>
        <w:rPr>
          <w:noProof/>
        </w:rPr>
        <w:fldChar w:fldCharType="begin"/>
      </w:r>
      <w:r>
        <w:rPr>
          <w:noProof/>
        </w:rPr>
        <w:instrText xml:space="preserve"> PAGEREF _Toc491770935 \h </w:instrText>
      </w:r>
      <w:r>
        <w:rPr>
          <w:noProof/>
        </w:rPr>
      </w:r>
      <w:r>
        <w:rPr>
          <w:noProof/>
        </w:rPr>
        <w:fldChar w:fldCharType="separate"/>
      </w:r>
      <w:r w:rsidR="00AF0B35">
        <w:rPr>
          <w:noProof/>
        </w:rPr>
        <w:t>21</w:t>
      </w:r>
      <w:r>
        <w:rPr>
          <w:noProof/>
        </w:rPr>
        <w:fldChar w:fldCharType="end"/>
      </w:r>
    </w:p>
    <w:p w14:paraId="5A33BBE2" w14:textId="77777777" w:rsidR="007F543C" w:rsidRPr="007F543C" w:rsidRDefault="007F543C">
      <w:pPr>
        <w:pStyle w:val="TableofFigures"/>
        <w:rPr>
          <w:rFonts w:eastAsiaTheme="minorEastAsia"/>
          <w:i w:val="0"/>
          <w:noProof/>
          <w:lang w:val="en-US" w:eastAsia="de-DE"/>
        </w:rPr>
      </w:pPr>
      <w:r>
        <w:rPr>
          <w:noProof/>
        </w:rPr>
        <w:t>Equation 17 First step</w:t>
      </w:r>
      <w:r>
        <w:rPr>
          <w:noProof/>
        </w:rPr>
        <w:tab/>
      </w:r>
      <w:r>
        <w:rPr>
          <w:noProof/>
        </w:rPr>
        <w:fldChar w:fldCharType="begin"/>
      </w:r>
      <w:r>
        <w:rPr>
          <w:noProof/>
        </w:rPr>
        <w:instrText xml:space="preserve"> PAGEREF _Toc491770936 \h </w:instrText>
      </w:r>
      <w:r>
        <w:rPr>
          <w:noProof/>
        </w:rPr>
      </w:r>
      <w:r>
        <w:rPr>
          <w:noProof/>
        </w:rPr>
        <w:fldChar w:fldCharType="separate"/>
      </w:r>
      <w:r w:rsidR="00AF0B35">
        <w:rPr>
          <w:noProof/>
        </w:rPr>
        <w:t>21</w:t>
      </w:r>
      <w:r>
        <w:rPr>
          <w:noProof/>
        </w:rPr>
        <w:fldChar w:fldCharType="end"/>
      </w:r>
    </w:p>
    <w:p w14:paraId="0DBBC19E" w14:textId="77777777" w:rsidR="007F543C" w:rsidRPr="007F543C" w:rsidRDefault="007F543C">
      <w:pPr>
        <w:pStyle w:val="TableofFigures"/>
        <w:rPr>
          <w:rFonts w:eastAsiaTheme="minorEastAsia"/>
          <w:i w:val="0"/>
          <w:noProof/>
          <w:lang w:val="en-US" w:eastAsia="de-DE"/>
        </w:rPr>
      </w:pPr>
      <w:r>
        <w:rPr>
          <w:noProof/>
        </w:rPr>
        <w:t>Equation 18 Step n+1</w:t>
      </w:r>
      <w:r>
        <w:rPr>
          <w:noProof/>
        </w:rPr>
        <w:tab/>
      </w:r>
      <w:r>
        <w:rPr>
          <w:noProof/>
        </w:rPr>
        <w:fldChar w:fldCharType="begin"/>
      </w:r>
      <w:r>
        <w:rPr>
          <w:noProof/>
        </w:rPr>
        <w:instrText xml:space="preserve"> PAGEREF _Toc491770937 \h </w:instrText>
      </w:r>
      <w:r>
        <w:rPr>
          <w:noProof/>
        </w:rPr>
      </w:r>
      <w:r>
        <w:rPr>
          <w:noProof/>
        </w:rPr>
        <w:fldChar w:fldCharType="separate"/>
      </w:r>
      <w:r w:rsidR="00AF0B35">
        <w:rPr>
          <w:noProof/>
        </w:rPr>
        <w:t>21</w:t>
      </w:r>
      <w:r>
        <w:rPr>
          <w:noProof/>
        </w:rPr>
        <w:fldChar w:fldCharType="end"/>
      </w:r>
    </w:p>
    <w:p w14:paraId="76FF8F2E" w14:textId="77777777" w:rsidR="007F543C" w:rsidRPr="007F543C" w:rsidRDefault="007F543C">
      <w:pPr>
        <w:pStyle w:val="TableofFigures"/>
        <w:rPr>
          <w:rFonts w:eastAsiaTheme="minorEastAsia"/>
          <w:i w:val="0"/>
          <w:noProof/>
          <w:lang w:val="en-US" w:eastAsia="de-DE"/>
        </w:rPr>
      </w:pPr>
      <w:r>
        <w:rPr>
          <w:noProof/>
        </w:rPr>
        <w:t>Equation 19 Final step</w:t>
      </w:r>
      <w:r>
        <w:rPr>
          <w:noProof/>
        </w:rPr>
        <w:tab/>
      </w:r>
      <w:r>
        <w:rPr>
          <w:noProof/>
        </w:rPr>
        <w:fldChar w:fldCharType="begin"/>
      </w:r>
      <w:r>
        <w:rPr>
          <w:noProof/>
        </w:rPr>
        <w:instrText xml:space="preserve"> PAGEREF _Toc491770938 \h </w:instrText>
      </w:r>
      <w:r>
        <w:rPr>
          <w:noProof/>
        </w:rPr>
      </w:r>
      <w:r>
        <w:rPr>
          <w:noProof/>
        </w:rPr>
        <w:fldChar w:fldCharType="separate"/>
      </w:r>
      <w:r w:rsidR="00AF0B35">
        <w:rPr>
          <w:noProof/>
        </w:rPr>
        <w:t>21</w:t>
      </w:r>
      <w:r>
        <w:rPr>
          <w:noProof/>
        </w:rPr>
        <w:fldChar w:fldCharType="end"/>
      </w:r>
    </w:p>
    <w:p w14:paraId="4524CE2C" w14:textId="77777777" w:rsidR="007F543C" w:rsidRPr="007F543C" w:rsidRDefault="007F543C">
      <w:pPr>
        <w:pStyle w:val="TableofFigures"/>
        <w:rPr>
          <w:rFonts w:eastAsiaTheme="minorEastAsia"/>
          <w:i w:val="0"/>
          <w:noProof/>
          <w:lang w:val="en-US" w:eastAsia="de-DE"/>
        </w:rPr>
      </w:pPr>
      <w:r>
        <w:rPr>
          <w:noProof/>
        </w:rPr>
        <w:t>Equation 20 Derivative</w:t>
      </w:r>
      <w:r>
        <w:rPr>
          <w:noProof/>
        </w:rPr>
        <w:tab/>
      </w:r>
      <w:r>
        <w:rPr>
          <w:noProof/>
        </w:rPr>
        <w:fldChar w:fldCharType="begin"/>
      </w:r>
      <w:r>
        <w:rPr>
          <w:noProof/>
        </w:rPr>
        <w:instrText xml:space="preserve"> PAGEREF _Toc491770939 \h </w:instrText>
      </w:r>
      <w:r>
        <w:rPr>
          <w:noProof/>
        </w:rPr>
      </w:r>
      <w:r>
        <w:rPr>
          <w:noProof/>
        </w:rPr>
        <w:fldChar w:fldCharType="separate"/>
      </w:r>
      <w:r w:rsidR="00AF0B35">
        <w:rPr>
          <w:noProof/>
        </w:rPr>
        <w:t>21</w:t>
      </w:r>
      <w:r>
        <w:rPr>
          <w:noProof/>
        </w:rPr>
        <w:fldChar w:fldCharType="end"/>
      </w:r>
    </w:p>
    <w:p w14:paraId="30064E91" w14:textId="77777777" w:rsidR="007F543C" w:rsidRPr="007F543C" w:rsidRDefault="007F543C">
      <w:pPr>
        <w:pStyle w:val="TableofFigures"/>
        <w:rPr>
          <w:rFonts w:eastAsiaTheme="minorEastAsia"/>
          <w:i w:val="0"/>
          <w:noProof/>
          <w:lang w:val="en-US" w:eastAsia="de-DE"/>
        </w:rPr>
      </w:pPr>
      <w:r>
        <w:rPr>
          <w:noProof/>
        </w:rPr>
        <w:t>Equation 21 Allard’s Law, physical presentation</w:t>
      </w:r>
      <w:r>
        <w:rPr>
          <w:noProof/>
        </w:rPr>
        <w:tab/>
      </w:r>
      <w:r>
        <w:rPr>
          <w:noProof/>
        </w:rPr>
        <w:fldChar w:fldCharType="begin"/>
      </w:r>
      <w:r>
        <w:rPr>
          <w:noProof/>
        </w:rPr>
        <w:instrText xml:space="preserve"> PAGEREF _Toc491770940 \h </w:instrText>
      </w:r>
      <w:r>
        <w:rPr>
          <w:noProof/>
        </w:rPr>
      </w:r>
      <w:r>
        <w:rPr>
          <w:noProof/>
        </w:rPr>
        <w:fldChar w:fldCharType="separate"/>
      </w:r>
      <w:r w:rsidR="00AF0B35">
        <w:rPr>
          <w:noProof/>
        </w:rPr>
        <w:t>24</w:t>
      </w:r>
      <w:r>
        <w:rPr>
          <w:noProof/>
        </w:rPr>
        <w:fldChar w:fldCharType="end"/>
      </w:r>
    </w:p>
    <w:p w14:paraId="7D00EFAE" w14:textId="77777777" w:rsidR="007F543C" w:rsidRPr="007F543C" w:rsidRDefault="007F543C">
      <w:pPr>
        <w:pStyle w:val="TableofFigures"/>
        <w:rPr>
          <w:rFonts w:eastAsiaTheme="minorEastAsia"/>
          <w:i w:val="0"/>
          <w:noProof/>
          <w:lang w:val="en-US" w:eastAsia="de-DE"/>
        </w:rPr>
      </w:pPr>
      <w:r>
        <w:rPr>
          <w:noProof/>
        </w:rPr>
        <w:t>Equation 22 Transmissivity (luminous flux)</w:t>
      </w:r>
      <w:r>
        <w:rPr>
          <w:noProof/>
        </w:rPr>
        <w:tab/>
      </w:r>
      <w:r>
        <w:rPr>
          <w:noProof/>
        </w:rPr>
        <w:fldChar w:fldCharType="begin"/>
      </w:r>
      <w:r>
        <w:rPr>
          <w:noProof/>
        </w:rPr>
        <w:instrText xml:space="preserve"> PAGEREF _Toc491770941 \h </w:instrText>
      </w:r>
      <w:r>
        <w:rPr>
          <w:noProof/>
        </w:rPr>
      </w:r>
      <w:r>
        <w:rPr>
          <w:noProof/>
        </w:rPr>
        <w:fldChar w:fldCharType="separate"/>
      </w:r>
      <w:r w:rsidR="00AF0B35">
        <w:rPr>
          <w:noProof/>
        </w:rPr>
        <w:t>24</w:t>
      </w:r>
      <w:r>
        <w:rPr>
          <w:noProof/>
        </w:rPr>
        <w:fldChar w:fldCharType="end"/>
      </w:r>
    </w:p>
    <w:p w14:paraId="27F7F2B4" w14:textId="77777777" w:rsidR="007F543C" w:rsidRPr="007F543C" w:rsidRDefault="007F543C">
      <w:pPr>
        <w:pStyle w:val="TableofFigures"/>
        <w:rPr>
          <w:rFonts w:eastAsiaTheme="minorEastAsia"/>
          <w:i w:val="0"/>
          <w:noProof/>
          <w:lang w:val="en-US" w:eastAsia="de-DE"/>
        </w:rPr>
      </w:pPr>
      <w:r>
        <w:rPr>
          <w:noProof/>
        </w:rPr>
        <w:t>Equation 23 Transmissivity (illuminance)</w:t>
      </w:r>
      <w:r>
        <w:rPr>
          <w:noProof/>
        </w:rPr>
        <w:tab/>
      </w:r>
      <w:r>
        <w:rPr>
          <w:noProof/>
        </w:rPr>
        <w:fldChar w:fldCharType="begin"/>
      </w:r>
      <w:r>
        <w:rPr>
          <w:noProof/>
        </w:rPr>
        <w:instrText xml:space="preserve"> PAGEREF _Toc491770942 \h </w:instrText>
      </w:r>
      <w:r>
        <w:rPr>
          <w:noProof/>
        </w:rPr>
      </w:r>
      <w:r>
        <w:rPr>
          <w:noProof/>
        </w:rPr>
        <w:fldChar w:fldCharType="separate"/>
      </w:r>
      <w:r w:rsidR="00AF0B35">
        <w:rPr>
          <w:noProof/>
        </w:rPr>
        <w:t>24</w:t>
      </w:r>
      <w:r>
        <w:rPr>
          <w:noProof/>
        </w:rPr>
        <w:fldChar w:fldCharType="end"/>
      </w:r>
    </w:p>
    <w:p w14:paraId="1CF7ED5B" w14:textId="1AD5C893" w:rsidR="00616E88" w:rsidRDefault="00D638E0" w:rsidP="00D452AF">
      <w:pPr>
        <w:pStyle w:val="BodyText"/>
      </w:pPr>
      <w:r>
        <w:fldChar w:fldCharType="end"/>
      </w:r>
    </w:p>
    <w:p w14:paraId="79DED801" w14:textId="77777777" w:rsidR="00616E88" w:rsidRDefault="00616E88">
      <w:pPr>
        <w:spacing w:after="200" w:line="276" w:lineRule="auto"/>
        <w:rPr>
          <w:rFonts w:asciiTheme="majorHAnsi" w:eastAsiaTheme="majorEastAsia" w:hAnsiTheme="majorHAnsi" w:cstheme="majorBidi"/>
          <w:b/>
          <w:bCs/>
          <w:caps/>
          <w:color w:val="407EC9"/>
          <w:sz w:val="28"/>
          <w:szCs w:val="24"/>
        </w:rPr>
      </w:pPr>
      <w:r>
        <w:br w:type="page"/>
      </w:r>
    </w:p>
    <w:p w14:paraId="5F7D8897" w14:textId="2283F56B" w:rsidR="00AF7B7A" w:rsidRDefault="00DE3AD2" w:rsidP="00AF7B7A">
      <w:pPr>
        <w:pStyle w:val="Heading1"/>
      </w:pPr>
      <w:bookmarkStart w:id="3" w:name="_Toc491867375"/>
      <w:r>
        <w:lastRenderedPageBreak/>
        <w:t>Introduction</w:t>
      </w:r>
      <w:bookmarkEnd w:id="3"/>
    </w:p>
    <w:p w14:paraId="050CB964" w14:textId="77777777" w:rsidR="00AF7B7A" w:rsidRPr="00AF7B7A" w:rsidRDefault="00AF7B7A" w:rsidP="00AF7B7A">
      <w:pPr>
        <w:pStyle w:val="Heading1separatationline"/>
      </w:pPr>
    </w:p>
    <w:p w14:paraId="47A22156" w14:textId="77777777" w:rsidR="00C235BC" w:rsidRDefault="007A77EA" w:rsidP="00F1230D">
      <w:pPr>
        <w:pStyle w:val="BodyText"/>
      </w:pPr>
      <w:r>
        <w:t>A suitable luminous intensity is one of the basic features of a light. The intensity should be high enough to ensure that the light is visible for navigation as required.</w:t>
      </w:r>
      <w:r w:rsidR="00500F65">
        <w:t xml:space="preserve"> It should not be too bright to avoid glare.</w:t>
      </w:r>
    </w:p>
    <w:p w14:paraId="206D000B" w14:textId="723D46A9" w:rsidR="00EC22DB" w:rsidRDefault="0035784F" w:rsidP="00F1230D">
      <w:pPr>
        <w:pStyle w:val="BodyText"/>
      </w:pPr>
      <w:r>
        <w:t>Normally</w:t>
      </w:r>
      <w:r w:rsidR="00500F65">
        <w:t xml:space="preserve"> the </w:t>
      </w:r>
      <w:r w:rsidR="0042358C">
        <w:t>operating expense is</w:t>
      </w:r>
      <w:r w:rsidR="00166B67">
        <w:t xml:space="preserve"> strongly influenced by the luminous intensity. A 10</w:t>
      </w:r>
      <w:r w:rsidR="00C235BC">
        <w:t>-</w:t>
      </w:r>
      <w:r w:rsidR="00166B67">
        <w:t>cd</w:t>
      </w:r>
      <w:r w:rsidR="00C235BC">
        <w:t>-</w:t>
      </w:r>
      <w:r w:rsidR="00166B67">
        <w:t xml:space="preserve">light can be realized by a </w:t>
      </w:r>
      <w:r w:rsidR="00D858BE">
        <w:t xml:space="preserve">cheap and </w:t>
      </w:r>
      <w:r w:rsidR="00166B67">
        <w:t xml:space="preserve">small lantern </w:t>
      </w:r>
      <w:r w:rsidR="00D858BE">
        <w:t>immediately available from stock of a manufacturer. A sector light of about 1</w:t>
      </w:r>
      <w:r w:rsidR="00D8382E">
        <w:t> </w:t>
      </w:r>
      <w:r w:rsidR="00D858BE">
        <w:t>000</w:t>
      </w:r>
      <w:r w:rsidR="00D8382E">
        <w:t> </w:t>
      </w:r>
      <w:r w:rsidR="00D858BE">
        <w:t>000</w:t>
      </w:r>
      <w:r w:rsidR="00D8382E">
        <w:t> </w:t>
      </w:r>
      <w:r w:rsidR="00D858BE">
        <w:t>cd will require a special design and will be produced for a single position.</w:t>
      </w:r>
      <w:r w:rsidR="00EC22DB" w:rsidRPr="00EC22DB">
        <w:t xml:space="preserve"> </w:t>
      </w:r>
    </w:p>
    <w:p w14:paraId="5C7F99C4" w14:textId="46487685" w:rsidR="006A506B" w:rsidRDefault="006A506B" w:rsidP="006A506B">
      <w:pPr>
        <w:pStyle w:val="Heading1"/>
      </w:pPr>
      <w:bookmarkStart w:id="4" w:name="_Ref459894613"/>
      <w:bookmarkStart w:id="5" w:name="_Toc491867376"/>
      <w:r>
        <w:t>Physical ba</w:t>
      </w:r>
      <w:r w:rsidR="005E6FEE">
        <w:t>sics</w:t>
      </w:r>
      <w:bookmarkEnd w:id="4"/>
      <w:bookmarkEnd w:id="5"/>
    </w:p>
    <w:p w14:paraId="0C316BB0" w14:textId="77777777" w:rsidR="006A506B" w:rsidRDefault="006A506B" w:rsidP="006A506B">
      <w:pPr>
        <w:pStyle w:val="Heading1separatationline"/>
      </w:pPr>
    </w:p>
    <w:p w14:paraId="02D6D185" w14:textId="77777777" w:rsidR="00EE63F2" w:rsidRDefault="00EE63F2" w:rsidP="00F71623">
      <w:pPr>
        <w:pStyle w:val="Heading2"/>
      </w:pPr>
      <w:bookmarkStart w:id="6" w:name="_Toc459362134"/>
      <w:bookmarkStart w:id="7" w:name="_Toc491867377"/>
      <w:r>
        <w:t>Luminous intensity</w:t>
      </w:r>
      <w:bookmarkEnd w:id="6"/>
      <w:bookmarkEnd w:id="7"/>
    </w:p>
    <w:p w14:paraId="06307BB0" w14:textId="77777777" w:rsidR="00EE63F2" w:rsidRPr="002F6EC5" w:rsidRDefault="00EE63F2" w:rsidP="00EE63F2">
      <w:pPr>
        <w:pStyle w:val="Heading2separationline"/>
      </w:pPr>
    </w:p>
    <w:p w14:paraId="0D05D467" w14:textId="0881C9EC" w:rsidR="00EE63F2" w:rsidRPr="00A914F0" w:rsidRDefault="00EE63F2" w:rsidP="00EE63F2">
      <w:pPr>
        <w:pStyle w:val="BodyText"/>
        <w:rPr>
          <w:lang w:val="en-US"/>
        </w:rPr>
      </w:pPr>
      <w:r>
        <w:t xml:space="preserve">The brightness of the light emitted by a signal lantern is expressed with the luminous intensity </w:t>
      </w:r>
      <m:oMath>
        <m:r>
          <w:rPr>
            <w:rFonts w:ascii="Cambria Math" w:hAnsi="Cambria Math"/>
          </w:rPr>
          <m:t>I</m:t>
        </m:r>
      </m:oMath>
      <w:r>
        <w:t xml:space="preserve">. </w:t>
      </w:r>
      <w:r w:rsidR="00616B3E">
        <w:rPr>
          <w:lang w:val="en-US"/>
        </w:rPr>
        <w:t>The unit is Candela (c</w:t>
      </w:r>
      <w:r w:rsidRPr="00A914F0">
        <w:rPr>
          <w:lang w:val="en-US"/>
        </w:rPr>
        <w:t>d</w:t>
      </w:r>
      <w:r w:rsidR="000B614D" w:rsidRPr="00A914F0">
        <w:rPr>
          <w:lang w:val="en-US"/>
        </w:rPr>
        <w:t xml:space="preserve"> </w:t>
      </w:r>
      <w:r w:rsidR="000B614D">
        <w:fldChar w:fldCharType="begin"/>
      </w:r>
      <w:r w:rsidR="000B614D" w:rsidRPr="00A914F0">
        <w:rPr>
          <w:lang w:val="en-US"/>
        </w:rPr>
        <w:instrText xml:space="preserve"> REF _Ref459800451 \r \h </w:instrText>
      </w:r>
      <w:r w:rsidR="000B614D">
        <w:fldChar w:fldCharType="separate"/>
      </w:r>
      <w:r w:rsidR="00AF0B35">
        <w:rPr>
          <w:lang w:val="en-US"/>
        </w:rPr>
        <w:t>[1]</w:t>
      </w:r>
      <w:r w:rsidR="000B614D">
        <w:fldChar w:fldCharType="end"/>
      </w:r>
      <w:r w:rsidRPr="00A914F0">
        <w:rPr>
          <w:lang w:val="en-US"/>
        </w:rPr>
        <w:t>).</w:t>
      </w:r>
      <w:r w:rsidR="00A914F0" w:rsidRPr="00A914F0">
        <w:rPr>
          <w:lang w:val="en-US"/>
        </w:rPr>
        <w:t xml:space="preserve"> </w:t>
      </w:r>
      <w:r w:rsidR="00A914F0">
        <w:rPr>
          <w:lang w:val="en-US"/>
        </w:rPr>
        <w:t>‘L</w:t>
      </w:r>
      <w:r w:rsidR="00A914F0" w:rsidRPr="00A914F0">
        <w:rPr>
          <w:lang w:val="en-US"/>
        </w:rPr>
        <w:t>uminous intensity‘</w:t>
      </w:r>
      <w:r w:rsidR="00A914F0">
        <w:rPr>
          <w:lang w:val="en-US"/>
        </w:rPr>
        <w:t xml:space="preserve"> and ‘luminous range’</w:t>
      </w:r>
      <w:r w:rsidR="00A914F0" w:rsidRPr="00A914F0">
        <w:rPr>
          <w:lang w:val="en-US"/>
        </w:rPr>
        <w:t xml:space="preserve"> </w:t>
      </w:r>
      <w:r w:rsidR="00A914F0">
        <w:rPr>
          <w:lang w:val="en-US"/>
        </w:rPr>
        <w:t>are abbreviated to ‘intensity’ and ‘range’ in some chapters of this guideline.</w:t>
      </w:r>
    </w:p>
    <w:p w14:paraId="33B22624" w14:textId="77777777" w:rsidR="00EE63F2" w:rsidRDefault="00EE63F2" w:rsidP="00F71623">
      <w:pPr>
        <w:pStyle w:val="Heading2"/>
      </w:pPr>
      <w:bookmarkStart w:id="8" w:name="_Toc459362135"/>
      <w:bookmarkStart w:id="9" w:name="_Toc491867378"/>
      <w:r>
        <w:t>Illuminance</w:t>
      </w:r>
      <w:bookmarkEnd w:id="8"/>
      <w:bookmarkEnd w:id="9"/>
    </w:p>
    <w:p w14:paraId="546E042B" w14:textId="77777777" w:rsidR="00EE63F2" w:rsidRDefault="00EE63F2" w:rsidP="00EE63F2">
      <w:pPr>
        <w:pStyle w:val="Heading2separationline"/>
      </w:pPr>
    </w:p>
    <w:p w14:paraId="1BA2CC2A" w14:textId="0F5BE7C7" w:rsidR="00EE63F2" w:rsidRDefault="00EE63F2" w:rsidP="00EE63F2">
      <w:pPr>
        <w:pStyle w:val="BodyText"/>
      </w:pPr>
      <w:r>
        <w:t xml:space="preserve">The brightness of the light seen by a distant observer is expressed with the illuminance </w:t>
      </w:r>
      <m:oMath>
        <m:r>
          <w:rPr>
            <w:rFonts w:ascii="Cambria Math" w:hAnsi="Cambria Math"/>
          </w:rPr>
          <m:t>E</m:t>
        </m:r>
      </m:oMath>
      <w:r>
        <w:t>. The unit is Lux (lx</w:t>
      </w:r>
      <w:r w:rsidR="000B614D">
        <w:t xml:space="preserve"> </w:t>
      </w:r>
      <w:r w:rsidR="000B614D">
        <w:fldChar w:fldCharType="begin"/>
      </w:r>
      <w:r w:rsidR="000B614D">
        <w:instrText xml:space="preserve"> REF _Ref459800451 \r \h </w:instrText>
      </w:r>
      <w:r w:rsidR="000B614D">
        <w:fldChar w:fldCharType="separate"/>
      </w:r>
      <w:r w:rsidR="00AF0B35">
        <w:t>[1]</w:t>
      </w:r>
      <w:r w:rsidR="000B614D">
        <w:fldChar w:fldCharType="end"/>
      </w:r>
      <w:r>
        <w:t>).</w:t>
      </w:r>
    </w:p>
    <w:p w14:paraId="2A0091C4" w14:textId="32A9010A" w:rsidR="006A506B" w:rsidRDefault="005B0A1F" w:rsidP="00F71623">
      <w:pPr>
        <w:pStyle w:val="Heading2"/>
      </w:pPr>
      <w:bookmarkStart w:id="10" w:name="_Toc491867379"/>
      <w:r>
        <w:t>Meteorological visibility</w:t>
      </w:r>
      <w:bookmarkEnd w:id="10"/>
    </w:p>
    <w:p w14:paraId="2D04AA8A" w14:textId="77777777" w:rsidR="005B0A1F" w:rsidRDefault="005B0A1F" w:rsidP="005B0A1F">
      <w:pPr>
        <w:pStyle w:val="Heading2separationline"/>
      </w:pPr>
    </w:p>
    <w:p w14:paraId="270F4B3F" w14:textId="17FBCFD6" w:rsidR="005B0A1F" w:rsidRDefault="005B0A1F" w:rsidP="005B0A1F">
      <w:pPr>
        <w:pStyle w:val="BodyText"/>
      </w:pPr>
      <w:r>
        <w:t xml:space="preserve">The light emitted is attenuated by absorption and scattering in the atmosphere. This attenuation is specified by the ‘meteorological visibility’. Its unit is metres or nautical miles (1 852 metres = 1 nautical mile). </w:t>
      </w:r>
    </w:p>
    <w:p w14:paraId="2C3CC6F2" w14:textId="6FCA07EC" w:rsidR="005B0A1F" w:rsidRDefault="005B0A1F" w:rsidP="00E93D91">
      <w:pPr>
        <w:pStyle w:val="BodyText"/>
      </w:pPr>
      <w:r>
        <w:t xml:space="preserve">Although meteorological visibility </w:t>
      </w:r>
      <w:r w:rsidR="00E93D91">
        <w:t>is described by a distance or length, its value does not represent a range to determine the useful distance of a light or a daymark.</w:t>
      </w:r>
    </w:p>
    <w:p w14:paraId="58A82EF0" w14:textId="4E0D9FEF" w:rsidR="00E93D91" w:rsidRDefault="00E93D91" w:rsidP="00E93D91">
      <w:pPr>
        <w:pStyle w:val="BodyText"/>
      </w:pPr>
      <w:r>
        <w:t>There are other ways to describe the attenuation of the atmosphere. These are shown in the Annex.</w:t>
      </w:r>
    </w:p>
    <w:p w14:paraId="1D83E1D9" w14:textId="3318AE82" w:rsidR="00E93D91" w:rsidRDefault="00E93D91" w:rsidP="00F71623">
      <w:pPr>
        <w:pStyle w:val="Heading2"/>
      </w:pPr>
      <w:bookmarkStart w:id="11" w:name="_Toc491867380"/>
      <w:r>
        <w:t>Allard’s law</w:t>
      </w:r>
      <w:bookmarkEnd w:id="11"/>
    </w:p>
    <w:p w14:paraId="51F4B034" w14:textId="77777777" w:rsidR="00E93D91" w:rsidRDefault="00E93D91" w:rsidP="00E93D91">
      <w:pPr>
        <w:pStyle w:val="Heading2separationline"/>
      </w:pPr>
    </w:p>
    <w:p w14:paraId="77C7FE40" w14:textId="1036191D" w:rsidR="00E93D91" w:rsidRDefault="00E93D91" w:rsidP="00E93D91">
      <w:pPr>
        <w:pStyle w:val="BodyText"/>
        <w:rPr>
          <w:rFonts w:eastAsiaTheme="minorEastAsia"/>
        </w:rPr>
      </w:pPr>
      <w:r>
        <w:t xml:space="preserve">Allard’s law allows the calculation of the illuminance </w:t>
      </w:r>
      <w:r>
        <w:rPr>
          <w:rFonts w:eastAsiaTheme="minorEastAsia"/>
        </w:rPr>
        <w:t>as a function of distance, luminous intensity and the meteorological visibility.</w:t>
      </w:r>
    </w:p>
    <w:p w14:paraId="2008823C" w14:textId="42835081" w:rsidR="004F2611" w:rsidRDefault="006B2BE8" w:rsidP="000061DA">
      <w:pPr>
        <w:pStyle w:val="Caption"/>
      </w:pPr>
      <w:bookmarkStart w:id="12" w:name="_Ref460564169"/>
      <w:bookmarkStart w:id="13" w:name="_Toc491770921"/>
      <w:r>
        <w:t xml:space="preserve">Equation </w:t>
      </w:r>
      <w:r>
        <w:fldChar w:fldCharType="begin"/>
      </w:r>
      <w:r>
        <w:instrText xml:space="preserve"> SEQ Equation \* ARABIC </w:instrText>
      </w:r>
      <w:r>
        <w:fldChar w:fldCharType="separate"/>
      </w:r>
      <w:r w:rsidR="00AF0B35">
        <w:rPr>
          <w:noProof/>
        </w:rPr>
        <w:t>1</w:t>
      </w:r>
      <w:r>
        <w:fldChar w:fldCharType="end"/>
      </w:r>
      <w:bookmarkEnd w:id="12"/>
      <w:r>
        <w:t xml:space="preserve"> Allard’s law</w:t>
      </w:r>
      <w:bookmarkEnd w:id="13"/>
    </w:p>
    <w:p w14:paraId="3291C9E4" w14:textId="45054A38" w:rsidR="002169A0" w:rsidRPr="002169A0" w:rsidRDefault="002169A0" w:rsidP="002169A0">
      <w:pPr>
        <w:pStyle w:val="BodyText"/>
        <w:rPr>
          <w:rFonts w:eastAsiaTheme="minorEastAsia"/>
        </w:rPr>
      </w:pPr>
      <m:oMathPara>
        <m:oMathParaPr>
          <m:jc m:val="center"/>
        </m:oMathParaPr>
        <m:oMath>
          <m:r>
            <w:rPr>
              <w:rFonts w:ascii="Cambria Math" w:eastAsiaTheme="minorEastAsia" w:hAnsi="Cambria Math"/>
            </w:rPr>
            <m:t>E=I</m:t>
          </m:r>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0.05</m:t>
                  </m:r>
                </m:e>
                <m:sup>
                  <m:f>
                    <m:fPr>
                      <m:ctrlPr>
                        <w:rPr>
                          <w:rFonts w:ascii="Cambria Math" w:eastAsiaTheme="minorEastAsia" w:hAnsi="Cambria Math"/>
                          <w:i/>
                        </w:rPr>
                      </m:ctrlPr>
                    </m:fPr>
                    <m:num>
                      <m:r>
                        <w:rPr>
                          <w:rFonts w:ascii="Cambria Math" w:eastAsiaTheme="minorEastAsia" w:hAnsi="Cambria Math"/>
                        </w:rPr>
                        <m:t>d</m:t>
                      </m:r>
                    </m:num>
                    <m:den>
                      <m:r>
                        <w:rPr>
                          <w:rFonts w:ascii="Cambria Math" w:eastAsiaTheme="minorEastAsia" w:hAnsi="Cambria Math"/>
                        </w:rPr>
                        <m:t>V</m:t>
                      </m:r>
                    </m:den>
                  </m:f>
                </m:sup>
              </m:sSup>
            </m:num>
            <m:den>
              <m:sSup>
                <m:sSupPr>
                  <m:ctrlPr>
                    <w:rPr>
                      <w:rFonts w:ascii="Cambria Math" w:eastAsiaTheme="minorEastAsia" w:hAnsi="Cambria Math"/>
                      <w:i/>
                    </w:rPr>
                  </m:ctrlPr>
                </m:sSupPr>
                <m:e>
                  <m:r>
                    <w:rPr>
                      <w:rFonts w:ascii="Cambria Math" w:eastAsiaTheme="minorEastAsia" w:hAnsi="Cambria Math"/>
                    </w:rPr>
                    <m:t>d</m:t>
                  </m:r>
                </m:e>
                <m:sup>
                  <m:r>
                    <w:rPr>
                      <w:rFonts w:ascii="Cambria Math" w:eastAsiaTheme="minorEastAsia" w:hAnsi="Cambria Math"/>
                    </w:rPr>
                    <m:t>2</m:t>
                  </m:r>
                </m:sup>
              </m:sSup>
            </m:den>
          </m:f>
        </m:oMath>
      </m:oMathPara>
    </w:p>
    <w:p w14:paraId="1DFB10B6" w14:textId="77777777" w:rsidR="002169A0" w:rsidRDefault="002169A0" w:rsidP="002169A0">
      <w:pPr>
        <w:pStyle w:val="BodyText"/>
        <w:rPr>
          <w:rFonts w:eastAsiaTheme="minorEastAsia"/>
        </w:rPr>
      </w:pPr>
      <w:r>
        <w:rPr>
          <w:rFonts w:eastAsiaTheme="minorEastAsia"/>
        </w:rPr>
        <w:t>Where:</w:t>
      </w:r>
    </w:p>
    <w:p w14:paraId="43BCEAA3" w14:textId="77777777" w:rsidR="002169A0" w:rsidRPr="008E5792" w:rsidRDefault="002169A0" w:rsidP="002169A0">
      <w:pPr>
        <w:pStyle w:val="BodyText"/>
        <w:rPr>
          <w:rFonts w:eastAsiaTheme="minorEastAsia"/>
        </w:rPr>
      </w:pPr>
      <m:oMath>
        <m:r>
          <w:rPr>
            <w:rFonts w:ascii="Cambria Math" w:eastAsiaTheme="minorEastAsia" w:hAnsi="Cambria Math"/>
          </w:rPr>
          <m:t>E</m:t>
        </m:r>
      </m:oMath>
      <w:r>
        <w:rPr>
          <w:rFonts w:eastAsiaTheme="minorEastAsia"/>
        </w:rPr>
        <w:tab/>
        <w:t>is the illuminance at the eye of the observer</w:t>
      </w:r>
    </w:p>
    <w:p w14:paraId="418244DC" w14:textId="77777777" w:rsidR="002169A0" w:rsidRDefault="002169A0" w:rsidP="002169A0">
      <w:pPr>
        <w:pStyle w:val="BodyText"/>
        <w:rPr>
          <w:rFonts w:eastAsiaTheme="minorEastAsia"/>
        </w:rPr>
      </w:pPr>
      <m:oMath>
        <m:r>
          <w:rPr>
            <w:rFonts w:ascii="Cambria Math" w:eastAsiaTheme="minorEastAsia" w:hAnsi="Cambria Math"/>
          </w:rPr>
          <m:t>I</m:t>
        </m:r>
      </m:oMath>
      <w:r>
        <w:rPr>
          <w:rFonts w:eastAsiaTheme="minorEastAsia"/>
        </w:rPr>
        <w:tab/>
        <w:t>is the luminous intensity</w:t>
      </w:r>
    </w:p>
    <w:p w14:paraId="3D987700" w14:textId="77777777" w:rsidR="002169A0" w:rsidRDefault="002169A0" w:rsidP="002169A0">
      <w:pPr>
        <w:pStyle w:val="BodyText"/>
        <w:rPr>
          <w:rFonts w:eastAsiaTheme="minorEastAsia"/>
        </w:rPr>
      </w:pPr>
      <m:oMath>
        <m:r>
          <w:rPr>
            <w:rFonts w:ascii="Cambria Math" w:eastAsiaTheme="minorEastAsia" w:hAnsi="Cambria Math"/>
          </w:rPr>
          <m:t>d</m:t>
        </m:r>
      </m:oMath>
      <w:r>
        <w:rPr>
          <w:rFonts w:eastAsiaTheme="minorEastAsia"/>
        </w:rPr>
        <w:tab/>
        <w:t>is the distance between the light and the observer</w:t>
      </w:r>
    </w:p>
    <w:p w14:paraId="0179073A" w14:textId="07388D36" w:rsidR="004F2611" w:rsidRPr="004F2611" w:rsidRDefault="002169A0" w:rsidP="002169A0">
      <m:oMath>
        <m:r>
          <w:rPr>
            <w:rFonts w:ascii="Cambria Math" w:hAnsi="Cambria Math"/>
          </w:rPr>
          <m:t>V</m:t>
        </m:r>
      </m:oMath>
      <w:r>
        <w:rPr>
          <w:rFonts w:eastAsiaTheme="minorEastAsia"/>
        </w:rPr>
        <w:tab/>
      </w:r>
      <w:r w:rsidRPr="002169A0">
        <w:rPr>
          <w:rFonts w:eastAsiaTheme="minorEastAsia"/>
          <w:sz w:val="22"/>
        </w:rPr>
        <w:t>is the meteorological visibility</w:t>
      </w:r>
      <w:r>
        <w:rPr>
          <w:rFonts w:eastAsiaTheme="minorEastAsia"/>
          <w:sz w:val="22"/>
        </w:rPr>
        <w:t xml:space="preserve"> (</w:t>
      </w:r>
      <m:oMath>
        <m:r>
          <w:rPr>
            <w:rFonts w:ascii="Cambria Math" w:eastAsiaTheme="minorEastAsia" w:hAnsi="Cambria Math"/>
            <w:sz w:val="22"/>
          </w:rPr>
          <m:t>V=</m:t>
        </m:r>
        <m:sSub>
          <m:sSubPr>
            <m:ctrlPr>
              <w:rPr>
                <w:rFonts w:ascii="Cambria Math" w:eastAsiaTheme="minorEastAsia" w:hAnsi="Cambria Math"/>
                <w:i/>
                <w:sz w:val="22"/>
              </w:rPr>
            </m:ctrlPr>
          </m:sSubPr>
          <m:e>
            <m:r>
              <w:rPr>
                <w:rFonts w:ascii="Cambria Math" w:eastAsiaTheme="minorEastAsia" w:hAnsi="Cambria Math"/>
                <w:sz w:val="22"/>
              </w:rPr>
              <m:t>V</m:t>
            </m:r>
          </m:e>
          <m:sub>
            <m:r>
              <w:rPr>
                <w:rFonts w:ascii="Cambria Math" w:eastAsiaTheme="minorEastAsia" w:hAnsi="Cambria Math"/>
                <w:sz w:val="22"/>
              </w:rPr>
              <m:t>0,05</m:t>
            </m:r>
          </m:sub>
        </m:sSub>
      </m:oMath>
      <w:r>
        <w:rPr>
          <w:rFonts w:eastAsiaTheme="minorEastAsia"/>
          <w:sz w:val="22"/>
        </w:rPr>
        <w:t xml:space="preserve">), </w:t>
      </w:r>
      <w:r w:rsidR="008A418F">
        <w:rPr>
          <w:rFonts w:eastAsiaTheme="minorEastAsia"/>
          <w:sz w:val="22"/>
        </w:rPr>
        <w:t>(</w:t>
      </w:r>
      <w:r>
        <w:rPr>
          <w:rFonts w:eastAsiaTheme="minorEastAsia"/>
          <w:sz w:val="22"/>
        </w:rPr>
        <w:t>IALA dictionary</w:t>
      </w:r>
      <w:r w:rsidR="008A418F">
        <w:rPr>
          <w:rFonts w:eastAsiaTheme="minorEastAsia"/>
          <w:sz w:val="22"/>
        </w:rPr>
        <w:t xml:space="preserve"> 2-1-275)</w:t>
      </w:r>
    </w:p>
    <w:p w14:paraId="0EE29070" w14:textId="77777777" w:rsidR="006B2BE8" w:rsidRPr="006B2BE8" w:rsidRDefault="006B2BE8" w:rsidP="006B2BE8"/>
    <w:p w14:paraId="54EB6F1E" w14:textId="4D417F32" w:rsidR="00E93D91" w:rsidRDefault="00570585" w:rsidP="004F2611">
      <w:pPr>
        <w:pStyle w:val="BodyText"/>
        <w:jc w:val="center"/>
      </w:pPr>
      <w:r w:rsidRPr="00570585">
        <w:rPr>
          <w:noProof/>
          <w:lang w:val="en-IE" w:eastAsia="en-IE"/>
        </w:rPr>
        <w:drawing>
          <wp:inline distT="0" distB="0" distL="0" distR="0" wp14:anchorId="006ACA5D" wp14:editId="2368FA1E">
            <wp:extent cx="4320000" cy="900000"/>
            <wp:effectExtent l="0" t="0" r="4445" b="0"/>
            <wp:docPr id="56" name="Grafi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320000" cy="900000"/>
                    </a:xfrm>
                    <a:prstGeom prst="rect">
                      <a:avLst/>
                    </a:prstGeom>
                    <a:noFill/>
                    <a:ln>
                      <a:noFill/>
                    </a:ln>
                  </pic:spPr>
                </pic:pic>
              </a:graphicData>
            </a:graphic>
          </wp:inline>
        </w:drawing>
      </w:r>
    </w:p>
    <w:p w14:paraId="066E38FE" w14:textId="399B9A08" w:rsidR="00E93D91" w:rsidRDefault="006B2BE8" w:rsidP="006B2BE8">
      <w:pPr>
        <w:pStyle w:val="Caption"/>
      </w:pPr>
      <w:bookmarkStart w:id="14" w:name="_Toc491867293"/>
      <w:r>
        <w:t xml:space="preserve">Figure </w:t>
      </w:r>
      <w:r>
        <w:fldChar w:fldCharType="begin"/>
      </w:r>
      <w:r>
        <w:instrText xml:space="preserve"> SEQ Figure \* ARABIC </w:instrText>
      </w:r>
      <w:r>
        <w:fldChar w:fldCharType="separate"/>
      </w:r>
      <w:r w:rsidR="00AF0B35">
        <w:rPr>
          <w:noProof/>
        </w:rPr>
        <w:t>1</w:t>
      </w:r>
      <w:r>
        <w:fldChar w:fldCharType="end"/>
      </w:r>
      <w:r>
        <w:t xml:space="preserve"> Quantities for Allard’s law</w:t>
      </w:r>
      <w:bookmarkEnd w:id="14"/>
    </w:p>
    <w:p w14:paraId="7475F35D" w14:textId="77777777" w:rsidR="002169A0" w:rsidRDefault="002169A0" w:rsidP="002169A0"/>
    <w:p w14:paraId="6C06199D" w14:textId="487B549D" w:rsidR="002169A0" w:rsidRDefault="003632EF" w:rsidP="00F71623">
      <w:pPr>
        <w:pStyle w:val="Heading2"/>
      </w:pPr>
      <w:bookmarkStart w:id="15" w:name="_Toc491867381"/>
      <w:r>
        <w:lastRenderedPageBreak/>
        <w:t>Luminous intensity calculations</w:t>
      </w:r>
      <w:bookmarkEnd w:id="15"/>
    </w:p>
    <w:p w14:paraId="6352084E" w14:textId="77777777" w:rsidR="00B478D9" w:rsidRDefault="00B478D9" w:rsidP="00B478D9">
      <w:pPr>
        <w:pStyle w:val="Heading2separationline"/>
      </w:pPr>
    </w:p>
    <w:p w14:paraId="6062FB32" w14:textId="714C3E76" w:rsidR="003632EF" w:rsidRDefault="003632EF" w:rsidP="00863825">
      <w:pPr>
        <w:pStyle w:val="BodyText"/>
      </w:pPr>
      <w:r>
        <w:t xml:space="preserve">Rearranging </w:t>
      </w:r>
      <w:r w:rsidR="0048257A">
        <w:fldChar w:fldCharType="begin"/>
      </w:r>
      <w:r w:rsidR="0048257A">
        <w:instrText xml:space="preserve"> REF _Ref460564169 \h </w:instrText>
      </w:r>
      <w:r w:rsidR="0048257A">
        <w:fldChar w:fldCharType="separate"/>
      </w:r>
      <w:r w:rsidR="00AF0B35">
        <w:t xml:space="preserve">Equation </w:t>
      </w:r>
      <w:r w:rsidR="00AF0B35">
        <w:rPr>
          <w:noProof/>
        </w:rPr>
        <w:t>1</w:t>
      </w:r>
      <w:r w:rsidR="0048257A">
        <w:fldChar w:fldCharType="end"/>
      </w:r>
      <w:r>
        <w:t xml:space="preserve"> gives an equation to calculate the luminous intensity of a marine signal light.</w:t>
      </w:r>
    </w:p>
    <w:p w14:paraId="504B8E92" w14:textId="27EA820C" w:rsidR="003632EF" w:rsidRDefault="003632EF" w:rsidP="003632EF">
      <w:pPr>
        <w:pStyle w:val="Caption"/>
      </w:pPr>
      <w:bookmarkStart w:id="16" w:name="_Ref459789642"/>
      <w:bookmarkStart w:id="17" w:name="_Toc491770922"/>
      <w:r>
        <w:t xml:space="preserve">Equation </w:t>
      </w:r>
      <w:r>
        <w:fldChar w:fldCharType="begin"/>
      </w:r>
      <w:r>
        <w:instrText xml:space="preserve"> SEQ Equation \* ARABIC </w:instrText>
      </w:r>
      <w:r>
        <w:fldChar w:fldCharType="separate"/>
      </w:r>
      <w:r w:rsidR="00AF0B35">
        <w:rPr>
          <w:noProof/>
        </w:rPr>
        <w:t>2</w:t>
      </w:r>
      <w:r>
        <w:fldChar w:fldCharType="end"/>
      </w:r>
      <w:r>
        <w:t xml:space="preserve"> Luminous intensity calculation</w:t>
      </w:r>
      <w:bookmarkEnd w:id="16"/>
      <w:bookmarkEnd w:id="17"/>
    </w:p>
    <w:p w14:paraId="7DA955F8" w14:textId="77777777" w:rsidR="003632EF" w:rsidRPr="0054657B" w:rsidRDefault="003632EF" w:rsidP="003632EF">
      <w:pPr>
        <w:pStyle w:val="BodyText"/>
        <w:rPr>
          <w:rFonts w:eastAsiaTheme="minorEastAsia"/>
        </w:rPr>
      </w:pPr>
      <m:oMathPara>
        <m:oMathParaPr>
          <m:jc m:val="center"/>
        </m:oMathParaPr>
        <m:oMath>
          <m:r>
            <w:rPr>
              <w:rFonts w:ascii="Cambria Math" w:hAnsi="Cambria Math"/>
            </w:rPr>
            <m:t>I=</m:t>
          </m:r>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*E</m:t>
          </m:r>
          <m:d>
            <m:dPr>
              <m:ctrlPr>
                <w:rPr>
                  <w:rFonts w:ascii="Cambria Math" w:hAnsi="Cambria Math"/>
                  <w:i/>
                </w:rPr>
              </m:ctrlPr>
            </m:dPr>
            <m:e>
              <m:r>
                <w:rPr>
                  <w:rFonts w:ascii="Cambria Math" w:hAnsi="Cambria Math"/>
                </w:rPr>
                <m:t>d</m:t>
              </m:r>
            </m:e>
          </m:d>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d</m:t>
                  </m:r>
                </m:num>
                <m:den>
                  <m:r>
                    <w:rPr>
                      <w:rFonts w:ascii="Cambria Math" w:hAnsi="Cambria Math"/>
                    </w:rPr>
                    <m:t>V</m:t>
                  </m:r>
                </m:den>
              </m:f>
            </m:sup>
          </m:sSup>
        </m:oMath>
      </m:oMathPara>
    </w:p>
    <w:p w14:paraId="18A2B59C" w14:textId="73B1C046" w:rsidR="0054657B" w:rsidRPr="00C13372" w:rsidRDefault="005753AF" w:rsidP="00C13372">
      <w:pPr>
        <w:pStyle w:val="BodyText"/>
      </w:pPr>
      <w:r w:rsidRPr="008A418F">
        <w:t>The required intensity for a light depends on the zone of utilisation, some fixed values for the illuminance at the eye of the observer and the meteorological visibility.</w:t>
      </w:r>
      <w:r w:rsidRPr="00C13372">
        <w:t xml:space="preserve"> </w:t>
      </w:r>
    </w:p>
    <w:p w14:paraId="37C0183F" w14:textId="0835AD84" w:rsidR="005753AF" w:rsidRPr="00C13372" w:rsidRDefault="005753AF" w:rsidP="005753AF">
      <w:pPr>
        <w:pStyle w:val="BodyText"/>
        <w:jc w:val="center"/>
        <w:rPr>
          <w:rFonts w:eastAsiaTheme="minorEastAsia"/>
          <w:color w:val="000000" w:themeColor="text1"/>
        </w:rPr>
      </w:pPr>
      <w:r w:rsidRPr="00C13372">
        <w:rPr>
          <w:noProof/>
          <w:color w:val="000000" w:themeColor="text1"/>
          <w:lang w:val="en-IE" w:eastAsia="en-IE"/>
        </w:rPr>
        <w:drawing>
          <wp:inline distT="0" distB="0" distL="0" distR="0" wp14:anchorId="618A7933" wp14:editId="0E4E6777">
            <wp:extent cx="2880000" cy="1854000"/>
            <wp:effectExtent l="0" t="0" r="0" b="0"/>
            <wp:docPr id="50" name="Grafi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80000" cy="1854000"/>
                    </a:xfrm>
                    <a:prstGeom prst="rect">
                      <a:avLst/>
                    </a:prstGeom>
                    <a:noFill/>
                    <a:ln>
                      <a:noFill/>
                    </a:ln>
                  </pic:spPr>
                </pic:pic>
              </a:graphicData>
            </a:graphic>
          </wp:inline>
        </w:drawing>
      </w:r>
    </w:p>
    <w:p w14:paraId="7A6A9429" w14:textId="76261DE3" w:rsidR="005753AF" w:rsidRPr="00C13372" w:rsidRDefault="005753AF" w:rsidP="005753AF">
      <w:pPr>
        <w:pStyle w:val="Caption"/>
        <w:rPr>
          <w:color w:val="000000" w:themeColor="text1"/>
        </w:rPr>
      </w:pPr>
      <w:bookmarkStart w:id="18" w:name="_Toc491867294"/>
      <w:r w:rsidRPr="00C13372">
        <w:rPr>
          <w:color w:val="000000" w:themeColor="text1"/>
        </w:rPr>
        <w:t xml:space="preserve">Figure </w:t>
      </w:r>
      <w:r w:rsidRPr="00C13372">
        <w:rPr>
          <w:color w:val="000000" w:themeColor="text1"/>
        </w:rPr>
        <w:fldChar w:fldCharType="begin"/>
      </w:r>
      <w:r w:rsidRPr="00C13372">
        <w:rPr>
          <w:color w:val="000000" w:themeColor="text1"/>
        </w:rPr>
        <w:instrText xml:space="preserve"> SEQ Figure \* ARABIC </w:instrText>
      </w:r>
      <w:r w:rsidRPr="00C13372">
        <w:rPr>
          <w:color w:val="000000" w:themeColor="text1"/>
        </w:rPr>
        <w:fldChar w:fldCharType="separate"/>
      </w:r>
      <w:r w:rsidR="00AF0B35">
        <w:rPr>
          <w:noProof/>
          <w:color w:val="000000" w:themeColor="text1"/>
        </w:rPr>
        <w:t>2</w:t>
      </w:r>
      <w:r w:rsidRPr="00C13372">
        <w:rPr>
          <w:color w:val="000000" w:themeColor="text1"/>
        </w:rPr>
        <w:fldChar w:fldCharType="end"/>
      </w:r>
      <w:r w:rsidRPr="00C13372">
        <w:rPr>
          <w:color w:val="000000" w:themeColor="text1"/>
        </w:rPr>
        <w:t xml:space="preserve"> </w:t>
      </w:r>
      <w:r w:rsidR="00AA7FD1">
        <w:rPr>
          <w:color w:val="000000" w:themeColor="text1"/>
        </w:rPr>
        <w:t xml:space="preserve">Example of a </w:t>
      </w:r>
      <w:r w:rsidRPr="00C13372">
        <w:rPr>
          <w:color w:val="000000" w:themeColor="text1"/>
        </w:rPr>
        <w:t xml:space="preserve"> zone of utilisation (red striped)</w:t>
      </w:r>
      <w:bookmarkEnd w:id="18"/>
    </w:p>
    <w:p w14:paraId="3616B509" w14:textId="77777777" w:rsidR="005753AF" w:rsidRPr="00C13372" w:rsidRDefault="005753AF" w:rsidP="005753AF">
      <w:pPr>
        <w:rPr>
          <w:color w:val="000000" w:themeColor="text1"/>
        </w:rPr>
      </w:pPr>
    </w:p>
    <w:p w14:paraId="2AD1C315" w14:textId="7056B166" w:rsidR="00775353" w:rsidRPr="008A418F" w:rsidRDefault="00775353" w:rsidP="00C13372">
      <w:pPr>
        <w:pStyle w:val="BodyText"/>
      </w:pPr>
      <w:r w:rsidRPr="008A418F">
        <w:t xml:space="preserve">The zone of utilisation is usually a sector with an angular width of </w:t>
      </w:r>
      <m:oMath>
        <m:sSub>
          <m:sSubPr>
            <m:ctrlPr>
              <w:rPr>
                <w:rFonts w:ascii="Cambria Math" w:hAnsi="Cambria Math"/>
                <w:i/>
              </w:rPr>
            </m:ctrlPr>
          </m:sSubPr>
          <m:e>
            <m:r>
              <w:rPr>
                <w:rFonts w:ascii="Cambria Math" w:hAnsi="Cambria Math"/>
              </w:rPr>
              <m:t>X</m:t>
            </m:r>
          </m:e>
          <m:sub>
            <m:r>
              <w:rPr>
                <w:rFonts w:ascii="Cambria Math" w:hAnsi="Cambria Math"/>
              </w:rPr>
              <m:t>min</m:t>
            </m:r>
          </m:sub>
        </m:sSub>
      </m:oMath>
      <w:r w:rsidRPr="008A418F">
        <w:t xml:space="preserve"> which is limited by the maximum and minimum useful distances </w:t>
      </w:r>
      <m:oMath>
        <m:sSub>
          <m:sSubPr>
            <m:ctrlPr>
              <w:rPr>
                <w:rFonts w:ascii="Cambria Math" w:hAnsi="Cambria Math"/>
                <w:i/>
              </w:rPr>
            </m:ctrlPr>
          </m:sSubPr>
          <m:e>
            <m:r>
              <w:rPr>
                <w:rFonts w:ascii="Cambria Math" w:hAnsi="Cambria Math"/>
              </w:rPr>
              <m:t>D</m:t>
            </m:r>
          </m:e>
          <m:sub>
            <m:r>
              <w:rPr>
                <w:rFonts w:ascii="Cambria Math" w:hAnsi="Cambria Math"/>
              </w:rPr>
              <m:t>max</m:t>
            </m:r>
          </m:sub>
        </m:sSub>
      </m:oMath>
      <w:r w:rsidRPr="008A418F">
        <w:t xml:space="preserve"> and </w:t>
      </w:r>
      <m:oMath>
        <m:sSub>
          <m:sSubPr>
            <m:ctrlPr>
              <w:rPr>
                <w:rFonts w:ascii="Cambria Math" w:hAnsi="Cambria Math"/>
                <w:i/>
              </w:rPr>
            </m:ctrlPr>
          </m:sSubPr>
          <m:e>
            <m:r>
              <w:rPr>
                <w:rFonts w:ascii="Cambria Math" w:hAnsi="Cambria Math"/>
              </w:rPr>
              <m:t>D</m:t>
            </m:r>
          </m:e>
          <m:sub>
            <m:r>
              <w:rPr>
                <w:rFonts w:ascii="Cambria Math" w:hAnsi="Cambria Math"/>
              </w:rPr>
              <m:t>min</m:t>
            </m:r>
          </m:sub>
        </m:sSub>
      </m:oMath>
      <w:r w:rsidRPr="008A418F">
        <w:t>.</w:t>
      </w:r>
    </w:p>
    <w:p w14:paraId="351DCEA1" w14:textId="7A4B549D" w:rsidR="0054657B" w:rsidRDefault="005753AF" w:rsidP="00C13372">
      <w:pPr>
        <w:pStyle w:val="BodyText"/>
        <w:rPr>
          <w:color w:val="00B050"/>
        </w:rPr>
      </w:pPr>
      <w:r w:rsidRPr="008A418F">
        <w:t xml:space="preserve">The maximum distance </w:t>
      </w:r>
      <m:oMath>
        <m:sSub>
          <m:sSubPr>
            <m:ctrlPr>
              <w:rPr>
                <w:rFonts w:ascii="Cambria Math" w:hAnsi="Cambria Math"/>
                <w:i/>
              </w:rPr>
            </m:ctrlPr>
          </m:sSubPr>
          <m:e>
            <m:r>
              <w:rPr>
                <w:rFonts w:ascii="Cambria Math" w:hAnsi="Cambria Math"/>
              </w:rPr>
              <m:t>D</m:t>
            </m:r>
          </m:e>
          <m:sub>
            <m:r>
              <w:rPr>
                <w:rFonts w:ascii="Cambria Math" w:hAnsi="Cambria Math"/>
              </w:rPr>
              <m:t>max</m:t>
            </m:r>
          </m:sub>
        </m:sSub>
      </m:oMath>
      <w:r w:rsidR="00775353" w:rsidRPr="008A418F">
        <w:t xml:space="preserve"> determines the minimum luminous intensity the light should have. When approaching the light the observed illuminance at the eye becomes greater. If the observed illuminance becomes too high at minimum viewing distance </w:t>
      </w:r>
      <m:oMath>
        <m:sSub>
          <m:sSubPr>
            <m:ctrlPr>
              <w:rPr>
                <w:rFonts w:ascii="Cambria Math" w:hAnsi="Cambria Math"/>
                <w:i/>
              </w:rPr>
            </m:ctrlPr>
          </m:sSubPr>
          <m:e>
            <m:r>
              <w:rPr>
                <w:rFonts w:ascii="Cambria Math" w:hAnsi="Cambria Math"/>
              </w:rPr>
              <m:t>D</m:t>
            </m:r>
          </m:e>
          <m:sub>
            <m:r>
              <w:rPr>
                <w:rFonts w:ascii="Cambria Math" w:hAnsi="Cambria Math"/>
              </w:rPr>
              <m:t>min</m:t>
            </m:r>
          </m:sub>
        </m:sSub>
      </m:oMath>
      <w:r w:rsidR="00775353" w:rsidRPr="008A418F">
        <w:t xml:space="preserve"> glare can occur. </w:t>
      </w:r>
      <m:oMath>
        <m:sSub>
          <m:sSubPr>
            <m:ctrlPr>
              <w:rPr>
                <w:rFonts w:ascii="Cambria Math" w:hAnsi="Cambria Math"/>
                <w:i/>
              </w:rPr>
            </m:ctrlPr>
          </m:sSubPr>
          <m:e>
            <m:r>
              <w:rPr>
                <w:rFonts w:ascii="Cambria Math" w:hAnsi="Cambria Math"/>
              </w:rPr>
              <m:t>D</m:t>
            </m:r>
          </m:e>
          <m:sub>
            <m:r>
              <w:rPr>
                <w:rFonts w:ascii="Cambria Math" w:hAnsi="Cambria Math"/>
              </w:rPr>
              <m:t>min</m:t>
            </m:r>
          </m:sub>
        </m:sSub>
      </m:oMath>
      <w:r w:rsidR="00775353" w:rsidRPr="008A418F">
        <w:t xml:space="preserve"> can therefore be used to calculate a maximum luminous intensity for a light.</w:t>
      </w:r>
    </w:p>
    <w:p w14:paraId="36F9FE33" w14:textId="77777777" w:rsidR="00C13372" w:rsidRPr="00C13372" w:rsidRDefault="00C13372" w:rsidP="00C13372">
      <w:pPr>
        <w:rPr>
          <w:rFonts w:eastAsiaTheme="minorEastAsia"/>
          <w:sz w:val="22"/>
        </w:rPr>
      </w:pPr>
    </w:p>
    <w:p w14:paraId="46F8290D" w14:textId="49697863" w:rsidR="00863825" w:rsidRDefault="00863825" w:rsidP="00863825">
      <w:pPr>
        <w:pStyle w:val="Heading3"/>
      </w:pPr>
      <w:bookmarkStart w:id="19" w:name="_Toc491867382"/>
      <w:r>
        <w:t>Minimum luminous intensity</w:t>
      </w:r>
      <w:r w:rsidR="000905AA">
        <w:t xml:space="preserve"> </w:t>
      </w:r>
      <w:bookmarkEnd w:id="19"/>
    </w:p>
    <w:p w14:paraId="05989415" w14:textId="3DE78302" w:rsidR="003632EF" w:rsidRDefault="003632EF" w:rsidP="003632EF">
      <w:pPr>
        <w:pStyle w:val="BodyText"/>
      </w:pPr>
      <w:r>
        <w:t>The calculation of the required luminous intensity of a marine signal light is based on the input of</w:t>
      </w:r>
    </w:p>
    <w:p w14:paraId="15C3203F" w14:textId="40D34FA3" w:rsidR="003632EF" w:rsidRDefault="003632EF" w:rsidP="003632EF">
      <w:pPr>
        <w:pStyle w:val="Bullet1"/>
      </w:pPr>
      <w:r>
        <w:t xml:space="preserve">the maximum distance </w:t>
      </w:r>
      <m:oMath>
        <m:sSub>
          <m:sSubPr>
            <m:ctrlPr>
              <w:rPr>
                <w:rFonts w:ascii="Cambria Math" w:hAnsi="Cambria Math"/>
                <w:i/>
              </w:rPr>
            </m:ctrlPr>
          </m:sSubPr>
          <m:e>
            <m:r>
              <w:rPr>
                <w:rFonts w:ascii="Cambria Math" w:hAnsi="Cambria Math"/>
              </w:rPr>
              <m:t>d=D</m:t>
            </m:r>
          </m:e>
          <m:sub>
            <m:r>
              <w:rPr>
                <w:rFonts w:ascii="Cambria Math" w:hAnsi="Cambria Math"/>
              </w:rPr>
              <m:t>max</m:t>
            </m:r>
          </m:sub>
        </m:sSub>
      </m:oMath>
      <w:r>
        <w:t xml:space="preserve"> the light will be used,</w:t>
      </w:r>
    </w:p>
    <w:p w14:paraId="5C5723EF" w14:textId="16244498" w:rsidR="003632EF" w:rsidRDefault="003632EF" w:rsidP="003632EF">
      <w:pPr>
        <w:pStyle w:val="Bullet1"/>
      </w:pPr>
      <w:r>
        <w:t xml:space="preserve">the required </w:t>
      </w:r>
      <w:r w:rsidR="000061DA">
        <w:t xml:space="preserve">minimum </w:t>
      </w:r>
      <w:r>
        <w:t xml:space="preserve">illuminance </w:t>
      </w:r>
      <m:oMath>
        <m:sSub>
          <m:sSubPr>
            <m:ctrlPr>
              <w:rPr>
                <w:rFonts w:ascii="Cambria Math" w:hAnsi="Cambria Math"/>
                <w:i/>
              </w:rPr>
            </m:ctrlPr>
          </m:sSubPr>
          <m:e>
            <m:r>
              <w:rPr>
                <w:rFonts w:ascii="Cambria Math" w:hAnsi="Cambria Math"/>
              </w:rPr>
              <m:t>E</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max</m:t>
                    </m:r>
                  </m:sub>
                </m:sSub>
              </m:e>
            </m:d>
            <m:r>
              <w:rPr>
                <w:rFonts w:ascii="Cambria Math" w:hAnsi="Cambria Math"/>
              </w:rPr>
              <m:t>=E</m:t>
            </m:r>
          </m:e>
          <m:sub>
            <m:r>
              <w:rPr>
                <w:rFonts w:ascii="Cambria Math" w:hAnsi="Cambria Math"/>
              </w:rPr>
              <m:t>min</m:t>
            </m:r>
          </m:sub>
        </m:sSub>
      </m:oMath>
      <w:r>
        <w:t xml:space="preserve"> at the eye of the observer</w:t>
      </w:r>
      <w:r w:rsidR="000061DA">
        <w:t>,</w:t>
      </w:r>
    </w:p>
    <w:p w14:paraId="6454109D" w14:textId="4A83F140" w:rsidR="003632EF" w:rsidRDefault="003632EF" w:rsidP="003632EF">
      <w:pPr>
        <w:pStyle w:val="Bullet1"/>
      </w:pPr>
      <w:r>
        <w:t xml:space="preserve"> and </w:t>
      </w:r>
      <w:r w:rsidR="00C36345">
        <w:t xml:space="preserve">a local conditions </w:t>
      </w:r>
      <w:r>
        <w:t xml:space="preserve">value for the meteorological visibility </w:t>
      </w:r>
      <m:oMath>
        <m:sSub>
          <m:sSubPr>
            <m:ctrlPr>
              <w:rPr>
                <w:rFonts w:ascii="Cambria Math" w:hAnsi="Cambria Math"/>
                <w:i/>
              </w:rPr>
            </m:ctrlPr>
          </m:sSubPr>
          <m:e>
            <m:r>
              <w:rPr>
                <w:rFonts w:ascii="Cambria Math" w:hAnsi="Cambria Math"/>
              </w:rPr>
              <m:t>V=V</m:t>
            </m:r>
          </m:e>
          <m:sub>
            <m:r>
              <w:rPr>
                <w:rFonts w:ascii="Cambria Math" w:hAnsi="Cambria Math"/>
              </w:rPr>
              <m:t>loc</m:t>
            </m:r>
          </m:sub>
        </m:sSub>
      </m:oMath>
      <w:r>
        <w:t>.</w:t>
      </w:r>
    </w:p>
    <w:p w14:paraId="080E4B1A" w14:textId="366AE532" w:rsidR="003632EF" w:rsidRDefault="003632EF" w:rsidP="003632EF">
      <w:pPr>
        <w:pStyle w:val="BodyText"/>
      </w:pPr>
      <w:r>
        <w:t xml:space="preserve">The luminous intensity calculated will be the minimum required luminous intensity </w:t>
      </w:r>
      <m:oMath>
        <m:r>
          <w:rPr>
            <w:rFonts w:ascii="Cambria Math" w:hAnsi="Cambria Math"/>
          </w:rPr>
          <m:t>I=</m:t>
        </m:r>
        <m:sSub>
          <m:sSubPr>
            <m:ctrlPr>
              <w:rPr>
                <w:rFonts w:ascii="Cambria Math" w:hAnsi="Cambria Math"/>
                <w:i/>
              </w:rPr>
            </m:ctrlPr>
          </m:sSubPr>
          <m:e>
            <m:r>
              <w:rPr>
                <w:rFonts w:ascii="Cambria Math" w:hAnsi="Cambria Math"/>
              </w:rPr>
              <m:t>I</m:t>
            </m:r>
          </m:e>
          <m:sub>
            <m:r>
              <w:rPr>
                <w:rFonts w:ascii="Cambria Math" w:hAnsi="Cambria Math"/>
              </w:rPr>
              <m:t>min</m:t>
            </m:r>
          </m:sub>
        </m:sSub>
      </m:oMath>
      <w:r>
        <w:t>.</w:t>
      </w:r>
    </w:p>
    <w:p w14:paraId="2763E5C9" w14:textId="10B8F888" w:rsidR="003632EF" w:rsidRDefault="003632EF" w:rsidP="003632EF">
      <w:pPr>
        <w:pStyle w:val="Caption"/>
      </w:pPr>
      <w:bookmarkStart w:id="20" w:name="_Toc491770923"/>
      <w:r>
        <w:t xml:space="preserve">Equation </w:t>
      </w:r>
      <w:r>
        <w:fldChar w:fldCharType="begin"/>
      </w:r>
      <w:r>
        <w:instrText xml:space="preserve"> SEQ Equation \* ARABIC </w:instrText>
      </w:r>
      <w:r>
        <w:fldChar w:fldCharType="separate"/>
      </w:r>
      <w:r w:rsidR="00AF0B35">
        <w:rPr>
          <w:noProof/>
        </w:rPr>
        <w:t>3</w:t>
      </w:r>
      <w:r>
        <w:fldChar w:fldCharType="end"/>
      </w:r>
      <w:r>
        <w:t xml:space="preserve"> Minimum luminous intensity</w:t>
      </w:r>
      <w:bookmarkEnd w:id="20"/>
    </w:p>
    <w:p w14:paraId="23232B76" w14:textId="77777777" w:rsidR="003632EF" w:rsidRPr="003632EF" w:rsidRDefault="003632EF" w:rsidP="003632EF"/>
    <w:p w14:paraId="3E73127B" w14:textId="48B07CAE" w:rsidR="003632EF" w:rsidRPr="00863825" w:rsidRDefault="004229D9" w:rsidP="003632EF">
      <w:pPr>
        <w:pStyle w:val="BodyText"/>
      </w:pPr>
      <m:oMathPara>
        <m:oMathParaPr>
          <m:jc m:val="center"/>
        </m:oMathParaPr>
        <m:oMath>
          <m:sSub>
            <m:sSubPr>
              <m:ctrlPr>
                <w:rPr>
                  <w:rFonts w:ascii="Cambria Math" w:hAnsi="Cambria Math"/>
                  <w:i/>
                </w:rPr>
              </m:ctrlPr>
            </m:sSubPr>
            <m:e>
              <m:r>
                <w:rPr>
                  <w:rFonts w:ascii="Cambria Math" w:hAnsi="Cambria Math"/>
                </w:rPr>
                <m:t>I</m:t>
              </m:r>
            </m:e>
            <m:sub>
              <m:r>
                <w:rPr>
                  <w:rFonts w:ascii="Cambria Math" w:hAnsi="Cambria Math"/>
                </w:rPr>
                <m:t>min</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max</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max</m:t>
                      </m:r>
                    </m:sub>
                  </m:sSub>
                </m:num>
                <m:den>
                  <m:sSub>
                    <m:sSubPr>
                      <m:ctrlPr>
                        <w:rPr>
                          <w:rFonts w:ascii="Cambria Math" w:hAnsi="Cambria Math"/>
                          <w:i/>
                        </w:rPr>
                      </m:ctrlPr>
                    </m:sSubPr>
                    <m:e>
                      <m:r>
                        <w:rPr>
                          <w:rFonts w:ascii="Cambria Math" w:hAnsi="Cambria Math"/>
                        </w:rPr>
                        <m:t>V</m:t>
                      </m:r>
                    </m:e>
                    <m:sub>
                      <m:r>
                        <w:rPr>
                          <w:rFonts w:ascii="Cambria Math" w:hAnsi="Cambria Math"/>
                        </w:rPr>
                        <m:t>loc</m:t>
                      </m:r>
                    </m:sub>
                  </m:sSub>
                </m:den>
              </m:f>
            </m:sup>
          </m:sSup>
        </m:oMath>
      </m:oMathPara>
    </w:p>
    <w:p w14:paraId="5F98D6F1" w14:textId="4297A5EC" w:rsidR="003632EF" w:rsidRDefault="003632EF" w:rsidP="003632EF">
      <w:pPr>
        <w:pStyle w:val="BodyText"/>
      </w:pPr>
      <w:r>
        <w:t xml:space="preserve">Whereas the maximum distance </w:t>
      </w:r>
      <m:oMath>
        <m:sSub>
          <m:sSubPr>
            <m:ctrlPr>
              <w:rPr>
                <w:rFonts w:ascii="Cambria Math" w:hAnsi="Cambria Math"/>
                <w:i/>
              </w:rPr>
            </m:ctrlPr>
          </m:sSubPr>
          <m:e>
            <m:r>
              <w:rPr>
                <w:rFonts w:ascii="Cambria Math" w:hAnsi="Cambria Math"/>
              </w:rPr>
              <m:t>D</m:t>
            </m:r>
          </m:e>
          <m:sub>
            <m:r>
              <w:rPr>
                <w:rFonts w:ascii="Cambria Math" w:hAnsi="Cambria Math"/>
              </w:rPr>
              <m:t>max</m:t>
            </m:r>
          </m:sub>
        </m:sSub>
      </m:oMath>
      <w:r>
        <w:t xml:space="preserve"> </w:t>
      </w:r>
      <w:r w:rsidR="0048257A">
        <w:t>varies</w:t>
      </w:r>
      <w:r>
        <w:t xml:space="preserve"> with each light and its position to the waterway, there are values recommended for the illuminance and the meteorological visibility.</w:t>
      </w:r>
    </w:p>
    <w:p w14:paraId="3E69DD62" w14:textId="0FE0A0A9" w:rsidR="003632EF" w:rsidRDefault="00B478D9" w:rsidP="00B478D9">
      <w:pPr>
        <w:pStyle w:val="Heading3"/>
      </w:pPr>
      <w:bookmarkStart w:id="21" w:name="_Toc491867383"/>
      <w:r>
        <w:t>Maximum luminous inte</w:t>
      </w:r>
      <w:r w:rsidR="00863825">
        <w:t>n</w:t>
      </w:r>
      <w:r>
        <w:t>sity</w:t>
      </w:r>
      <w:bookmarkEnd w:id="21"/>
    </w:p>
    <w:p w14:paraId="16F8C33D" w14:textId="255F51D0" w:rsidR="00B478D9" w:rsidRDefault="00AA7FD1" w:rsidP="00B478D9">
      <w:pPr>
        <w:pStyle w:val="BodyText"/>
      </w:pPr>
      <w:r>
        <w:t xml:space="preserve">At a </w:t>
      </w:r>
      <w:r w:rsidR="00863825">
        <w:t>short distance a light may appear very bright and it may even cause glare. To avoid this, a maximum luminous intensity should be defined. This can be calculated by All</w:t>
      </w:r>
      <w:r w:rsidR="00947EE5">
        <w:t>ar</w:t>
      </w:r>
      <w:r w:rsidR="00863825">
        <w:t xml:space="preserve">d’s law and </w:t>
      </w:r>
    </w:p>
    <w:p w14:paraId="047E8102" w14:textId="0D4B6697" w:rsidR="00863825" w:rsidRPr="00863825" w:rsidRDefault="00863825" w:rsidP="00863825">
      <w:pPr>
        <w:pStyle w:val="Bullet1"/>
      </w:pPr>
      <w:r>
        <w:t xml:space="preserve">the minimum distance </w:t>
      </w:r>
      <m:oMath>
        <m:r>
          <w:rPr>
            <w:rFonts w:ascii="Cambria Math" w:hAnsi="Cambria Math"/>
          </w:rPr>
          <m:t>d=</m:t>
        </m:r>
        <m:sSub>
          <m:sSubPr>
            <m:ctrlPr>
              <w:rPr>
                <w:rFonts w:ascii="Cambria Math" w:hAnsi="Cambria Math"/>
                <w:i/>
              </w:rPr>
            </m:ctrlPr>
          </m:sSubPr>
          <m:e>
            <m:r>
              <w:rPr>
                <w:rFonts w:ascii="Cambria Math" w:hAnsi="Cambria Math"/>
              </w:rPr>
              <m:t>D</m:t>
            </m:r>
          </m:e>
          <m:sub>
            <m:r>
              <w:rPr>
                <w:rFonts w:ascii="Cambria Math" w:hAnsi="Cambria Math"/>
              </w:rPr>
              <m:t>min</m:t>
            </m:r>
          </m:sub>
        </m:sSub>
      </m:oMath>
      <w:r>
        <w:rPr>
          <w:rFonts w:eastAsiaTheme="minorEastAsia"/>
        </w:rPr>
        <w:t xml:space="preserve"> the light will be used,</w:t>
      </w:r>
    </w:p>
    <w:p w14:paraId="02AAB89C" w14:textId="22533993" w:rsidR="00863825" w:rsidRDefault="00863825" w:rsidP="00863825">
      <w:pPr>
        <w:pStyle w:val="Bullet1"/>
      </w:pPr>
      <w:r>
        <w:t xml:space="preserve">the maximum acceptable illuminance </w:t>
      </w:r>
      <m:oMath>
        <m:sSub>
          <m:sSubPr>
            <m:ctrlPr>
              <w:rPr>
                <w:rFonts w:ascii="Cambria Math" w:hAnsi="Cambria Math"/>
                <w:i/>
              </w:rPr>
            </m:ctrlPr>
          </m:sSubPr>
          <m:e>
            <m:r>
              <w:rPr>
                <w:rFonts w:ascii="Cambria Math" w:hAnsi="Cambria Math"/>
              </w:rPr>
              <m:t>E</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min</m:t>
                    </m:r>
                  </m:sub>
                </m:sSub>
              </m:e>
            </m:d>
            <m:r>
              <w:rPr>
                <w:rFonts w:ascii="Cambria Math" w:hAnsi="Cambria Math"/>
              </w:rPr>
              <m:t>=E</m:t>
            </m:r>
          </m:e>
          <m:sub>
            <m:r>
              <w:rPr>
                <w:rFonts w:ascii="Cambria Math" w:hAnsi="Cambria Math"/>
              </w:rPr>
              <m:t>max</m:t>
            </m:r>
          </m:sub>
        </m:sSub>
      </m:oMath>
      <w:r>
        <w:t xml:space="preserve"> at the eye of the observer to avoid glare</w:t>
      </w:r>
    </w:p>
    <w:p w14:paraId="2DB20AC0" w14:textId="549E5066" w:rsidR="00863825" w:rsidRPr="00E62808" w:rsidRDefault="00863825" w:rsidP="00863825">
      <w:pPr>
        <w:pStyle w:val="Bullet1"/>
      </w:pPr>
      <w:r>
        <w:t xml:space="preserve">and </w:t>
      </w:r>
      <w:r w:rsidR="000576F3">
        <w:t xml:space="preserve">a maximum value for the meteorological visibilty </w:t>
      </w:r>
      <m:oMath>
        <m:r>
          <w:rPr>
            <w:rFonts w:ascii="Cambria Math" w:hAnsi="Cambria Math"/>
          </w:rPr>
          <m:t>V=</m:t>
        </m:r>
        <m:sSub>
          <m:sSubPr>
            <m:ctrlPr>
              <w:rPr>
                <w:rFonts w:ascii="Cambria Math" w:hAnsi="Cambria Math"/>
                <w:i/>
              </w:rPr>
            </m:ctrlPr>
          </m:sSubPr>
          <m:e>
            <m:r>
              <w:rPr>
                <w:rFonts w:ascii="Cambria Math" w:hAnsi="Cambria Math"/>
              </w:rPr>
              <m:t>V</m:t>
            </m:r>
          </m:e>
          <m:sub>
            <m:r>
              <w:rPr>
                <w:rFonts w:ascii="Cambria Math" w:hAnsi="Cambria Math"/>
              </w:rPr>
              <m:t>max</m:t>
            </m:r>
          </m:sub>
        </m:sSub>
      </m:oMath>
      <w:r w:rsidR="000576F3">
        <w:rPr>
          <w:rFonts w:eastAsiaTheme="minorEastAsia"/>
        </w:rPr>
        <w:t>.</w:t>
      </w:r>
    </w:p>
    <w:p w14:paraId="43065492" w14:textId="0300230F" w:rsidR="00E62808" w:rsidRDefault="00E62808" w:rsidP="00E62808">
      <w:pPr>
        <w:pStyle w:val="Caption"/>
      </w:pPr>
      <w:bookmarkStart w:id="22" w:name="_Toc491770924"/>
      <w:r>
        <w:lastRenderedPageBreak/>
        <w:t xml:space="preserve">Equation </w:t>
      </w:r>
      <w:r>
        <w:fldChar w:fldCharType="begin"/>
      </w:r>
      <w:r>
        <w:instrText xml:space="preserve"> SEQ Equation \* ARABIC </w:instrText>
      </w:r>
      <w:r>
        <w:fldChar w:fldCharType="separate"/>
      </w:r>
      <w:r w:rsidR="00AF0B35">
        <w:rPr>
          <w:noProof/>
        </w:rPr>
        <w:t>4</w:t>
      </w:r>
      <w:r>
        <w:fldChar w:fldCharType="end"/>
      </w:r>
      <w:r>
        <w:t xml:space="preserve"> Maximum luminous intensity</w:t>
      </w:r>
      <w:bookmarkEnd w:id="22"/>
    </w:p>
    <w:p w14:paraId="49C76F28" w14:textId="109AF2D3" w:rsidR="00E62808" w:rsidRPr="00E62808" w:rsidRDefault="004229D9" w:rsidP="00E62808">
      <w:pPr>
        <w:pStyle w:val="BodyText"/>
      </w:pPr>
      <m:oMathPara>
        <m:oMathParaPr>
          <m:jc m:val="center"/>
        </m:oMathParaPr>
        <m:oMath>
          <m:sSub>
            <m:sSubPr>
              <m:ctrlPr>
                <w:rPr>
                  <w:rFonts w:ascii="Cambria Math" w:hAnsi="Cambria Math"/>
                </w:rPr>
              </m:ctrlPr>
            </m:sSubPr>
            <m:e>
              <m:r>
                <w:rPr>
                  <w:rFonts w:ascii="Cambria Math" w:hAnsi="Cambria Math"/>
                </w:rPr>
                <m:t>I</m:t>
              </m:r>
            </m:e>
            <m:sub>
              <m:r>
                <w:rPr>
                  <w:rFonts w:ascii="Cambria Math" w:hAnsi="Cambria Math"/>
                </w:rPr>
                <m:t>max</m:t>
              </m:r>
            </m:sub>
          </m:sSub>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D</m:t>
                  </m:r>
                </m:e>
                <m:sub>
                  <m:r>
                    <w:rPr>
                      <w:rFonts w:ascii="Cambria Math" w:hAnsi="Cambria Math"/>
                    </w:rPr>
                    <m:t>min</m:t>
                  </m:r>
                </m:sub>
              </m:sSub>
            </m:e>
            <m:sup>
              <m:r>
                <m:rPr>
                  <m:sty m:val="p"/>
                </m:rPr>
                <w:rPr>
                  <w:rFonts w:ascii="Cambria Math" w:hAnsi="Cambria Math"/>
                </w:rPr>
                <m:t>2</m:t>
              </m:r>
            </m:sup>
          </m:sSup>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max</m:t>
              </m:r>
            </m:sub>
          </m:sSub>
          <m:r>
            <m:rPr>
              <m:sty m:val="p"/>
            </m:rPr>
            <w:rPr>
              <w:rFonts w:ascii="Cambria Math" w:hAnsi="Cambria Math"/>
            </w:rPr>
            <m:t>*</m:t>
          </m:r>
          <m:sSup>
            <m:sSupPr>
              <m:ctrlPr>
                <w:rPr>
                  <w:rFonts w:ascii="Cambria Math" w:hAnsi="Cambria Math"/>
                </w:rPr>
              </m:ctrlPr>
            </m:sSupPr>
            <m:e>
              <m:r>
                <m:rPr>
                  <m:sty m:val="p"/>
                </m:rPr>
                <w:rPr>
                  <w:rFonts w:ascii="Cambria Math" w:hAnsi="Cambria Math"/>
                </w:rPr>
                <m:t>0.05</m:t>
              </m:r>
            </m:e>
            <m:sup>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D</m:t>
                      </m:r>
                    </m:e>
                    <m:sub>
                      <m:r>
                        <w:rPr>
                          <w:rFonts w:ascii="Cambria Math" w:hAnsi="Cambria Math"/>
                        </w:rPr>
                        <m:t>min</m:t>
                      </m:r>
                    </m:sub>
                  </m:sSub>
                </m:num>
                <m:den>
                  <m:sSub>
                    <m:sSubPr>
                      <m:ctrlPr>
                        <w:rPr>
                          <w:rFonts w:ascii="Cambria Math" w:hAnsi="Cambria Math"/>
                        </w:rPr>
                      </m:ctrlPr>
                    </m:sSubPr>
                    <m:e>
                      <m:r>
                        <w:rPr>
                          <w:rFonts w:ascii="Cambria Math" w:hAnsi="Cambria Math"/>
                        </w:rPr>
                        <m:t>V</m:t>
                      </m:r>
                    </m:e>
                    <m:sub>
                      <m:r>
                        <w:rPr>
                          <w:rFonts w:ascii="Cambria Math" w:hAnsi="Cambria Math"/>
                        </w:rPr>
                        <m:t>max</m:t>
                      </m:r>
                    </m:sub>
                  </m:sSub>
                </m:den>
              </m:f>
            </m:sup>
          </m:sSup>
        </m:oMath>
      </m:oMathPara>
    </w:p>
    <w:p w14:paraId="1A92D03D" w14:textId="0CAA8992" w:rsidR="00863825" w:rsidRDefault="006477EB" w:rsidP="000576F3">
      <w:pPr>
        <w:pStyle w:val="Heading3"/>
      </w:pPr>
      <w:bookmarkStart w:id="23" w:name="_Ref460235384"/>
      <w:bookmarkStart w:id="24" w:name="_Toc491867384"/>
      <w:r>
        <w:t xml:space="preserve">Design </w:t>
      </w:r>
      <w:r w:rsidR="000576F3">
        <w:t>intensity</w:t>
      </w:r>
      <w:bookmarkEnd w:id="23"/>
      <w:bookmarkEnd w:id="24"/>
    </w:p>
    <w:p w14:paraId="0D184AA1" w14:textId="6D59ED08" w:rsidR="000576F3" w:rsidRPr="000576F3" w:rsidRDefault="000576F3" w:rsidP="000576F3">
      <w:pPr>
        <w:pStyle w:val="BodyText"/>
      </w:pPr>
      <w:r>
        <w:t xml:space="preserve">The calculation of the minimum and maximum luminous intensity </w:t>
      </w:r>
      <w:r w:rsidR="00AF0B3A">
        <w:t xml:space="preserve">normally gives an interval </w:t>
      </w: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I</m:t>
                </m:r>
              </m:e>
              <m:sub>
                <m:r>
                  <w:rPr>
                    <w:rFonts w:ascii="Cambria Math" w:hAnsi="Cambria Math"/>
                  </w:rPr>
                  <m:t>min</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max</m:t>
                </m:r>
              </m:sub>
            </m:sSub>
          </m:e>
        </m:d>
      </m:oMath>
      <w:r w:rsidR="00AF0B3A">
        <w:rPr>
          <w:rFonts w:eastAsiaTheme="minorEastAsia"/>
        </w:rPr>
        <w:t xml:space="preserve"> the real intensity should </w:t>
      </w:r>
      <w:r w:rsidR="00821D17">
        <w:rPr>
          <w:rFonts w:eastAsiaTheme="minorEastAsia"/>
        </w:rPr>
        <w:t>be</w:t>
      </w:r>
      <w:r w:rsidR="00AF0B3A">
        <w:rPr>
          <w:rFonts w:eastAsiaTheme="minorEastAsia"/>
        </w:rPr>
        <w:t xml:space="preserve"> between: </w:t>
      </w: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min</m:t>
            </m:r>
          </m:sub>
        </m:sSub>
        <m:r>
          <w:rPr>
            <w:rFonts w:ascii="Cambria Math" w:eastAsiaTheme="minorEastAsia" w:hAnsi="Cambria Math"/>
          </w:rPr>
          <m:t>≤I≤</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max</m:t>
            </m:r>
          </m:sub>
        </m:sSub>
      </m:oMath>
    </w:p>
    <w:p w14:paraId="11D83061" w14:textId="11B4678E" w:rsidR="00863825" w:rsidRDefault="006477EB" w:rsidP="00B478D9">
      <w:pPr>
        <w:pStyle w:val="BodyText"/>
        <w:rPr>
          <w:rFonts w:eastAsiaTheme="minorEastAsia"/>
        </w:rPr>
      </w:pPr>
      <w:r>
        <w:t xml:space="preserve">In many cases the interval is very large </w:t>
      </w:r>
      <m:oMath>
        <m:sSub>
          <m:sSubPr>
            <m:ctrlPr>
              <w:rPr>
                <w:rFonts w:ascii="Cambria Math" w:hAnsi="Cambria Math"/>
                <w:i/>
              </w:rPr>
            </m:ctrlPr>
          </m:sSubPr>
          <m:e>
            <m:r>
              <w:rPr>
                <w:rFonts w:ascii="Cambria Math" w:hAnsi="Cambria Math"/>
              </w:rPr>
              <m:t>I</m:t>
            </m:r>
          </m:e>
          <m:sub>
            <m:r>
              <w:rPr>
                <w:rFonts w:ascii="Cambria Math" w:hAnsi="Cambria Math"/>
              </w:rPr>
              <m:t>max</m:t>
            </m:r>
          </m:sub>
        </m:sSub>
        <m:r>
          <w:rPr>
            <w:rFonts w:ascii="Cambria Math" w:hAnsi="Cambria Math"/>
          </w:rPr>
          <m:t>&gt;10*</m:t>
        </m:r>
        <m:sSub>
          <m:sSubPr>
            <m:ctrlPr>
              <w:rPr>
                <w:rFonts w:ascii="Cambria Math" w:hAnsi="Cambria Math"/>
                <w:i/>
              </w:rPr>
            </m:ctrlPr>
          </m:sSubPr>
          <m:e>
            <m:r>
              <w:rPr>
                <w:rFonts w:ascii="Cambria Math" w:hAnsi="Cambria Math"/>
              </w:rPr>
              <m:t>I</m:t>
            </m:r>
          </m:e>
          <m:sub>
            <m:r>
              <w:rPr>
                <w:rFonts w:ascii="Cambria Math" w:hAnsi="Cambria Math"/>
              </w:rPr>
              <m:t>min</m:t>
            </m:r>
          </m:sub>
        </m:sSub>
      </m:oMath>
      <w:r>
        <w:rPr>
          <w:rFonts w:eastAsiaTheme="minorEastAsia"/>
        </w:rPr>
        <w:t xml:space="preserve">. To reduce the expense for a light it is recommended to link the intended luminous intensity during design procedure of a light to the minimum value </w:t>
      </w: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min</m:t>
            </m:r>
          </m:sub>
        </m:sSub>
      </m:oMath>
      <w:r>
        <w:rPr>
          <w:rFonts w:eastAsiaTheme="minorEastAsia"/>
        </w:rPr>
        <w:t>. However</w:t>
      </w:r>
      <w:r w:rsidR="00AA7FD1">
        <w:rPr>
          <w:rFonts w:eastAsiaTheme="minorEastAsia"/>
        </w:rPr>
        <w:t>,</w:t>
      </w:r>
      <w:r>
        <w:rPr>
          <w:rFonts w:eastAsiaTheme="minorEastAsia"/>
        </w:rPr>
        <w:t xml:space="preserve"> </w:t>
      </w:r>
      <w:r w:rsidR="008A1F6A">
        <w:rPr>
          <w:rFonts w:eastAsiaTheme="minorEastAsia"/>
        </w:rPr>
        <w:t>due to equipment tolerances a factor may</w:t>
      </w:r>
      <w:r>
        <w:rPr>
          <w:rFonts w:eastAsiaTheme="minorEastAsia"/>
        </w:rPr>
        <w:t xml:space="preserve"> be </w:t>
      </w:r>
      <w:r w:rsidR="008A1F6A">
        <w:rPr>
          <w:rFonts w:eastAsiaTheme="minorEastAsia"/>
        </w:rPr>
        <w:t>added</w:t>
      </w:r>
      <w:r>
        <w:rPr>
          <w:rFonts w:eastAsiaTheme="minorEastAsia"/>
        </w:rPr>
        <w:t xml:space="preserve"> </w:t>
      </w:r>
      <w:r w:rsidR="008A1F6A">
        <w:rPr>
          <w:rFonts w:eastAsiaTheme="minorEastAsia"/>
        </w:rPr>
        <w:t>to the</w:t>
      </w:r>
      <w:r>
        <w:rPr>
          <w:rFonts w:eastAsiaTheme="minorEastAsia"/>
        </w:rPr>
        <w:t xml:space="preserve"> minimum intensity </w:t>
      </w: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min</m:t>
            </m:r>
          </m:sub>
        </m:sSub>
      </m:oMath>
      <w:r w:rsidR="00821D17">
        <w:rPr>
          <w:rFonts w:eastAsiaTheme="minorEastAsia"/>
        </w:rPr>
        <w:t xml:space="preserve">. It is </w:t>
      </w:r>
      <w:r w:rsidR="00F21D2F">
        <w:rPr>
          <w:rFonts w:eastAsiaTheme="minorEastAsia"/>
        </w:rPr>
        <w:t>suggested that</w:t>
      </w:r>
      <w:r w:rsidR="00821D17">
        <w:rPr>
          <w:rFonts w:eastAsiaTheme="minorEastAsia"/>
        </w:rPr>
        <w:t xml:space="preserve"> th</w:t>
      </w:r>
      <w:r w:rsidR="00E62808">
        <w:rPr>
          <w:rFonts w:eastAsiaTheme="minorEastAsia"/>
        </w:rPr>
        <w:t>is</w:t>
      </w:r>
      <w:r w:rsidR="006A509C">
        <w:rPr>
          <w:rFonts w:eastAsiaTheme="minorEastAsia"/>
        </w:rPr>
        <w:t xml:space="preserve"> factor </w:t>
      </w:r>
      <w:r w:rsidR="00F21D2F">
        <w:rPr>
          <w:rFonts w:eastAsiaTheme="minorEastAsia"/>
        </w:rPr>
        <w:t>is</w:t>
      </w:r>
      <w:r w:rsidR="006A509C">
        <w:rPr>
          <w:rFonts w:eastAsiaTheme="minorEastAsia"/>
        </w:rPr>
        <w:t xml:space="preserve"> 1.</w:t>
      </w:r>
      <w:r w:rsidR="00FF16AD">
        <w:rPr>
          <w:rFonts w:eastAsiaTheme="minorEastAsia"/>
        </w:rPr>
        <w:t>2</w:t>
      </w:r>
      <w:r w:rsidR="00821D17">
        <w:rPr>
          <w:rFonts w:eastAsiaTheme="minorEastAsia"/>
        </w:rPr>
        <w:t>x.</w:t>
      </w:r>
    </w:p>
    <w:p w14:paraId="54696846" w14:textId="45D6B580" w:rsidR="00821D17" w:rsidRDefault="00821D17" w:rsidP="00821D17">
      <w:pPr>
        <w:pStyle w:val="Caption"/>
      </w:pPr>
      <w:bookmarkStart w:id="25" w:name="_Toc491770925"/>
      <w:r>
        <w:t xml:space="preserve">Equation </w:t>
      </w:r>
      <w:r>
        <w:fldChar w:fldCharType="begin"/>
      </w:r>
      <w:r>
        <w:instrText xml:space="preserve"> SEQ Equation \* ARABIC </w:instrText>
      </w:r>
      <w:r>
        <w:fldChar w:fldCharType="separate"/>
      </w:r>
      <w:r w:rsidR="00AF0B35">
        <w:rPr>
          <w:noProof/>
        </w:rPr>
        <w:t>5</w:t>
      </w:r>
      <w:r>
        <w:fldChar w:fldCharType="end"/>
      </w:r>
      <w:r>
        <w:t xml:space="preserve"> Design luminous intensity</w:t>
      </w:r>
      <w:bookmarkEnd w:id="25"/>
    </w:p>
    <w:p w14:paraId="05A03A8F" w14:textId="77777777" w:rsidR="00821D17" w:rsidRPr="00821D17" w:rsidRDefault="00821D17" w:rsidP="00821D17"/>
    <w:p w14:paraId="4185D204" w14:textId="5795D5FD" w:rsidR="00821D17" w:rsidRPr="00821D17" w:rsidRDefault="004229D9" w:rsidP="00821D17">
      <w:pPr>
        <w:pStyle w:val="BodyText"/>
      </w:pPr>
      <m:oMathPara>
        <m:oMathParaPr>
          <m:jc m:val="center"/>
        </m:oMathParaPr>
        <m:oMath>
          <m:sSub>
            <m:sSubPr>
              <m:ctrlPr>
                <w:rPr>
                  <w:rFonts w:ascii="Cambria Math" w:hAnsi="Cambria Math"/>
                  <w:sz w:val="18"/>
                </w:rPr>
              </m:ctrlPr>
            </m:sSubPr>
            <m:e>
              <m:r>
                <w:rPr>
                  <w:rFonts w:ascii="Cambria Math" w:hAnsi="Cambria Math"/>
                </w:rPr>
                <m:t>I</m:t>
              </m:r>
            </m:e>
            <m:sub>
              <m:r>
                <w:rPr>
                  <w:rFonts w:ascii="Cambria Math" w:hAnsi="Cambria Math"/>
                </w:rPr>
                <m:t>dsg</m:t>
              </m:r>
            </m:sub>
          </m:sSub>
          <m:r>
            <m:rPr>
              <m:sty m:val="p"/>
            </m:rPr>
            <w:rPr>
              <w:rFonts w:ascii="Cambria Math" w:hAnsi="Cambria Math"/>
            </w:rPr>
            <m:t>=1.2*</m:t>
          </m:r>
          <m:sSub>
            <m:sSubPr>
              <m:ctrlPr>
                <w:rPr>
                  <w:rFonts w:ascii="Cambria Math" w:hAnsi="Cambria Math"/>
                  <w:sz w:val="18"/>
                </w:rPr>
              </m:ctrlPr>
            </m:sSubPr>
            <m:e>
              <m:r>
                <w:rPr>
                  <w:rFonts w:ascii="Cambria Math" w:hAnsi="Cambria Math"/>
                </w:rPr>
                <m:t>I</m:t>
              </m:r>
            </m:e>
            <m:sub>
              <m:r>
                <w:rPr>
                  <w:rFonts w:ascii="Cambria Math" w:hAnsi="Cambria Math"/>
                </w:rPr>
                <m:t>min</m:t>
              </m:r>
            </m:sub>
          </m:sSub>
        </m:oMath>
      </m:oMathPara>
    </w:p>
    <w:p w14:paraId="7B7CFC11" w14:textId="4BD14FD9" w:rsidR="006477EB" w:rsidRDefault="00821D17" w:rsidP="00B478D9">
      <w:pPr>
        <w:pStyle w:val="BodyText"/>
      </w:pPr>
      <w:r>
        <w:t xml:space="preserve">In a few cases the calculated minimum </w:t>
      </w:r>
      <w:r w:rsidR="00E62808">
        <w:t>may become</w:t>
      </w:r>
      <w:r>
        <w:t xml:space="preserve"> larger </w:t>
      </w:r>
      <w:r w:rsidR="00E62808">
        <w:t xml:space="preserve">than </w:t>
      </w:r>
      <w:r>
        <w:t xml:space="preserve">the maximum </w:t>
      </w:r>
      <m:oMath>
        <m:sSub>
          <m:sSubPr>
            <m:ctrlPr>
              <w:rPr>
                <w:rFonts w:ascii="Cambria Math" w:hAnsi="Cambria Math"/>
                <w:i/>
              </w:rPr>
            </m:ctrlPr>
          </m:sSubPr>
          <m:e>
            <m:r>
              <w:rPr>
                <w:rFonts w:ascii="Cambria Math" w:hAnsi="Cambria Math"/>
              </w:rPr>
              <m:t>I</m:t>
            </m:r>
          </m:e>
          <m:sub>
            <m:r>
              <w:rPr>
                <w:rFonts w:ascii="Cambria Math" w:hAnsi="Cambria Math"/>
              </w:rPr>
              <m:t>min</m:t>
            </m:r>
          </m:sub>
        </m:sSub>
        <m:r>
          <w:rPr>
            <w:rFonts w:ascii="Cambria Math" w:hAnsi="Cambria Math"/>
          </w:rPr>
          <m:t>&gt;</m:t>
        </m:r>
        <m:sSub>
          <m:sSubPr>
            <m:ctrlPr>
              <w:rPr>
                <w:rFonts w:ascii="Cambria Math" w:hAnsi="Cambria Math"/>
                <w:i/>
              </w:rPr>
            </m:ctrlPr>
          </m:sSubPr>
          <m:e>
            <m:r>
              <w:rPr>
                <w:rFonts w:ascii="Cambria Math" w:hAnsi="Cambria Math"/>
              </w:rPr>
              <m:t>I</m:t>
            </m:r>
          </m:e>
          <m:sub>
            <m:r>
              <w:rPr>
                <w:rFonts w:ascii="Cambria Math" w:hAnsi="Cambria Math"/>
              </w:rPr>
              <m:t>max</m:t>
            </m:r>
          </m:sub>
        </m:sSub>
      </m:oMath>
      <w:r>
        <w:t xml:space="preserve">. </w:t>
      </w:r>
      <w:r w:rsidR="00B0269F">
        <w:t>In th</w:t>
      </w:r>
      <w:r w:rsidR="00B81151">
        <w:t>at</w:t>
      </w:r>
      <w:r w:rsidR="00B0269F">
        <w:t xml:space="preserve"> case it has to be decided whether glare at a near position of the observer is accepted or the intensity </w:t>
      </w:r>
      <w:r w:rsidR="00B62436">
        <w:t>may be reduced.</w:t>
      </w:r>
    </w:p>
    <w:p w14:paraId="4E879906" w14:textId="7DE2F8E9" w:rsidR="00E62808" w:rsidRDefault="0042358C" w:rsidP="0042358C">
      <w:pPr>
        <w:pStyle w:val="Heading1"/>
      </w:pPr>
      <w:bookmarkStart w:id="26" w:name="_Ref459894615"/>
      <w:bookmarkStart w:id="27" w:name="_Toc491867385"/>
      <w:r>
        <w:t>Key values</w:t>
      </w:r>
      <w:bookmarkEnd w:id="26"/>
      <w:bookmarkEnd w:id="27"/>
    </w:p>
    <w:p w14:paraId="5B18C3BF" w14:textId="77777777" w:rsidR="0042358C" w:rsidRDefault="0042358C" w:rsidP="0042358C">
      <w:pPr>
        <w:pStyle w:val="Heading1separatationline"/>
      </w:pPr>
    </w:p>
    <w:p w14:paraId="601A595E" w14:textId="57BE96AF" w:rsidR="0042358C" w:rsidRDefault="0042358C" w:rsidP="0042358C">
      <w:pPr>
        <w:pStyle w:val="BodyText"/>
      </w:pPr>
      <w:r>
        <w:t xml:space="preserve">Beside the maximum and minimum distance the light will be used as an Aid to Navigation, the intensity calculations </w:t>
      </w:r>
      <w:r w:rsidR="000B614D">
        <w:t>requires input values for maximum and minimum illuminance and meteorological visibility.</w:t>
      </w:r>
    </w:p>
    <w:p w14:paraId="45A7941C" w14:textId="39D81216" w:rsidR="000B614D" w:rsidRDefault="000B614D" w:rsidP="00F71623">
      <w:pPr>
        <w:pStyle w:val="Heading2"/>
      </w:pPr>
      <w:bookmarkStart w:id="28" w:name="_Toc491867386"/>
      <w:r>
        <w:t>Minimum illuminance at the observer’s eye</w:t>
      </w:r>
      <w:bookmarkEnd w:id="28"/>
    </w:p>
    <w:p w14:paraId="7CA3FAC3" w14:textId="77777777" w:rsidR="000B614D" w:rsidRPr="000B614D" w:rsidRDefault="000B614D" w:rsidP="000B614D">
      <w:pPr>
        <w:pStyle w:val="Heading2separationline"/>
      </w:pPr>
    </w:p>
    <w:p w14:paraId="4FB865F2" w14:textId="4A6CED53" w:rsidR="00926275" w:rsidRDefault="00926275" w:rsidP="00926275">
      <w:pPr>
        <w:pStyle w:val="BodyText"/>
      </w:pPr>
      <w:r>
        <w:t>For many years marine signal lights were designed for situations without any additional disturbing lights. The situation has changed and additional lights, interfering with the signal light, have to be considered. The influence of additional lights can be divided in two different aspects.</w:t>
      </w:r>
    </w:p>
    <w:p w14:paraId="4ED09F14" w14:textId="60F37748" w:rsidR="00926275" w:rsidRDefault="000061DA" w:rsidP="00926275">
      <w:pPr>
        <w:pStyle w:val="Bullet1"/>
      </w:pPr>
      <w:r>
        <w:t xml:space="preserve">background illumination : </w:t>
      </w:r>
      <w:r w:rsidR="00926275">
        <w:t>smooth halo of li</w:t>
      </w:r>
      <w:r>
        <w:t>ght produced by scattered light</w:t>
      </w:r>
    </w:p>
    <w:p w14:paraId="34739C55" w14:textId="36A63C5D" w:rsidR="00926275" w:rsidRDefault="00926275" w:rsidP="00926275">
      <w:pPr>
        <w:pStyle w:val="Bullet1"/>
      </w:pPr>
      <w:r>
        <w:t>rival lights</w:t>
      </w:r>
      <w:r w:rsidR="000061DA">
        <w:t> :</w:t>
      </w:r>
      <w:r>
        <w:t xml:space="preserve"> appearing as point lights, d</w:t>
      </w:r>
      <w:r w:rsidR="000061DA">
        <w:t>irectly emitted to the observer</w:t>
      </w:r>
    </w:p>
    <w:p w14:paraId="2FE9BB40" w14:textId="7094A4D4" w:rsidR="007A6718" w:rsidRDefault="007A6718" w:rsidP="007A6718">
      <w:pPr>
        <w:pStyle w:val="Bullet1"/>
        <w:numPr>
          <w:ilvl w:val="0"/>
          <w:numId w:val="0"/>
        </w:numPr>
        <w:ind w:left="425" w:hanging="425"/>
      </w:pPr>
      <w:r>
        <w:rPr>
          <w:noProof/>
          <w:lang w:val="en-IE" w:eastAsia="en-IE"/>
        </w:rPr>
        <mc:AlternateContent>
          <mc:Choice Requires="wpg">
            <w:drawing>
              <wp:inline distT="0" distB="0" distL="0" distR="0" wp14:anchorId="706A535B" wp14:editId="1E34BC66">
                <wp:extent cx="5616000" cy="2239200"/>
                <wp:effectExtent l="0" t="0" r="22860" b="27940"/>
                <wp:docPr id="53" name="Gruppieren 53"/>
                <wp:cNvGraphicFramePr/>
                <a:graphic xmlns:a="http://schemas.openxmlformats.org/drawingml/2006/main">
                  <a:graphicData uri="http://schemas.microsoft.com/office/word/2010/wordprocessingGroup">
                    <wpg:wgp>
                      <wpg:cNvGrpSpPr/>
                      <wpg:grpSpPr>
                        <a:xfrm>
                          <a:off x="0" y="0"/>
                          <a:ext cx="5616000" cy="2239200"/>
                          <a:chOff x="0" y="0"/>
                          <a:chExt cx="5614153" cy="2239507"/>
                        </a:xfrm>
                      </wpg:grpSpPr>
                      <pic:pic xmlns:pic="http://schemas.openxmlformats.org/drawingml/2006/picture">
                        <pic:nvPicPr>
                          <pic:cNvPr id="4" name="Grafik 4"/>
                          <pic:cNvPicPr>
                            <a:picLocks noChangeAspect="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709574" y="321869"/>
                            <a:ext cx="4184294" cy="1828800"/>
                          </a:xfrm>
                          <a:prstGeom prst="rect">
                            <a:avLst/>
                          </a:prstGeom>
                          <a:noFill/>
                          <a:ln>
                            <a:noFill/>
                          </a:ln>
                        </pic:spPr>
                      </pic:pic>
                      <wps:wsp>
                        <wps:cNvPr id="7" name="Gerade Verbindung mit Pfeil 7"/>
                        <wps:cNvCnPr/>
                        <wps:spPr>
                          <a:xfrm>
                            <a:off x="2040940" y="124358"/>
                            <a:ext cx="685916" cy="65233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8" name="Ellipse 8"/>
                        <wps:cNvSpPr/>
                        <wps:spPr>
                          <a:xfrm>
                            <a:off x="2289657" y="746150"/>
                            <a:ext cx="1261959" cy="614536"/>
                          </a:xfrm>
                          <a:prstGeom prst="ellipse">
                            <a:avLst/>
                          </a:prstGeom>
                          <a:noFill/>
                          <a:ln w="6350">
                            <a:solidFill>
                              <a:schemeClr val="bg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Gerade Verbindung mit Pfeil 10"/>
                        <wps:cNvCnPr/>
                        <wps:spPr>
                          <a:xfrm flipH="1" flipV="1">
                            <a:off x="4433011" y="1038758"/>
                            <a:ext cx="709732" cy="833674"/>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2" name="Gerade Verbindung mit Pfeil 12"/>
                        <wps:cNvCnPr/>
                        <wps:spPr>
                          <a:xfrm flipH="1" flipV="1">
                            <a:off x="4396435" y="1397203"/>
                            <a:ext cx="743076" cy="471622"/>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5" name="Textfeld 15"/>
                        <wps:cNvSpPr txBox="1"/>
                        <wps:spPr>
                          <a:xfrm>
                            <a:off x="848563" y="0"/>
                            <a:ext cx="1321024" cy="2477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7FDCBB0" w14:textId="77777777" w:rsidR="001836E2" w:rsidRPr="00804518" w:rsidRDefault="001836E2" w:rsidP="00926275">
                              <w:pPr>
                                <w:rPr>
                                  <w:lang w:val="de-DE"/>
                                </w:rPr>
                              </w:pPr>
                              <w:r>
                                <w:rPr>
                                  <w:lang w:val="de-DE"/>
                                </w:rPr>
                                <w:t>background illumination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7" name="Textfeld 17"/>
                        <wps:cNvSpPr txBox="1"/>
                        <wps:spPr>
                          <a:xfrm>
                            <a:off x="5142585" y="1872691"/>
                            <a:ext cx="471568" cy="36681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58DB5C2" w14:textId="77777777" w:rsidR="001836E2" w:rsidRDefault="001836E2" w:rsidP="00926275">
                              <w:pPr>
                                <w:rPr>
                                  <w:lang w:val="de-DE"/>
                                </w:rPr>
                              </w:pPr>
                              <w:r>
                                <w:rPr>
                                  <w:lang w:val="de-DE"/>
                                </w:rPr>
                                <w:t>rival</w:t>
                              </w:r>
                            </w:p>
                            <w:p w14:paraId="6882A6DF" w14:textId="77777777" w:rsidR="001836E2" w:rsidRPr="008B055C" w:rsidRDefault="001836E2" w:rsidP="00926275">
                              <w:pPr>
                                <w:rPr>
                                  <w:lang w:val="de-DE"/>
                                </w:rPr>
                              </w:pPr>
                              <w:r>
                                <w:rPr>
                                  <w:lang w:val="de-DE"/>
                                </w:rPr>
                                <w:t>lights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Gerade Verbindung mit Pfeil 18"/>
                        <wps:cNvCnPr/>
                        <wps:spPr>
                          <a:xfrm flipH="1">
                            <a:off x="3811219" y="248717"/>
                            <a:ext cx="204506" cy="1009936"/>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9" name="Ellipse 19"/>
                        <wps:cNvSpPr/>
                        <wps:spPr>
                          <a:xfrm>
                            <a:off x="3650284" y="1258214"/>
                            <a:ext cx="280718" cy="189919"/>
                          </a:xfrm>
                          <a:prstGeom prst="ellipse">
                            <a:avLst/>
                          </a:prstGeom>
                          <a:noFill/>
                          <a:ln w="6350" cap="flat" cmpd="sng" algn="ctr">
                            <a:solidFill>
                              <a:schemeClr val="bg1"/>
                            </a:solidFill>
                            <a:prstDash val="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Textfeld 20"/>
                        <wps:cNvSpPr txBox="1"/>
                        <wps:spPr>
                          <a:xfrm>
                            <a:off x="4016044" y="0"/>
                            <a:ext cx="722753" cy="2477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72ADBE0" w14:textId="77777777" w:rsidR="001836E2" w:rsidRPr="00804518" w:rsidRDefault="001836E2" w:rsidP="00926275">
                              <w:pPr>
                                <w:rPr>
                                  <w:lang w:val="de-DE"/>
                                </w:rPr>
                              </w:pPr>
                              <w:r>
                                <w:rPr>
                                  <w:lang w:val="de-DE"/>
                                </w:rPr>
                                <w:t>leading line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2" name="Ellipse 22"/>
                        <wps:cNvSpPr/>
                        <wps:spPr>
                          <a:xfrm>
                            <a:off x="1031443" y="1441094"/>
                            <a:ext cx="1261959" cy="524024"/>
                          </a:xfrm>
                          <a:prstGeom prst="ellipse">
                            <a:avLst/>
                          </a:prstGeom>
                          <a:noFill/>
                          <a:ln w="6350">
                            <a:solidFill>
                              <a:schemeClr val="bg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Gerade Verbindung mit Pfeil 23"/>
                        <wps:cNvCnPr/>
                        <wps:spPr>
                          <a:xfrm>
                            <a:off x="475488" y="1616659"/>
                            <a:ext cx="552544" cy="52403"/>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24" name="Textfeld 24"/>
                        <wps:cNvSpPr txBox="1"/>
                        <wps:spPr>
                          <a:xfrm>
                            <a:off x="0" y="1477670"/>
                            <a:ext cx="476331" cy="26677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759EAF7" w14:textId="77777777" w:rsidR="001836E2" w:rsidRPr="008B055C" w:rsidRDefault="001836E2" w:rsidP="00926275">
                              <w:pPr>
                                <w:rPr>
                                  <w:lang w:val="de-DE"/>
                                </w:rPr>
                              </w:pPr>
                              <w:r>
                                <w:rPr>
                                  <w:lang w:val="de-DE"/>
                                </w:rPr>
                                <w:t>buoys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706A535B" id="Gruppieren 53" o:spid="_x0000_s1027" style="width:442.2pt;height:176.3pt;mso-position-horizontal-relative:char;mso-position-vertical-relative:line" coordsize="56141,22395"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 o:spid="_x0000_s1028" type="#_x0000_t75" style="position:absolute;left:7095;top:3218;width:41843;height:182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">
                  <v:imagedata r:id="rId19" o:title=""/>
                </v:shape>
                <v:shapetype id="_x0000_t32" coordsize="21600,21600" o:spt="32" o:oned="t" path="m,l21600,21600e" filled="f">
                  <v:path arrowok="t" fillok="f" o:connecttype="none"/>
                  <o:lock v:ext="edit" shapetype="t"/>
                </v:shapetype>
                <v:shape id="Gerade Verbindung mit Pfeil 7" o:spid="_x0000_s1029" type="#_x0000_t32" style="position:absolute;left:20409;top:1243;width:6859;height:65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" strokecolor="black [3213]">
                  <v:stroke endarrow="open"/>
                </v:shape>
                <v:oval id="Ellipse 8" o:spid="_x0000_s1030" style="position:absolute;left:22896;top:7461;width:12620;height:6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" filled="f" strokecolor="white [3212]" strokeweight=".5pt">
                  <v:stroke dashstyle="dash"/>
                </v:oval>
                <v:shape id="Gerade Verbindung mit Pfeil 10" o:spid="_x0000_s1031" type="#_x0000_t32" style="position:absolute;left:44330;top:10387;width:7097;height:833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" strokecolor="red">
                  <v:stroke endarrow="open"/>
                </v:shape>
                <v:shape id="Gerade Verbindung mit Pfeil 12" o:spid="_x0000_s1032" type="#_x0000_t32" style="position:absolute;left:43964;top:13972;width:7431;height:47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" strokecolor="red">
                  <v:stroke endarrow="open"/>
                </v:shape>
                <v:shape id="Textfeld 15" o:spid="_x0000_s1033" type="#_x0000_t202" style="position:absolute;left:8485;width:13210;height:24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" fillcolor="white [3201]" strokeweight=".5pt">
                  <v:textbox>
                    <w:txbxContent>
                      <w:p w14:paraId="67FDCBB0" w14:textId="77777777" w:rsidR="001836E2" w:rsidRPr="00804518" w:rsidRDefault="001836E2" w:rsidP="00926275">
                        <w:pPr>
                          <w:rPr>
                            <w:lang w:val="de-DE"/>
                          </w:rPr>
                        </w:pPr>
                        <w:r>
                          <w:rPr>
                            <w:lang w:val="de-DE"/>
                          </w:rPr>
                          <w:t>background illumination</w:t>
                        </w:r>
                      </w:p>
                    </w:txbxContent>
                  </v:textbox>
                </v:shape>
                <v:shape id="Textfeld 17" o:spid="_x0000_s1034" type="#_x0000_t202" style="position:absolute;left:51425;top:18726;width:4716;height:36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" fillcolor="white [3201]" strokeweight=".5pt">
                  <v:textbox>
                    <w:txbxContent>
                      <w:p w14:paraId="458DB5C2" w14:textId="77777777" w:rsidR="001836E2" w:rsidRDefault="001836E2" w:rsidP="00926275">
                        <w:pPr>
                          <w:rPr>
                            <w:lang w:val="de-DE"/>
                          </w:rPr>
                        </w:pPr>
                        <w:r>
                          <w:rPr>
                            <w:lang w:val="de-DE"/>
                          </w:rPr>
                          <w:t>rival</w:t>
                        </w:r>
                      </w:p>
                      <w:p w14:paraId="6882A6DF" w14:textId="77777777" w:rsidR="001836E2" w:rsidRPr="008B055C" w:rsidRDefault="001836E2" w:rsidP="00926275">
                        <w:pPr>
                          <w:rPr>
                            <w:lang w:val="de-DE"/>
                          </w:rPr>
                        </w:pPr>
                        <w:r>
                          <w:rPr>
                            <w:lang w:val="de-DE"/>
                          </w:rPr>
                          <w:t>lights</w:t>
                        </w:r>
                      </w:p>
                    </w:txbxContent>
                  </v:textbox>
                </v:shape>
                <v:shape id="Gerade Verbindung mit Pfeil 18" o:spid="_x0000_s1035" type="#_x0000_t32" style="position:absolute;left:38112;top:2487;width:2045;height:1009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" strokecolor="black [3213]">
                  <v:stroke endarrow="open"/>
                </v:shape>
                <v:oval id="Ellipse 19" o:spid="_x0000_s1036" style="position:absolute;left:36502;top:12582;width:2808;height:18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" filled="f" strokecolor="white [3212]" strokeweight=".5pt">
                  <v:stroke dashstyle="dash"/>
                </v:oval>
                <v:shape id="Textfeld 20" o:spid="_x0000_s1037" type="#_x0000_t202" style="position:absolute;left:40160;width:7227;height:24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" fillcolor="white [3201]" strokeweight=".5pt">
                  <v:textbox>
                    <w:txbxContent>
                      <w:p w14:paraId="372ADBE0" w14:textId="77777777" w:rsidR="001836E2" w:rsidRPr="00804518" w:rsidRDefault="001836E2" w:rsidP="00926275">
                        <w:pPr>
                          <w:rPr>
                            <w:lang w:val="de-DE"/>
                          </w:rPr>
                        </w:pPr>
                        <w:r>
                          <w:rPr>
                            <w:lang w:val="de-DE"/>
                          </w:rPr>
                          <w:t>leading line</w:t>
                        </w:r>
                      </w:p>
                    </w:txbxContent>
                  </v:textbox>
                </v:shape>
                <v:oval id="Ellipse 22" o:spid="_x0000_s1038" style="position:absolute;left:10314;top:14410;width:12620;height:5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" filled="f" strokecolor="white [3212]" strokeweight=".5pt">
                  <v:stroke dashstyle="dash"/>
                </v:oval>
                <v:shape id="Gerade Verbindung mit Pfeil 23" o:spid="_x0000_s1039" type="#_x0000_t32" style="position:absolute;left:4754;top:16166;width:5526;height:5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" strokecolor="red">
                  <v:stroke endarrow="open"/>
                </v:shape>
                <v:shape id="Textfeld 24" o:spid="_x0000_s1040" type="#_x0000_t202" style="position:absolute;top:14776;width:4763;height:2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" fillcolor="white [3201]" strokeweight=".5pt">
                  <v:textbox>
                    <w:txbxContent>
                      <w:p w14:paraId="3759EAF7" w14:textId="77777777" w:rsidR="001836E2" w:rsidRPr="008B055C" w:rsidRDefault="001836E2" w:rsidP="00926275">
                        <w:pPr>
                          <w:rPr>
                            <w:lang w:val="de-DE"/>
                          </w:rPr>
                        </w:pPr>
                        <w:r>
                          <w:rPr>
                            <w:lang w:val="de-DE"/>
                          </w:rPr>
                          <w:t>buoys</w:t>
                        </w:r>
                      </w:p>
                    </w:txbxContent>
                  </v:textbox>
                </v:shape>
                <w10:anchorlock/>
              </v:group>
            </w:pict>
          </mc:Fallback>
        </mc:AlternateContent>
      </w:r>
    </w:p>
    <w:p w14:paraId="28D24ABF" w14:textId="77777777" w:rsidR="00926275" w:rsidRDefault="00926275" w:rsidP="00926275">
      <w:pPr>
        <w:pStyle w:val="Caption"/>
      </w:pPr>
      <w:bookmarkStart w:id="29" w:name="_Toc491867295"/>
      <w:r>
        <w:t xml:space="preserve">Figure </w:t>
      </w:r>
      <w:r>
        <w:fldChar w:fldCharType="begin"/>
      </w:r>
      <w:r>
        <w:instrText xml:space="preserve"> SEQ Figure \* ARABIC </w:instrText>
      </w:r>
      <w:r>
        <w:fldChar w:fldCharType="separate"/>
      </w:r>
      <w:r w:rsidR="00AF0B35">
        <w:rPr>
          <w:noProof/>
        </w:rPr>
        <w:t>3</w:t>
      </w:r>
      <w:r>
        <w:fldChar w:fldCharType="end"/>
      </w:r>
      <w:r>
        <w:t xml:space="preserve"> Marine signal lights, background illumination and rival lights</w:t>
      </w:r>
      <w:bookmarkEnd w:id="29"/>
    </w:p>
    <w:p w14:paraId="268A50BD" w14:textId="77777777" w:rsidR="00926275" w:rsidRDefault="00926275" w:rsidP="00926275"/>
    <w:p w14:paraId="234823DA" w14:textId="77777777" w:rsidR="00926275" w:rsidRDefault="00926275" w:rsidP="00926275">
      <w:pPr>
        <w:pStyle w:val="BodyText"/>
      </w:pPr>
      <w:r>
        <w:t>The influence of background illumination is covered by adjusting the minimum illuminance at the eye of the observer.</w:t>
      </w:r>
    </w:p>
    <w:p w14:paraId="5AFD2AC6" w14:textId="4CC013EB" w:rsidR="000153B8" w:rsidRDefault="00926275" w:rsidP="00926275">
      <w:pPr>
        <w:pStyle w:val="BodyText"/>
      </w:pPr>
      <w:r>
        <w:t xml:space="preserve">Rival lights are treated in this document at a later step (See Chapter </w:t>
      </w:r>
      <w:r>
        <w:fldChar w:fldCharType="begin"/>
      </w:r>
      <w:r>
        <w:instrText xml:space="preserve"> REF _Ref459800859 \r \h </w:instrText>
      </w:r>
      <w:r w:rsidR="003E6E7F">
        <w:instrText xml:space="preserve"> \* MERGEFORMAT </w:instrText>
      </w:r>
      <w:r>
        <w:fldChar w:fldCharType="separate"/>
      </w:r>
      <w:r w:rsidR="00AF0B35">
        <w:t>4</w:t>
      </w:r>
      <w:r>
        <w:fldChar w:fldCharType="end"/>
      </w:r>
      <w:r>
        <w:t>).</w:t>
      </w:r>
    </w:p>
    <w:p w14:paraId="18EC1564" w14:textId="5B8F5F16" w:rsidR="00D063D7" w:rsidRPr="003E6E7F" w:rsidRDefault="00046BA1" w:rsidP="003E6E7F">
      <w:pPr>
        <w:pStyle w:val="BodyText"/>
      </w:pPr>
      <w:r>
        <w:t>The minimum illuminance at the eye of the observer depends on the background illumination found at the position of the l</w:t>
      </w:r>
      <w:r w:rsidR="00947EE5">
        <w:t xml:space="preserve">ight. Traditionally the values </w:t>
      </w:r>
      <w:r>
        <w:t xml:space="preserve">in </w:t>
      </w:r>
      <w:r w:rsidR="000153B8">
        <w:fldChar w:fldCharType="begin"/>
      </w:r>
      <w:r w:rsidR="000153B8">
        <w:instrText xml:space="preserve"> REF _Ref476211290 \h </w:instrText>
      </w:r>
      <w:r w:rsidR="000153B8">
        <w:fldChar w:fldCharType="separate"/>
      </w:r>
      <w:r w:rsidR="00AF0B35">
        <w:t xml:space="preserve">Table </w:t>
      </w:r>
      <w:r w:rsidR="00AF0B35">
        <w:rPr>
          <w:noProof/>
        </w:rPr>
        <w:t>1</w:t>
      </w:r>
      <w:r w:rsidR="000153B8">
        <w:fldChar w:fldCharType="end"/>
      </w:r>
      <w:r>
        <w:t xml:space="preserve"> are used to </w:t>
      </w:r>
      <w:bookmarkStart w:id="30" w:name="_Ref459625407"/>
      <w:r w:rsidR="00D063D7">
        <w:t xml:space="preserve">define the minimum </w:t>
      </w:r>
      <w:r w:rsidR="00D063D7" w:rsidRPr="000153B8">
        <w:rPr>
          <w:highlight w:val="yellow"/>
        </w:rPr>
        <w:t>illuminance</w:t>
      </w:r>
      <w:r w:rsidR="007F543C" w:rsidRPr="000153B8">
        <w:rPr>
          <w:highlight w:val="yellow"/>
        </w:rPr>
        <w:t xml:space="preserve"> </w:t>
      </w:r>
      <w:r w:rsidR="007F543C" w:rsidRPr="000153B8">
        <w:rPr>
          <w:highlight w:val="yellow"/>
        </w:rPr>
        <w:fldChar w:fldCharType="begin"/>
      </w:r>
      <w:r w:rsidR="007F543C" w:rsidRPr="000153B8">
        <w:rPr>
          <w:highlight w:val="yellow"/>
        </w:rPr>
        <w:instrText xml:space="preserve"> REF _Ref491770843 \r \h </w:instrText>
      </w:r>
      <w:r w:rsidR="000153B8">
        <w:rPr>
          <w:highlight w:val="yellow"/>
        </w:rPr>
        <w:instrText xml:space="preserve"> \* MERGEFORMAT </w:instrText>
      </w:r>
      <w:r w:rsidR="007F543C" w:rsidRPr="000153B8">
        <w:rPr>
          <w:highlight w:val="yellow"/>
        </w:rPr>
      </w:r>
      <w:r w:rsidR="007F543C" w:rsidRPr="000153B8">
        <w:rPr>
          <w:highlight w:val="yellow"/>
        </w:rPr>
        <w:fldChar w:fldCharType="separate"/>
      </w:r>
      <w:r w:rsidR="00AF0B35">
        <w:rPr>
          <w:highlight w:val="yellow"/>
        </w:rPr>
        <w:t>[2]</w:t>
      </w:r>
      <w:r w:rsidR="007F543C" w:rsidRPr="000153B8">
        <w:rPr>
          <w:highlight w:val="yellow"/>
        </w:rPr>
        <w:fldChar w:fldCharType="end"/>
      </w:r>
      <w:r w:rsidR="00D063D7" w:rsidRPr="000153B8">
        <w:rPr>
          <w:highlight w:val="yellow"/>
        </w:rPr>
        <w:t>.</w:t>
      </w:r>
      <w:bookmarkStart w:id="31" w:name="_Ref459806992"/>
      <w:bookmarkStart w:id="32" w:name="_Ref459625549"/>
    </w:p>
    <w:p w14:paraId="32B68802" w14:textId="1C5661D0" w:rsidR="00046BA1" w:rsidRDefault="00057B84" w:rsidP="00057B84">
      <w:pPr>
        <w:pStyle w:val="Caption"/>
      </w:pPr>
      <w:bookmarkStart w:id="33" w:name="_Ref476211290"/>
      <w:bookmarkStart w:id="34" w:name="_Toc491867862"/>
      <w:r>
        <w:lastRenderedPageBreak/>
        <w:t xml:space="preserve">Table </w:t>
      </w:r>
      <w:r>
        <w:fldChar w:fldCharType="begin"/>
      </w:r>
      <w:r>
        <w:instrText xml:space="preserve"> SEQ Table \* ARABIC </w:instrText>
      </w:r>
      <w:r>
        <w:fldChar w:fldCharType="separate"/>
      </w:r>
      <w:r w:rsidR="00A51A98">
        <w:rPr>
          <w:noProof/>
        </w:rPr>
        <w:t>1</w:t>
      </w:r>
      <w:r>
        <w:fldChar w:fldCharType="end"/>
      </w:r>
      <w:bookmarkEnd w:id="31"/>
      <w:bookmarkEnd w:id="33"/>
      <w:r>
        <w:t xml:space="preserve"> </w:t>
      </w:r>
      <w:r w:rsidR="00046BA1">
        <w:t>Minimum illuminance at the eye of the observer</w:t>
      </w:r>
      <w:bookmarkEnd w:id="30"/>
      <w:bookmarkEnd w:id="32"/>
      <w:bookmarkEnd w:id="34"/>
    </w:p>
    <w:p w14:paraId="6FA5B44A" w14:textId="77777777" w:rsidR="00057B84" w:rsidRPr="00057B84" w:rsidRDefault="00057B84" w:rsidP="00057B84"/>
    <w:tbl>
      <w:tblPr>
        <w:tblStyle w:val="TableGrid"/>
        <w:tblW w:w="9072" w:type="dxa"/>
        <w:tblInd w:w="250" w:type="dxa"/>
        <w:tblLook w:val="04A0" w:firstRow="1" w:lastRow="0" w:firstColumn="1" w:lastColumn="0" w:noHBand="0" w:noVBand="1"/>
      </w:tblPr>
      <w:tblGrid>
        <w:gridCol w:w="3969"/>
        <w:gridCol w:w="3119"/>
        <w:gridCol w:w="1984"/>
      </w:tblGrid>
      <w:tr w:rsidR="00046BA1" w14:paraId="56DE5156" w14:textId="77777777" w:rsidTr="006D2CC4">
        <w:tc>
          <w:tcPr>
            <w:tcW w:w="3969" w:type="dxa"/>
          </w:tcPr>
          <w:p w14:paraId="1F8C8487" w14:textId="77777777" w:rsidR="00046BA1" w:rsidRDefault="00046BA1" w:rsidP="006D2CC4">
            <w:pPr>
              <w:pStyle w:val="BodyText"/>
            </w:pPr>
            <w:r>
              <w:t>Background</w:t>
            </w:r>
          </w:p>
        </w:tc>
        <w:tc>
          <w:tcPr>
            <w:tcW w:w="3119" w:type="dxa"/>
          </w:tcPr>
          <w:p w14:paraId="6CC4F3AD" w14:textId="77777777" w:rsidR="00046BA1" w:rsidRDefault="00046BA1" w:rsidP="006D2CC4">
            <w:pPr>
              <w:pStyle w:val="BodyText"/>
              <w:jc w:val="center"/>
            </w:pPr>
            <w:r>
              <w:t>Relevant lights</w:t>
            </w:r>
          </w:p>
        </w:tc>
        <w:tc>
          <w:tcPr>
            <w:tcW w:w="1984" w:type="dxa"/>
          </w:tcPr>
          <w:p w14:paraId="5AC51C5F" w14:textId="77777777" w:rsidR="00046BA1" w:rsidRDefault="004229D9" w:rsidP="00E2689F">
            <w:pPr>
              <w:pStyle w:val="BodyText"/>
              <w:jc w:val="center"/>
            </w:pPr>
            <m:oMathPara>
              <m:oMath>
                <m:sSub>
                  <m:sSubPr>
                    <m:ctrlPr>
                      <w:rPr>
                        <w:rFonts w:ascii="Cambria Math" w:hAnsi="Cambria Math"/>
                        <w:i/>
                      </w:rPr>
                    </m:ctrlPr>
                  </m:sSubPr>
                  <m:e>
                    <m:r>
                      <w:rPr>
                        <w:rFonts w:ascii="Cambria Math" w:hAnsi="Cambria Math"/>
                      </w:rPr>
                      <m:t>E</m:t>
                    </m:r>
                  </m:e>
                  <m:sub>
                    <m:r>
                      <w:rPr>
                        <w:rFonts w:ascii="Cambria Math" w:hAnsi="Cambria Math"/>
                      </w:rPr>
                      <m:t>min</m:t>
                    </m:r>
                  </m:sub>
                </m:sSub>
              </m:oMath>
            </m:oMathPara>
          </w:p>
        </w:tc>
      </w:tr>
      <w:tr w:rsidR="00046BA1" w14:paraId="0E62F1FA" w14:textId="77777777" w:rsidTr="006D2CC4">
        <w:tc>
          <w:tcPr>
            <w:tcW w:w="3969" w:type="dxa"/>
          </w:tcPr>
          <w:p w14:paraId="29E32E81" w14:textId="77777777" w:rsidR="00046BA1" w:rsidRDefault="00046BA1" w:rsidP="006D2CC4">
            <w:pPr>
              <w:pStyle w:val="BodyText"/>
            </w:pPr>
            <w:r>
              <w:t>Lights for nighttime use</w:t>
            </w:r>
          </w:p>
        </w:tc>
        <w:tc>
          <w:tcPr>
            <w:tcW w:w="3119" w:type="dxa"/>
          </w:tcPr>
          <w:p w14:paraId="0B7BD1AD" w14:textId="77777777" w:rsidR="00046BA1" w:rsidRDefault="00046BA1" w:rsidP="006D2CC4">
            <w:pPr>
              <w:pStyle w:val="BodyText"/>
              <w:jc w:val="center"/>
            </w:pPr>
          </w:p>
        </w:tc>
        <w:tc>
          <w:tcPr>
            <w:tcW w:w="1984" w:type="dxa"/>
          </w:tcPr>
          <w:p w14:paraId="28277FEA" w14:textId="77777777" w:rsidR="00046BA1" w:rsidRPr="006B39CA" w:rsidRDefault="00046BA1" w:rsidP="00E2689F">
            <w:pPr>
              <w:pStyle w:val="BodyText"/>
              <w:jc w:val="center"/>
              <w:rPr>
                <w:rFonts w:ascii="Calibri" w:eastAsia="Calibri" w:hAnsi="Calibri" w:cs="Times New Roman"/>
              </w:rPr>
            </w:pPr>
          </w:p>
        </w:tc>
      </w:tr>
      <w:tr w:rsidR="00046BA1" w14:paraId="17ABF698" w14:textId="77777777" w:rsidTr="006D2CC4">
        <w:tc>
          <w:tcPr>
            <w:tcW w:w="3969" w:type="dxa"/>
          </w:tcPr>
          <w:p w14:paraId="04E9BF9E" w14:textId="77777777" w:rsidR="00046BA1" w:rsidRDefault="00046BA1" w:rsidP="006D2CC4">
            <w:pPr>
              <w:pStyle w:val="BodyText"/>
              <w:ind w:left="317"/>
            </w:pPr>
            <w:r>
              <w:t>- no background illumination</w:t>
            </w:r>
          </w:p>
        </w:tc>
        <w:tc>
          <w:tcPr>
            <w:tcW w:w="3119" w:type="dxa"/>
          </w:tcPr>
          <w:p w14:paraId="1668C1EE" w14:textId="77777777" w:rsidR="00046BA1" w:rsidRDefault="00046BA1" w:rsidP="006D2CC4">
            <w:pPr>
              <w:pStyle w:val="BodyText"/>
              <w:jc w:val="center"/>
            </w:pPr>
            <w:r>
              <w:t>all lights except leading lights</w:t>
            </w:r>
          </w:p>
        </w:tc>
        <w:tc>
          <w:tcPr>
            <w:tcW w:w="1984" w:type="dxa"/>
          </w:tcPr>
          <w:p w14:paraId="4BE47D69" w14:textId="77777777" w:rsidR="00046BA1" w:rsidRDefault="00046BA1" w:rsidP="00E2689F">
            <w:pPr>
              <w:pStyle w:val="BodyText"/>
              <w:jc w:val="center"/>
            </w:pPr>
            <m:oMathPara>
              <m:oMath>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lx</m:t>
                </m:r>
              </m:oMath>
            </m:oMathPara>
          </w:p>
        </w:tc>
      </w:tr>
      <w:tr w:rsidR="00046BA1" w14:paraId="3E78A51B" w14:textId="77777777" w:rsidTr="006D2CC4">
        <w:tc>
          <w:tcPr>
            <w:tcW w:w="3969" w:type="dxa"/>
          </w:tcPr>
          <w:p w14:paraId="3B1FE9B4" w14:textId="77777777" w:rsidR="00046BA1" w:rsidRDefault="00046BA1" w:rsidP="006D2CC4">
            <w:pPr>
              <w:pStyle w:val="BodyText"/>
              <w:ind w:left="317"/>
            </w:pPr>
            <w:r>
              <w:t>- no background illumination</w:t>
            </w:r>
          </w:p>
        </w:tc>
        <w:tc>
          <w:tcPr>
            <w:tcW w:w="3119" w:type="dxa"/>
          </w:tcPr>
          <w:p w14:paraId="525578FA" w14:textId="77777777" w:rsidR="00046BA1" w:rsidRDefault="00046BA1" w:rsidP="006D2CC4">
            <w:pPr>
              <w:pStyle w:val="BodyText"/>
              <w:jc w:val="center"/>
            </w:pPr>
            <w:r>
              <w:t>leading lights</w:t>
            </w:r>
          </w:p>
        </w:tc>
        <w:tc>
          <w:tcPr>
            <w:tcW w:w="1984" w:type="dxa"/>
          </w:tcPr>
          <w:p w14:paraId="340EFFD0" w14:textId="77777777" w:rsidR="00046BA1" w:rsidRDefault="004229D9" w:rsidP="00E2689F">
            <w:pPr>
              <w:pStyle w:val="BodyText"/>
              <w:jc w:val="center"/>
            </w:pPr>
            <m:oMathPara>
              <m:oMath>
                <m:sSup>
                  <m:sSupPr>
                    <m:ctrlPr>
                      <w:rPr>
                        <w:rFonts w:ascii="Cambria Math" w:hAnsi="Cambria Math"/>
                        <w:i/>
                      </w:rPr>
                    </m:ctrlPr>
                  </m:sSupPr>
                  <m:e>
                    <m:r>
                      <w:rPr>
                        <w:rFonts w:ascii="Cambria Math" w:hAnsi="Cambria Math"/>
                      </w:rPr>
                      <m:t>10</m:t>
                    </m:r>
                  </m:e>
                  <m:sup>
                    <m:r>
                      <w:rPr>
                        <w:rFonts w:ascii="Cambria Math" w:hAnsi="Cambria Math"/>
                      </w:rPr>
                      <m:t>-6</m:t>
                    </m:r>
                  </m:sup>
                </m:sSup>
                <m:r>
                  <w:rPr>
                    <w:rFonts w:ascii="Cambria Math" w:hAnsi="Cambria Math"/>
                  </w:rPr>
                  <m:t>lx</m:t>
                </m:r>
              </m:oMath>
            </m:oMathPara>
          </w:p>
        </w:tc>
      </w:tr>
      <w:tr w:rsidR="00046BA1" w14:paraId="7152378D" w14:textId="77777777" w:rsidTr="006D2CC4">
        <w:tc>
          <w:tcPr>
            <w:tcW w:w="3969" w:type="dxa"/>
          </w:tcPr>
          <w:p w14:paraId="3562CEC8" w14:textId="74B2F99B" w:rsidR="00046BA1" w:rsidRDefault="00046BA1" w:rsidP="00D063D7">
            <w:pPr>
              <w:pStyle w:val="BodyText"/>
              <w:ind w:left="317"/>
            </w:pPr>
            <w:r>
              <w:t>- minor background illumination</w:t>
            </w:r>
          </w:p>
        </w:tc>
        <w:tc>
          <w:tcPr>
            <w:tcW w:w="3119" w:type="dxa"/>
          </w:tcPr>
          <w:p w14:paraId="2AA39D8F" w14:textId="77777777" w:rsidR="00046BA1" w:rsidRDefault="00046BA1" w:rsidP="006D2CC4">
            <w:pPr>
              <w:pStyle w:val="BodyText"/>
              <w:jc w:val="center"/>
            </w:pPr>
            <w:r>
              <w:t>all lights</w:t>
            </w:r>
          </w:p>
        </w:tc>
        <w:tc>
          <w:tcPr>
            <w:tcW w:w="1984" w:type="dxa"/>
          </w:tcPr>
          <w:p w14:paraId="61E034B0" w14:textId="111EAF70" w:rsidR="00053E4A" w:rsidRPr="00D063D7" w:rsidRDefault="00046BA1" w:rsidP="00E2689F">
            <w:pPr>
              <w:pStyle w:val="BodyText"/>
              <w:jc w:val="center"/>
              <w:rPr>
                <w:rFonts w:eastAsiaTheme="minorEastAsia"/>
              </w:rPr>
            </w:pPr>
            <m:oMathPara>
              <m:oMath>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-6</m:t>
                    </m:r>
                  </m:sup>
                </m:sSup>
                <m:r>
                  <w:rPr>
                    <w:rFonts w:ascii="Cambria Math" w:hAnsi="Cambria Math"/>
                  </w:rPr>
                  <m:t>lx</m:t>
                </m:r>
              </m:oMath>
            </m:oMathPara>
          </w:p>
        </w:tc>
      </w:tr>
      <w:tr w:rsidR="00046BA1" w14:paraId="5ADDF5F7" w14:textId="77777777" w:rsidTr="006D2CC4">
        <w:tc>
          <w:tcPr>
            <w:tcW w:w="3969" w:type="dxa"/>
          </w:tcPr>
          <w:p w14:paraId="7A2A0079" w14:textId="01FC6796" w:rsidR="00053E4A" w:rsidRDefault="00046BA1" w:rsidP="00D063D7">
            <w:pPr>
              <w:pStyle w:val="BodyText"/>
              <w:ind w:left="317"/>
            </w:pPr>
            <w:r>
              <w:t>- substantial background illumination</w:t>
            </w:r>
          </w:p>
        </w:tc>
        <w:tc>
          <w:tcPr>
            <w:tcW w:w="3119" w:type="dxa"/>
          </w:tcPr>
          <w:p w14:paraId="38612382" w14:textId="77777777" w:rsidR="00046BA1" w:rsidRDefault="00046BA1" w:rsidP="006D2CC4">
            <w:pPr>
              <w:pStyle w:val="BodyText"/>
              <w:jc w:val="center"/>
            </w:pPr>
            <w:r>
              <w:t>all lights</w:t>
            </w:r>
          </w:p>
        </w:tc>
        <w:tc>
          <w:tcPr>
            <w:tcW w:w="1984" w:type="dxa"/>
          </w:tcPr>
          <w:p w14:paraId="019C0E51" w14:textId="77777777" w:rsidR="00046BA1" w:rsidRDefault="00046BA1" w:rsidP="00E2689F">
            <w:pPr>
              <w:pStyle w:val="BodyText"/>
              <w:jc w:val="center"/>
            </w:pPr>
            <m:oMathPara>
              <m:oMath>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-5</m:t>
                    </m:r>
                  </m:sup>
                </m:sSup>
                <m:r>
                  <w:rPr>
                    <w:rFonts w:ascii="Cambria Math" w:hAnsi="Cambria Math"/>
                  </w:rPr>
                  <m:t>lx</m:t>
                </m:r>
              </m:oMath>
            </m:oMathPara>
          </w:p>
        </w:tc>
      </w:tr>
      <w:tr w:rsidR="00046BA1" w14:paraId="5C4EBD35" w14:textId="77777777" w:rsidTr="006D2CC4">
        <w:tc>
          <w:tcPr>
            <w:tcW w:w="3969" w:type="dxa"/>
          </w:tcPr>
          <w:p w14:paraId="1031FBF2" w14:textId="77777777" w:rsidR="00046BA1" w:rsidRDefault="00046BA1" w:rsidP="006D2CC4">
            <w:pPr>
              <w:pStyle w:val="BodyText"/>
            </w:pPr>
            <w:r>
              <w:t>Lights for daytime use</w:t>
            </w:r>
          </w:p>
        </w:tc>
        <w:tc>
          <w:tcPr>
            <w:tcW w:w="3119" w:type="dxa"/>
          </w:tcPr>
          <w:p w14:paraId="689B317A" w14:textId="77777777" w:rsidR="00046BA1" w:rsidRDefault="00046BA1" w:rsidP="006D2CC4">
            <w:pPr>
              <w:pStyle w:val="BodyText"/>
              <w:jc w:val="center"/>
            </w:pPr>
            <w:r>
              <w:t>all lights</w:t>
            </w:r>
          </w:p>
        </w:tc>
        <w:tc>
          <w:tcPr>
            <w:tcW w:w="1984" w:type="dxa"/>
          </w:tcPr>
          <w:p w14:paraId="24C608DD" w14:textId="77777777" w:rsidR="00046BA1" w:rsidRDefault="004229D9" w:rsidP="00E2689F">
            <w:pPr>
              <w:pStyle w:val="BodyText"/>
              <w:jc w:val="center"/>
            </w:pPr>
            <m:oMathPara>
              <m:oMath>
                <m:sSup>
                  <m:sSupPr>
                    <m:ctrlPr>
                      <w:rPr>
                        <w:rFonts w:ascii="Cambria Math" w:hAnsi="Cambria Math"/>
                        <w:i/>
                      </w:rPr>
                    </m:ctrlPr>
                  </m:sSupPr>
                  <m:e>
                    <m:r>
                      <w:rPr>
                        <w:rFonts w:ascii="Cambria Math" w:hAnsi="Cambria Math"/>
                      </w:rPr>
                      <m:t>10</m:t>
                    </m:r>
                  </m:e>
                  <m:sup>
                    <m:r>
                      <w:rPr>
                        <w:rFonts w:ascii="Cambria Math" w:hAnsi="Cambria Math"/>
                      </w:rPr>
                      <m:t>-3</m:t>
                    </m:r>
                  </m:sup>
                </m:sSup>
                <m:r>
                  <w:rPr>
                    <w:rFonts w:ascii="Cambria Math" w:hAnsi="Cambria Math"/>
                  </w:rPr>
                  <m:t>lx</m:t>
                </m:r>
              </m:oMath>
            </m:oMathPara>
          </w:p>
        </w:tc>
      </w:tr>
    </w:tbl>
    <w:p w14:paraId="025A3FF6" w14:textId="77777777" w:rsidR="00780430" w:rsidRDefault="00780430" w:rsidP="00046BA1">
      <w:pPr>
        <w:pStyle w:val="BodyText"/>
      </w:pPr>
    </w:p>
    <w:p w14:paraId="26ED64F4" w14:textId="77777777" w:rsidR="00046BA1" w:rsidRDefault="00046BA1" w:rsidP="00046BA1">
      <w:pPr>
        <w:pStyle w:val="BodyText"/>
      </w:pPr>
      <w:r>
        <w:t xml:space="preserve">Although it is still acceptable to use the table, there are two aspects, which </w:t>
      </w:r>
      <w:bookmarkStart w:id="35" w:name="_Toc459362139"/>
      <w:bookmarkEnd w:id="35"/>
      <w:r>
        <w:t>may require a more detailed investigation.</w:t>
      </w:r>
    </w:p>
    <w:p w14:paraId="7C469DBC" w14:textId="77777777" w:rsidR="00046BA1" w:rsidRPr="00410772" w:rsidRDefault="00046BA1" w:rsidP="00046BA1">
      <w:pPr>
        <w:pStyle w:val="Bullet1"/>
        <w:rPr>
          <w:lang w:val="en-AU"/>
        </w:rPr>
      </w:pPr>
      <w:r w:rsidRPr="00410772">
        <w:rPr>
          <w:lang w:val="en-AU"/>
        </w:rPr>
        <w:t>The definition of the background is not based on physical quantities and cannot be measured. It is only based on the estimation of an observer (mariner).</w:t>
      </w:r>
    </w:p>
    <w:p w14:paraId="4751A22C" w14:textId="7DF5D519" w:rsidR="009C7361" w:rsidRPr="00410772" w:rsidRDefault="00046BA1" w:rsidP="003E6E7F">
      <w:pPr>
        <w:pStyle w:val="Bullet1"/>
        <w:rPr>
          <w:lang w:val="en-AU"/>
        </w:rPr>
      </w:pPr>
      <w:r w:rsidRPr="00410772">
        <w:rPr>
          <w:lang w:val="en-AU"/>
        </w:rPr>
        <w:t>The ratio between the different values for the illuminance is 10 and therefore the minimum luminous intensity may increase by a factor 10 or 100, when it is assumed to have background illumination. This may lead to very intense and expensive lights. This can be solved by</w:t>
      </w:r>
      <w:r w:rsidR="00517198" w:rsidRPr="00410772">
        <w:rPr>
          <w:lang w:val="en-AU"/>
        </w:rPr>
        <w:t xml:space="preserve"> </w:t>
      </w:r>
      <w:r w:rsidR="001913E7" w:rsidRPr="00410772">
        <w:rPr>
          <w:lang w:val="en-AU"/>
        </w:rPr>
        <w:t>using the equation 6</w:t>
      </w:r>
      <w:r w:rsidRPr="00410772">
        <w:rPr>
          <w:lang w:val="en-AU"/>
        </w:rPr>
        <w:t>.</w:t>
      </w:r>
    </w:p>
    <w:p w14:paraId="6A93284D" w14:textId="350BCFDF" w:rsidR="00046BA1" w:rsidRDefault="00473125" w:rsidP="003E6E7F">
      <w:pPr>
        <w:pStyle w:val="BodyText"/>
      </w:pPr>
      <w:r>
        <w:t xml:space="preserve">A </w:t>
      </w:r>
      <w:r w:rsidR="001971BC">
        <w:t>formula for the calculation of the required illuminance as a function of the background luminance has already been used for many years</w:t>
      </w:r>
      <w:r w:rsidR="009C7361">
        <w:t xml:space="preserve"> </w:t>
      </w:r>
      <w:r w:rsidR="009C7361" w:rsidRPr="009C7361">
        <w:rPr>
          <w:highlight w:val="yellow"/>
        </w:rPr>
        <w:fldChar w:fldCharType="begin"/>
      </w:r>
      <w:r w:rsidR="009C7361" w:rsidRPr="009C7361">
        <w:rPr>
          <w:highlight w:val="yellow"/>
        </w:rPr>
        <w:instrText xml:space="preserve"> REF _Ref491770328 \r \h </w:instrText>
      </w:r>
      <w:r w:rsidR="009C7361">
        <w:rPr>
          <w:highlight w:val="yellow"/>
        </w:rPr>
        <w:instrText xml:space="preserve"> \* MERGEFORMAT </w:instrText>
      </w:r>
      <w:r w:rsidR="009C7361" w:rsidRPr="009C7361">
        <w:rPr>
          <w:highlight w:val="yellow"/>
        </w:rPr>
      </w:r>
      <w:r w:rsidR="009C7361" w:rsidRPr="009C7361">
        <w:rPr>
          <w:highlight w:val="yellow"/>
        </w:rPr>
        <w:fldChar w:fldCharType="separate"/>
      </w:r>
      <w:r w:rsidR="00AF0B35">
        <w:rPr>
          <w:highlight w:val="yellow"/>
        </w:rPr>
        <w:t>[3]</w:t>
      </w:r>
      <w:r w:rsidR="009C7361" w:rsidRPr="009C7361">
        <w:rPr>
          <w:highlight w:val="yellow"/>
        </w:rPr>
        <w:fldChar w:fldCharType="end"/>
      </w:r>
      <w:r w:rsidR="001971BC" w:rsidRPr="009C7361">
        <w:rPr>
          <w:highlight w:val="yellow"/>
        </w:rPr>
        <w:t>.</w:t>
      </w:r>
      <w:r w:rsidR="001971BC">
        <w:t xml:space="preserve"> </w:t>
      </w:r>
      <w:r w:rsidR="007A6718">
        <w:t>I</w:t>
      </w:r>
      <w:r w:rsidR="001971BC">
        <w:t xml:space="preserve">ts </w:t>
      </w:r>
      <w:r w:rsidR="00057B84">
        <w:t>main purpose was for daytime lights only. However the values of the formula fit very well to the existing</w:t>
      </w:r>
      <w:r w:rsidR="001971BC">
        <w:t xml:space="preserve"> </w:t>
      </w:r>
      <w:r w:rsidR="00057B84">
        <w:t>values</w:t>
      </w:r>
      <w:r w:rsidR="001913E7">
        <w:t>,</w:t>
      </w:r>
      <w:r w:rsidR="00057B84">
        <w:t xml:space="preserve"> so it can be interpreted as an interpolation of these values.</w:t>
      </w:r>
    </w:p>
    <w:p w14:paraId="25A86B38" w14:textId="77C9D602" w:rsidR="00053D9E" w:rsidRDefault="00053D9E" w:rsidP="00053D9E">
      <w:pPr>
        <w:pStyle w:val="Caption"/>
      </w:pPr>
      <w:bookmarkStart w:id="36" w:name="_Ref459807795"/>
      <w:bookmarkStart w:id="37" w:name="_Toc491770926"/>
      <w:r>
        <w:t xml:space="preserve">Equation </w:t>
      </w:r>
      <w:r>
        <w:fldChar w:fldCharType="begin"/>
      </w:r>
      <w:r>
        <w:instrText xml:space="preserve"> SEQ Equation \* ARABIC </w:instrText>
      </w:r>
      <w:r>
        <w:fldChar w:fldCharType="separate"/>
      </w:r>
      <w:r w:rsidR="00AF0B35">
        <w:rPr>
          <w:noProof/>
        </w:rPr>
        <w:t>6</w:t>
      </w:r>
      <w:r>
        <w:fldChar w:fldCharType="end"/>
      </w:r>
      <w:bookmarkEnd w:id="36"/>
      <w:r>
        <w:t xml:space="preserve"> </w:t>
      </w:r>
      <m:oMath>
        <m:sSub>
          <m:sSubPr>
            <m:ctrlPr>
              <w:rPr>
                <w:rFonts w:ascii="Cambria Math" w:hAnsi="Cambria Math"/>
              </w:rPr>
            </m:ctrlPr>
          </m:sSubPr>
          <m:e>
            <m:r>
              <m:rPr>
                <m:sty m:val="bi"/>
              </m:rPr>
              <w:rPr>
                <w:rFonts w:ascii="Cambria Math" w:hAnsi="Cambria Math"/>
              </w:rPr>
              <m:t>E</m:t>
            </m:r>
          </m:e>
          <m:sub>
            <m:r>
              <m:rPr>
                <m:sty m:val="bi"/>
              </m:rPr>
              <w:rPr>
                <w:rFonts w:ascii="Cambria Math" w:hAnsi="Cambria Math"/>
              </w:rPr>
              <m:t>min</m:t>
            </m:r>
          </m:sub>
        </m:sSub>
      </m:oMath>
      <w:r w:rsidR="00F744D2">
        <w:rPr>
          <w:rFonts w:eastAsiaTheme="minorEastAsia"/>
        </w:rPr>
        <w:t xml:space="preserve"> </w:t>
      </w:r>
      <w:r>
        <w:rPr>
          <w:rFonts w:eastAsiaTheme="minorEastAsia"/>
        </w:rPr>
        <w:t>as a function background luminance</w:t>
      </w:r>
      <w:bookmarkEnd w:id="37"/>
    </w:p>
    <w:p w14:paraId="22865952" w14:textId="0D42AD05" w:rsidR="00057B84" w:rsidRPr="00057B84" w:rsidRDefault="004229D9" w:rsidP="00046BA1">
      <w:pPr>
        <w:pStyle w:val="BodyText"/>
      </w:pPr>
      <m:oMathPara>
        <m:oMathParaPr>
          <m:jc m:val="center"/>
        </m:oMathParaPr>
        <m:oMath>
          <m:sSub>
            <m:sSubPr>
              <m:ctrlPr>
                <w:rPr>
                  <w:rFonts w:ascii="Cambria Math" w:hAnsi="Cambria Math"/>
                  <w:i/>
                </w:rPr>
              </m:ctrlPr>
            </m:sSubPr>
            <m:e>
              <m:r>
                <w:rPr>
                  <w:rFonts w:ascii="Cambria Math" w:hAnsi="Cambria Math"/>
                </w:rPr>
                <m:t>E</m:t>
              </m:r>
            </m:e>
            <m:sub>
              <m:r>
                <w:rPr>
                  <w:rFonts w:ascii="Cambria Math" w:hAnsi="Cambria Math"/>
                </w:rPr>
                <m:t>min</m:t>
              </m:r>
            </m:sub>
          </m:sSub>
          <m:d>
            <m:dPr>
              <m:ctrlPr>
                <w:rPr>
                  <w:rFonts w:ascii="Cambria Math" w:hAnsi="Cambria Math"/>
                  <w:i/>
                </w:rPr>
              </m:ctrlPr>
            </m:dPr>
            <m:e>
              <m:sSub>
                <m:sSubPr>
                  <m:ctrlPr>
                    <w:rPr>
                      <w:rFonts w:ascii="Cambria Math" w:hAnsi="Cambria Math"/>
                      <w:i/>
                    </w:rPr>
                  </m:ctrlPr>
                </m:sSubPr>
                <m:e>
                  <m:r>
                    <w:rPr>
                      <w:rFonts w:ascii="Cambria Math" w:hAnsi="Cambria Math"/>
                    </w:rPr>
                    <m:t>L</m:t>
                  </m:r>
                </m:e>
                <m:sub>
                  <m:r>
                    <w:rPr>
                      <w:rFonts w:ascii="Cambria Math" w:hAnsi="Cambria Math"/>
                    </w:rPr>
                    <m:t>bgr</m:t>
                  </m:r>
                </m:sub>
              </m:sSub>
            </m:e>
          </m:d>
          <m:r>
            <w:rPr>
              <w:rFonts w:ascii="Cambria Math" w:eastAsiaTheme="minorEastAsia" w:hAnsi="Cambria Math"/>
            </w:rPr>
            <m:t>=0.242*</m:t>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-6</m:t>
              </m:r>
            </m:sup>
          </m:sSup>
          <m:r>
            <w:rPr>
              <w:rFonts w:ascii="Cambria Math" w:eastAsiaTheme="minorEastAsia" w:hAnsi="Cambria Math"/>
            </w:rPr>
            <m:t>lx*</m:t>
          </m:r>
          <m:sSup>
            <m:sSupPr>
              <m:ctrlPr>
                <w:rPr>
                  <w:rFonts w:ascii="Cambria Math" w:eastAsiaTheme="minorEastAsia" w:hAnsi="Cambria Math"/>
                  <w:i/>
                </w:rPr>
              </m:ctrlPr>
            </m:sSupPr>
            <m:e>
              <m:d>
                <m:dPr>
                  <m:ctrlPr>
                    <w:rPr>
                      <w:rFonts w:ascii="Cambria Math" w:eastAsiaTheme="minorEastAsia" w:hAnsi="Cambria Math"/>
                      <w:i/>
                    </w:rPr>
                  </m:ctrlPr>
                </m:dPr>
                <m:e>
                  <m:r>
                    <w:rPr>
                      <w:rFonts w:ascii="Cambria Math" w:eastAsiaTheme="minorEastAsia" w:hAnsi="Cambria Math"/>
                    </w:rPr>
                    <m:t>1+</m:t>
                  </m:r>
                  <m:rad>
                    <m:radPr>
                      <m:degHide m:val="1"/>
                      <m:ctrlPr>
                        <w:rPr>
                          <w:rFonts w:ascii="Cambria Math" w:eastAsiaTheme="minorEastAsia" w:hAnsi="Cambria Math"/>
                          <w:i/>
                        </w:rPr>
                      </m:ctrlPr>
                    </m:radPr>
                    <m:deg/>
                    <m:e>
                      <m:r>
                        <w:rPr>
                          <w:rFonts w:ascii="Cambria Math" w:eastAsiaTheme="minorEastAsia" w:hAnsi="Cambria Math"/>
                        </w:rPr>
                        <m:t>0.4*</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L</m:t>
                              </m:r>
                            </m:e>
                            <m:sub>
                              <m:r>
                                <w:rPr>
                                  <w:rFonts w:ascii="Cambria Math" w:eastAsiaTheme="minorEastAsia" w:hAnsi="Cambria Math"/>
                                </w:rPr>
                                <m:t>bgr</m:t>
                              </m:r>
                            </m:sub>
                          </m:sSub>
                        </m:num>
                        <m:den>
                          <m:r>
                            <w:rPr>
                              <w:rFonts w:ascii="Cambria Math" w:eastAsiaTheme="minorEastAsia" w:hAnsi="Cambria Math"/>
                            </w:rPr>
                            <m:t>1cd/</m:t>
                          </m:r>
                          <m:sSup>
                            <m:sSupPr>
                              <m:ctrlPr>
                                <w:rPr>
                                  <w:rFonts w:ascii="Cambria Math" w:eastAsiaTheme="minorEastAsia" w:hAnsi="Cambria Math"/>
                                  <w:i/>
                                </w:rPr>
                              </m:ctrlPr>
                            </m:sSupPr>
                            <m:e>
                              <m:r>
                                <w:rPr>
                                  <w:rFonts w:ascii="Cambria Math" w:eastAsiaTheme="minorEastAsia" w:hAnsi="Cambria Math"/>
                                </w:rPr>
                                <m:t>m</m:t>
                              </m:r>
                            </m:e>
                            <m:sup>
                              <m:r>
                                <w:rPr>
                                  <w:rFonts w:ascii="Cambria Math" w:eastAsiaTheme="minorEastAsia" w:hAnsi="Cambria Math"/>
                                </w:rPr>
                                <m:t>2</m:t>
                              </m:r>
                            </m:sup>
                          </m:sSup>
                        </m:den>
                      </m:f>
                    </m:e>
                  </m:rad>
                </m:e>
              </m:d>
            </m:e>
            <m:sup>
              <m:r>
                <w:rPr>
                  <w:rFonts w:ascii="Cambria Math" w:eastAsiaTheme="minorEastAsia" w:hAnsi="Cambria Math"/>
                </w:rPr>
                <m:t>2</m:t>
              </m:r>
            </m:sup>
          </m:sSup>
        </m:oMath>
      </m:oMathPara>
    </w:p>
    <w:p w14:paraId="5B96449D" w14:textId="4253E8F5" w:rsidR="00057B84" w:rsidRDefault="00057B84" w:rsidP="00046BA1">
      <w:pPr>
        <w:pStyle w:val="BodyText"/>
      </w:pPr>
      <w:r>
        <w:t>Where:</w:t>
      </w:r>
    </w:p>
    <w:p w14:paraId="784346DB" w14:textId="078C6322" w:rsidR="0054657B" w:rsidRDefault="004229D9" w:rsidP="00046BA1">
      <w:pPr>
        <w:pStyle w:val="BodyText"/>
        <w:rPr>
          <w:rFonts w:eastAsiaTheme="minorEastAsia"/>
        </w:rPr>
      </w:pPr>
      <m:oMath>
        <m:sSub>
          <m:sSubPr>
            <m:ctrlPr>
              <w:rPr>
                <w:rFonts w:ascii="Cambria Math" w:hAnsi="Cambria Math"/>
                <w:i/>
              </w:rPr>
            </m:ctrlPr>
          </m:sSubPr>
          <m:e>
            <m:r>
              <w:rPr>
                <w:rFonts w:ascii="Cambria Math" w:hAnsi="Cambria Math"/>
              </w:rPr>
              <m:t>L</m:t>
            </m:r>
          </m:e>
          <m:sub>
            <m:r>
              <w:rPr>
                <w:rFonts w:ascii="Cambria Math" w:hAnsi="Cambria Math"/>
              </w:rPr>
              <m:t>bgr</m:t>
            </m:r>
          </m:sub>
        </m:sSub>
      </m:oMath>
      <w:r w:rsidR="00410772">
        <w:rPr>
          <w:rFonts w:eastAsiaTheme="minorEastAsia"/>
        </w:rPr>
        <w:tab/>
      </w:r>
      <w:r w:rsidR="00410772">
        <w:rPr>
          <w:rFonts w:eastAsiaTheme="minorEastAsia"/>
        </w:rPr>
        <w:tab/>
        <w:t xml:space="preserve">is the background </w:t>
      </w:r>
      <w:r w:rsidR="00057B84">
        <w:rPr>
          <w:rFonts w:eastAsiaTheme="minorEastAsia"/>
        </w:rPr>
        <w:t>luminance near the light</w:t>
      </w:r>
      <w:r w:rsidR="00D663A4">
        <w:rPr>
          <w:rFonts w:eastAsiaTheme="minorEastAsia"/>
        </w:rPr>
        <w:t xml:space="preserve"> in </w:t>
      </w:r>
      <m:oMath>
        <m:d>
          <m:dPr>
            <m:begChr m:val="["/>
            <m:endChr m:val="]"/>
            <m:ctrlPr>
              <w:rPr>
                <w:rFonts w:ascii="Cambria Math" w:eastAsiaTheme="minorEastAsia" w:hAnsi="Cambria Math"/>
                <w:i/>
              </w:rPr>
            </m:ctrlPr>
          </m:dPr>
          <m:e>
            <m:f>
              <m:fPr>
                <m:type m:val="lin"/>
                <m:ctrlPr>
                  <w:rPr>
                    <w:rFonts w:ascii="Cambria Math" w:eastAsiaTheme="minorEastAsia" w:hAnsi="Cambria Math"/>
                    <w:i/>
                  </w:rPr>
                </m:ctrlPr>
              </m:fPr>
              <m:num>
                <m:r>
                  <w:rPr>
                    <w:rFonts w:ascii="Cambria Math" w:eastAsiaTheme="minorEastAsia" w:hAnsi="Cambria Math"/>
                  </w:rPr>
                  <m:t>cd</m:t>
                </m:r>
              </m:num>
              <m:den>
                <m:sSup>
                  <m:sSupPr>
                    <m:ctrlPr>
                      <w:rPr>
                        <w:rFonts w:ascii="Cambria Math" w:eastAsiaTheme="minorEastAsia" w:hAnsi="Cambria Math"/>
                        <w:i/>
                      </w:rPr>
                    </m:ctrlPr>
                  </m:sSupPr>
                  <m:e>
                    <m:r>
                      <w:rPr>
                        <w:rFonts w:ascii="Cambria Math" w:eastAsiaTheme="minorEastAsia" w:hAnsi="Cambria Math"/>
                      </w:rPr>
                      <m:t>m</m:t>
                    </m:r>
                  </m:e>
                  <m:sup>
                    <m:r>
                      <w:rPr>
                        <w:rFonts w:ascii="Cambria Math" w:eastAsiaTheme="minorEastAsia" w:hAnsi="Cambria Math"/>
                      </w:rPr>
                      <m:t>2</m:t>
                    </m:r>
                  </m:sup>
                </m:sSup>
              </m:den>
            </m:f>
          </m:e>
        </m:d>
      </m:oMath>
    </w:p>
    <w:p w14:paraId="27057348" w14:textId="5D11E4B6" w:rsidR="00053D9E" w:rsidRPr="0028486A" w:rsidRDefault="00053D9E" w:rsidP="00046BA1">
      <w:pPr>
        <w:pStyle w:val="BodyText"/>
        <w:rPr>
          <w:rFonts w:eastAsiaTheme="minorEastAsia"/>
          <w:u w:val="single"/>
        </w:rPr>
      </w:pPr>
      <w:r w:rsidRPr="0028486A">
        <w:rPr>
          <w:rFonts w:eastAsiaTheme="minorEastAsia"/>
          <w:u w:val="single"/>
        </w:rPr>
        <w:t>Remark:</w:t>
      </w:r>
    </w:p>
    <w:p w14:paraId="4A07B1A4" w14:textId="593ACFEC" w:rsidR="00046BA1" w:rsidRDefault="00053D9E" w:rsidP="00046BA1">
      <w:pPr>
        <w:pStyle w:val="BodyText"/>
        <w:rPr>
          <w:rFonts w:eastAsiaTheme="minorEastAsia"/>
        </w:rPr>
      </w:pPr>
      <w:r>
        <w:t xml:space="preserve">There is a difference </w:t>
      </w:r>
      <w:r w:rsidR="00410772">
        <w:t xml:space="preserve">of </w:t>
      </w:r>
      <w:r>
        <w:t xml:space="preserve">about 20% when the value is calculated from </w:t>
      </w:r>
      <w:r>
        <w:fldChar w:fldCharType="begin"/>
      </w:r>
      <w:r>
        <w:instrText xml:space="preserve"> REF _Ref459807795 \h </w:instrText>
      </w:r>
      <w:r w:rsidR="003E6E7F">
        <w:instrText xml:space="preserve"> \* MERGEFORMAT </w:instrText>
      </w:r>
      <w:r>
        <w:fldChar w:fldCharType="separate"/>
      </w:r>
      <w:r w:rsidR="00AF0B35">
        <w:t xml:space="preserve">Equation </w:t>
      </w:r>
      <w:r w:rsidR="00AF0B35">
        <w:rPr>
          <w:noProof/>
        </w:rPr>
        <w:t>6</w:t>
      </w:r>
      <w:r>
        <w:fldChar w:fldCharType="end"/>
      </w:r>
      <w:r>
        <w:t xml:space="preserve"> with </w:t>
      </w:r>
      <m:oMath>
        <m:sSub>
          <m:sSubPr>
            <m:ctrlPr>
              <w:rPr>
                <w:rFonts w:ascii="Cambria Math" w:hAnsi="Cambria Math"/>
                <w:i/>
              </w:rPr>
            </m:ctrlPr>
          </m:sSubPr>
          <m:e>
            <m:r>
              <w:rPr>
                <w:rFonts w:ascii="Cambria Math" w:hAnsi="Cambria Math"/>
              </w:rPr>
              <m:t>L</m:t>
            </m:r>
          </m:e>
          <m:sub>
            <m:r>
              <w:rPr>
                <w:rFonts w:ascii="Cambria Math" w:hAnsi="Cambria Math"/>
              </w:rPr>
              <m:t>bgr</m:t>
            </m:r>
          </m:sub>
        </m:sSub>
        <m:r>
          <w:rPr>
            <w:rFonts w:ascii="Cambria Math" w:hAnsi="Cambria Math"/>
          </w:rPr>
          <m:t>=0</m:t>
        </m:r>
      </m:oMath>
      <w:r>
        <w:t xml:space="preserve"> or drawn from</w:t>
      </w:r>
      <w:r w:rsidR="00F54C0D">
        <w:t xml:space="preserve"> </w:t>
      </w:r>
      <w:r w:rsidR="00F54C0D">
        <w:fldChar w:fldCharType="begin"/>
      </w:r>
      <w:r w:rsidR="00F54C0D">
        <w:instrText xml:space="preserve"> REF _Ref476211290 \h </w:instrText>
      </w:r>
      <w:r w:rsidR="00F54C0D">
        <w:fldChar w:fldCharType="separate"/>
      </w:r>
      <w:r w:rsidR="00AF0B35">
        <w:t xml:space="preserve">Table </w:t>
      </w:r>
      <w:r w:rsidR="00AF0B35">
        <w:rPr>
          <w:noProof/>
        </w:rPr>
        <w:t>1</w:t>
      </w:r>
      <w:r w:rsidR="00F54C0D">
        <w:fldChar w:fldCharType="end"/>
      </w:r>
      <w:r>
        <w:t xml:space="preserve">. It is suggested that with no background illumination the value </w:t>
      </w:r>
      <m:oMath>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lx</m:t>
        </m:r>
      </m:oMath>
      <w:r w:rsidR="00F54C0D">
        <w:t xml:space="preserve"> </w:t>
      </w:r>
      <w:r>
        <w:t>is used and if background illumination is considered and can be measured (</w:t>
      </w:r>
      <m:oMath>
        <m:sSub>
          <m:sSubPr>
            <m:ctrlPr>
              <w:rPr>
                <w:rFonts w:ascii="Cambria Math" w:hAnsi="Cambria Math"/>
                <w:i/>
              </w:rPr>
            </m:ctrlPr>
          </m:sSubPr>
          <m:e>
            <m:r>
              <w:rPr>
                <w:rFonts w:ascii="Cambria Math" w:hAnsi="Cambria Math"/>
              </w:rPr>
              <m:t>L</m:t>
            </m:r>
          </m:e>
          <m:sub>
            <m:r>
              <w:rPr>
                <w:rFonts w:ascii="Cambria Math" w:hAnsi="Cambria Math"/>
              </w:rPr>
              <m:t>bgr</m:t>
            </m:r>
          </m:sub>
        </m:sSub>
        <m:r>
          <w:rPr>
            <w:rFonts w:ascii="Cambria Math" w:hAnsi="Cambria Math"/>
          </w:rPr>
          <m:t>&gt;0</m:t>
        </m:r>
      </m:oMath>
      <w:r>
        <w:t xml:space="preserve">) </w:t>
      </w:r>
      <w:r>
        <w:rPr>
          <w:rFonts w:eastAsiaTheme="minorEastAsia"/>
        </w:rPr>
        <w:fldChar w:fldCharType="begin"/>
      </w:r>
      <w:r>
        <w:rPr>
          <w:rFonts w:eastAsiaTheme="minorEastAsia"/>
        </w:rPr>
        <w:instrText xml:space="preserve"> REF _Ref459807795 \h </w:instrText>
      </w:r>
      <w:r>
        <w:rPr>
          <w:rFonts w:eastAsiaTheme="minorEastAsia"/>
        </w:rPr>
      </w:r>
      <w:r>
        <w:rPr>
          <w:rFonts w:eastAsiaTheme="minorEastAsia"/>
        </w:rPr>
        <w:fldChar w:fldCharType="separate"/>
      </w:r>
      <w:r w:rsidR="00AF0B35">
        <w:t xml:space="preserve">Equation </w:t>
      </w:r>
      <w:r w:rsidR="00AF0B35">
        <w:rPr>
          <w:noProof/>
        </w:rPr>
        <w:t>6</w:t>
      </w:r>
      <w:r>
        <w:rPr>
          <w:rFonts w:eastAsiaTheme="minorEastAsia"/>
        </w:rPr>
        <w:fldChar w:fldCharType="end"/>
      </w:r>
      <w:r>
        <w:rPr>
          <w:rFonts w:eastAsiaTheme="minorEastAsia"/>
        </w:rPr>
        <w:t>.</w:t>
      </w:r>
      <w:r w:rsidR="001913E7">
        <w:rPr>
          <w:rFonts w:eastAsiaTheme="minorEastAsia"/>
        </w:rPr>
        <w:t xml:space="preserve"> If the illumination cannot be measured the values of table 1 should be used.</w:t>
      </w:r>
    </w:p>
    <w:p w14:paraId="5ABA5705" w14:textId="636A3F0B" w:rsidR="0028486A" w:rsidRPr="00F54C0D" w:rsidRDefault="0028486A" w:rsidP="00F54C0D">
      <w:pPr>
        <w:pStyle w:val="Heading2"/>
        <w:rPr>
          <w:rFonts w:eastAsiaTheme="minorEastAsia"/>
        </w:rPr>
      </w:pPr>
      <w:bookmarkStart w:id="38" w:name="_Toc491867387"/>
      <w:r w:rsidRPr="00F54C0D">
        <w:rPr>
          <w:rFonts w:eastAsiaTheme="minorEastAsia"/>
        </w:rPr>
        <w:t>Me</w:t>
      </w:r>
      <w:r w:rsidR="007F2C8B">
        <w:rPr>
          <w:rFonts w:eastAsiaTheme="minorEastAsia"/>
        </w:rPr>
        <w:t xml:space="preserve">asuring background </w:t>
      </w:r>
      <w:r w:rsidR="00F54C0D">
        <w:rPr>
          <w:rFonts w:eastAsiaTheme="minorEastAsia"/>
        </w:rPr>
        <w:t>luminance</w:t>
      </w:r>
      <w:bookmarkEnd w:id="38"/>
    </w:p>
    <w:p w14:paraId="63640ACE" w14:textId="77F2A65D" w:rsidR="00053D9E" w:rsidRPr="00053D9E" w:rsidRDefault="00384A28" w:rsidP="00046BA1">
      <w:pPr>
        <w:pStyle w:val="BodyText"/>
        <w:rPr>
          <w:rFonts w:eastAsiaTheme="minorEastAsia"/>
        </w:rPr>
      </w:pPr>
      <w:r>
        <w:rPr>
          <w:rFonts w:eastAsiaTheme="minorEastAsia"/>
        </w:rPr>
        <w:t xml:space="preserve">The background luminance can be measured with a luminance meter. A luminance meter has an ocular where the object to be measured is marked by a circular reticle. The </w:t>
      </w:r>
      <w:r w:rsidR="00044B42">
        <w:rPr>
          <w:rFonts w:eastAsiaTheme="minorEastAsia"/>
        </w:rPr>
        <w:t>luminance of the surface inside the reticle is measured.</w:t>
      </w:r>
    </w:p>
    <w:p w14:paraId="38DBF4E3" w14:textId="31C64AC5" w:rsidR="00044B42" w:rsidRDefault="00A427DD" w:rsidP="009111D8">
      <w:pPr>
        <w:pStyle w:val="BodyText"/>
        <w:jc w:val="center"/>
      </w:pPr>
      <w:r>
        <w:rPr>
          <w:noProof/>
          <w:lang w:val="en-IE" w:eastAsia="en-IE"/>
        </w:rPr>
        <mc:AlternateContent>
          <mc:Choice Requires="wpg">
            <w:drawing>
              <wp:inline distT="0" distB="0" distL="0" distR="0" wp14:anchorId="708927D5" wp14:editId="421F907A">
                <wp:extent cx="4320000" cy="1329943"/>
                <wp:effectExtent l="0" t="0" r="4445" b="3810"/>
                <wp:docPr id="30" name="Gruppieren 30"/>
                <wp:cNvGraphicFramePr/>
                <a:graphic xmlns:a="http://schemas.openxmlformats.org/drawingml/2006/main">
                  <a:graphicData uri="http://schemas.microsoft.com/office/word/2010/wordprocessingGroup">
                    <wpg:wgp>
                      <wpg:cNvGrpSpPr/>
                      <wpg:grpSpPr>
                        <a:xfrm>
                          <a:off x="0" y="0"/>
                          <a:ext cx="4320000" cy="1329943"/>
                          <a:chOff x="0" y="1"/>
                          <a:chExt cx="4320966" cy="1329004"/>
                        </a:xfrm>
                      </wpg:grpSpPr>
                      <pic:pic xmlns:pic="http://schemas.openxmlformats.org/drawingml/2006/picture">
                        <pic:nvPicPr>
                          <pic:cNvPr id="3" name="Grafik 3"/>
                          <pic:cNvPicPr preferRelativeResize="0">
                            <a:picLocks noChangeAspect="1"/>
                          </pic:cNvPicPr>
                        </pic:nvPicPr>
                        <pic:blipFill>
                          <a:blip r:embed="rId20">
                            <a:extLst>
                              <a:ext uri="{28A0092B-C50C-407E-A947-70E740481C1C}">
                                <a14:useLocalDpi xmlns:a14="http://schemas.microsoft.com/office/drawing/2010/main" val="0"/>
                              </a:ext>
                            </a:extLst>
                          </a:blip>
                          <a:srcRect/>
                          <a:stretch>
                            <a:fillRect/>
                          </a:stretch>
                        </pic:blipFill>
                        <pic:spPr bwMode="auto">
                          <a:xfrm>
                            <a:off x="0" y="1"/>
                            <a:ext cx="4320966" cy="1329004"/>
                          </a:xfrm>
                          <a:prstGeom prst="rect">
                            <a:avLst/>
                          </a:prstGeom>
                          <a:noFill/>
                          <a:ln>
                            <a:noFill/>
                          </a:ln>
                        </pic:spPr>
                      </pic:pic>
                      <wps:wsp>
                        <wps:cNvPr id="9" name="Ellipse 9"/>
                        <wps:cNvSpPr/>
                        <wps:spPr>
                          <a:xfrm>
                            <a:off x="2083242" y="564543"/>
                            <a:ext cx="182880" cy="182880"/>
                          </a:xfrm>
                          <a:prstGeom prst="ellipse">
                            <a:avLst/>
                          </a:prstGeom>
                          <a:noFill/>
                          <a:ln w="6350">
                            <a:solidFill>
                              <a:schemeClr val="bg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Textfeld 26"/>
                        <wps:cNvSpPr txBox="1"/>
                        <wps:spPr>
                          <a:xfrm>
                            <a:off x="1065475" y="214685"/>
                            <a:ext cx="603691" cy="31010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A9D9B1" w14:textId="19EC1FC3" w:rsidR="001836E2" w:rsidRPr="00044B42" w:rsidRDefault="001836E2">
                              <w:pPr>
                                <w:rPr>
                                  <w:color w:val="FFFFFF" w:themeColor="background1"/>
                                  <w:sz w:val="22"/>
                                  <w:lang w:val="de-DE"/>
                                </w:rPr>
                              </w:pPr>
                              <w:r w:rsidRPr="00044B42">
                                <w:rPr>
                                  <w:color w:val="FFFFFF" w:themeColor="background1"/>
                                  <w:sz w:val="22"/>
                                  <w:lang w:val="de-DE"/>
                                </w:rPr>
                                <w:t>reticle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Gerade Verbindung 27"/>
                        <wps:cNvCnPr/>
                        <wps:spPr>
                          <a:xfrm>
                            <a:off x="1614115" y="429371"/>
                            <a:ext cx="469127" cy="190831"/>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wps:wsp>
                        <wps:cNvPr id="28" name="Textfeld 28"/>
                        <wps:cNvSpPr txBox="1"/>
                        <wps:spPr>
                          <a:xfrm>
                            <a:off x="1892410" y="906449"/>
                            <a:ext cx="882595" cy="309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6541E3" w14:textId="6ED0743C" w:rsidR="001836E2" w:rsidRPr="00044B42" w:rsidRDefault="001836E2" w:rsidP="00044B42">
                              <w:pPr>
                                <w:rPr>
                                  <w:color w:val="FFFFFF" w:themeColor="background1"/>
                                  <w:sz w:val="22"/>
                                  <w:lang w:val="de-DE"/>
                                </w:rPr>
                              </w:pPr>
                              <w:r>
                                <w:rPr>
                                  <w:color w:val="FFFFFF" w:themeColor="background1"/>
                                  <w:sz w:val="22"/>
                                  <w:lang w:val="de-DE"/>
                                </w:rPr>
                                <w:t>leading line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Textfeld 29"/>
                        <wps:cNvSpPr txBox="1"/>
                        <wps:spPr>
                          <a:xfrm>
                            <a:off x="2592125" y="310101"/>
                            <a:ext cx="603250" cy="309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919539" w14:textId="60B333AD" w:rsidR="001836E2" w:rsidRPr="00044B42" w:rsidRDefault="001836E2" w:rsidP="00044B42">
                              <w:pPr>
                                <w:rPr>
                                  <w:color w:val="FFFFFF" w:themeColor="background1"/>
                                  <w:sz w:val="22"/>
                                  <w:lang w:val="de-DE"/>
                                </w:rPr>
                              </w:pPr>
                              <w:r>
                                <w:rPr>
                                  <w:color w:val="FFFFFF" w:themeColor="background1"/>
                                  <w:sz w:val="22"/>
                                  <w:lang w:val="de-DE"/>
                                </w:rPr>
                                <w:t>halo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708927D5" id="Gruppieren 30" o:spid="_x0000_s1041" style="width:340.15pt;height:104.7pt;mso-position-horizontal-relative:char;mso-position-vertical-relative:line" coordorigin="" coordsize="43209,1329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">
                <v:shape id="Grafik 3" o:spid="_x0000_s1042" type="#_x0000_t75" style="position:absolute;width:43209;height:13290;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">
                  <v:imagedata r:id="rId21" o:title=""/>
                </v:shape>
                <v:oval id="Ellipse 9" o:spid="_x0000_s1043" style="position:absolute;left:20832;top:5645;width:1829;height:18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" filled="f" strokecolor="white [3212]" strokeweight=".5pt">
                  <v:stroke dashstyle="3 1"/>
                </v:oval>
                <v:shape id="Textfeld 26" o:spid="_x0000_s1044" type="#_x0000_t202" style="position:absolute;left:10654;top:2146;width:6037;height:3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" filled="f" stroked="f" strokeweight=".5pt">
                  <v:textbox>
                    <w:txbxContent>
                      <w:p w14:paraId="47A9D9B1" w14:textId="19EC1FC3" w:rsidR="001836E2" w:rsidRPr="00044B42" w:rsidRDefault="001836E2">
                        <w:pPr>
                          <w:rPr>
                            <w:color w:val="FFFFFF" w:themeColor="background1"/>
                            <w:sz w:val="22"/>
                            <w:lang w:val="de-DE"/>
                          </w:rPr>
                        </w:pPr>
                        <w:r w:rsidRPr="00044B42">
                          <w:rPr>
                            <w:color w:val="FFFFFF" w:themeColor="background1"/>
                            <w:sz w:val="22"/>
                            <w:lang w:val="de-DE"/>
                          </w:rPr>
                          <w:t>reticle</w:t>
                        </w:r>
                      </w:p>
                    </w:txbxContent>
                  </v:textbox>
                </v:shape>
                <v:line id="Gerade Verbindung 27" o:spid="_x0000_s1045" style="position:absolute;visibility:visible;mso-wrap-style:square" from="16141,4293" to="20832,62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" strokecolor="white [3212]"/>
                <v:shape id="Textfeld 28" o:spid="_x0000_s1046" type="#_x0000_t202" style="position:absolute;left:18924;top:9064;width:8826;height:30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" filled="f" stroked="f" strokeweight=".5pt">
                  <v:textbox>
                    <w:txbxContent>
                      <w:p w14:paraId="7B6541E3" w14:textId="6ED0743C" w:rsidR="001836E2" w:rsidRPr="00044B42" w:rsidRDefault="001836E2" w:rsidP="00044B42">
                        <w:pPr>
                          <w:rPr>
                            <w:color w:val="FFFFFF" w:themeColor="background1"/>
                            <w:sz w:val="22"/>
                            <w:lang w:val="de-DE"/>
                          </w:rPr>
                        </w:pPr>
                        <w:r>
                          <w:rPr>
                            <w:color w:val="FFFFFF" w:themeColor="background1"/>
                            <w:sz w:val="22"/>
                            <w:lang w:val="de-DE"/>
                          </w:rPr>
                          <w:t>leading line</w:t>
                        </w:r>
                      </w:p>
                    </w:txbxContent>
                  </v:textbox>
                </v:shape>
                <v:shape id="Textfeld 29" o:spid="_x0000_s1047" type="#_x0000_t202" style="position:absolute;left:25921;top:3101;width:6032;height:30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" filled="f" stroked="f" strokeweight=".5pt">
                  <v:textbox>
                    <w:txbxContent>
                      <w:p w14:paraId="32919539" w14:textId="60B333AD" w:rsidR="001836E2" w:rsidRPr="00044B42" w:rsidRDefault="001836E2" w:rsidP="00044B42">
                        <w:pPr>
                          <w:rPr>
                            <w:color w:val="FFFFFF" w:themeColor="background1"/>
                            <w:sz w:val="22"/>
                            <w:lang w:val="de-DE"/>
                          </w:rPr>
                        </w:pPr>
                        <w:r>
                          <w:rPr>
                            <w:color w:val="FFFFFF" w:themeColor="background1"/>
                            <w:sz w:val="22"/>
                            <w:lang w:val="de-DE"/>
                          </w:rPr>
                          <w:t>halo</w:t>
                        </w:r>
                      </w:p>
                    </w:txbxContent>
                  </v:textbox>
                </v:shape>
                <w10:anchorlock/>
              </v:group>
            </w:pict>
          </mc:Fallback>
        </mc:AlternateContent>
      </w:r>
    </w:p>
    <w:p w14:paraId="6391A16B" w14:textId="12A88149" w:rsidR="00046BA1" w:rsidRDefault="00044B42" w:rsidP="00044B42">
      <w:pPr>
        <w:pStyle w:val="Caption"/>
      </w:pPr>
      <w:bookmarkStart w:id="39" w:name="_Toc491867296"/>
      <w:r>
        <w:lastRenderedPageBreak/>
        <w:t xml:space="preserve">Figure </w:t>
      </w:r>
      <w:r>
        <w:fldChar w:fldCharType="begin"/>
      </w:r>
      <w:r>
        <w:instrText xml:space="preserve"> SEQ Figure \* ARABIC </w:instrText>
      </w:r>
      <w:r>
        <w:fldChar w:fldCharType="separate"/>
      </w:r>
      <w:r w:rsidR="00AF0B35">
        <w:rPr>
          <w:noProof/>
        </w:rPr>
        <w:t>4</w:t>
      </w:r>
      <w:r>
        <w:fldChar w:fldCharType="end"/>
      </w:r>
      <w:r>
        <w:t xml:space="preserve"> Measuring background luminance</w:t>
      </w:r>
      <w:bookmarkEnd w:id="39"/>
    </w:p>
    <w:p w14:paraId="386ECB9B" w14:textId="6C6D0D37" w:rsidR="00221328" w:rsidRDefault="00221328" w:rsidP="00046BA1">
      <w:pPr>
        <w:pStyle w:val="BodyText"/>
      </w:pPr>
    </w:p>
    <w:p w14:paraId="35A27E5A" w14:textId="71E38782" w:rsidR="0064769A" w:rsidRDefault="0064769A" w:rsidP="00046BA1">
      <w:pPr>
        <w:pStyle w:val="BodyText"/>
      </w:pPr>
      <w:r>
        <w:t>Measurement procedure should take into account that</w:t>
      </w:r>
    </w:p>
    <w:p w14:paraId="35D61B56" w14:textId="4763F3C0" w:rsidR="0064769A" w:rsidRDefault="0064769A" w:rsidP="0064769A">
      <w:pPr>
        <w:pStyle w:val="Bullet1"/>
      </w:pPr>
      <w:r>
        <w:t xml:space="preserve">the meteorological visibility </w:t>
      </w:r>
      <w:r w:rsidR="00D27F65">
        <w:t>should have</w:t>
      </w:r>
      <w:r>
        <w:t xml:space="preserve"> a medium value of </w:t>
      </w:r>
      <w:r w:rsidR="00CF1D5B">
        <w:t>4</w:t>
      </w:r>
      <w:r>
        <w:t xml:space="preserve"> to 10 M during measurement,</w:t>
      </w:r>
    </w:p>
    <w:p w14:paraId="6D5DFE38" w14:textId="530FEC13" w:rsidR="0064769A" w:rsidRDefault="0064769A" w:rsidP="0064769A">
      <w:pPr>
        <w:pStyle w:val="Bullet1"/>
      </w:pPr>
      <w:r>
        <w:t>the measuring field (reticle) should be placed nearby the signal light,</w:t>
      </w:r>
    </w:p>
    <w:p w14:paraId="18B0B55A" w14:textId="7E873787" w:rsidR="0064769A" w:rsidRDefault="0064769A" w:rsidP="0064769A">
      <w:pPr>
        <w:pStyle w:val="Bullet1"/>
      </w:pPr>
      <w:r>
        <w:t>the measuring field (reticle) should not contain rival lights (point light</w:t>
      </w:r>
      <w:r w:rsidR="00BF5EF4">
        <w:t>s</w:t>
      </w:r>
      <w:r>
        <w:t>),</w:t>
      </w:r>
    </w:p>
    <w:p w14:paraId="1BCAF3A6" w14:textId="77777777" w:rsidR="007A6718" w:rsidRDefault="0064769A" w:rsidP="0064769A">
      <w:pPr>
        <w:pStyle w:val="Bullet1"/>
      </w:pPr>
      <w:r>
        <w:t>the measuring field (reticle) should be illuminated uniformly</w:t>
      </w:r>
    </w:p>
    <w:p w14:paraId="51613C8E" w14:textId="2923AAFC" w:rsidR="0064769A" w:rsidRDefault="007A6718" w:rsidP="0064769A">
      <w:pPr>
        <w:pStyle w:val="Bullet1"/>
      </w:pPr>
      <w:r>
        <w:t xml:space="preserve">the measurement distance should be near the minimum distance </w:t>
      </w:r>
      <m:oMath>
        <m:sSub>
          <m:sSubPr>
            <m:ctrlPr>
              <w:rPr>
                <w:rFonts w:ascii="Cambria Math" w:hAnsi="Cambria Math"/>
                <w:i/>
              </w:rPr>
            </m:ctrlPr>
          </m:sSubPr>
          <m:e>
            <m:r>
              <w:rPr>
                <w:rFonts w:ascii="Cambria Math" w:hAnsi="Cambria Math"/>
              </w:rPr>
              <m:t>D</m:t>
            </m:r>
          </m:e>
          <m:sub>
            <m:r>
              <w:rPr>
                <w:rFonts w:ascii="Cambria Math" w:hAnsi="Cambria Math"/>
              </w:rPr>
              <m:t>min</m:t>
            </m:r>
          </m:sub>
        </m:sSub>
      </m:oMath>
      <w:r>
        <w:t xml:space="preserve"> </w:t>
      </w:r>
      <w:r w:rsidR="0064769A">
        <w:t xml:space="preserve">. </w:t>
      </w:r>
    </w:p>
    <w:p w14:paraId="12B66922" w14:textId="5B485689" w:rsidR="00046BA1" w:rsidRDefault="00CF1D5B" w:rsidP="00F71623">
      <w:pPr>
        <w:pStyle w:val="Heading2"/>
      </w:pPr>
      <w:bookmarkStart w:id="40" w:name="_Toc491867388"/>
      <w:r>
        <w:t xml:space="preserve">Maximum </w:t>
      </w:r>
      <w:r w:rsidR="004E3FB8">
        <w:t>il</w:t>
      </w:r>
      <w:r w:rsidR="00FF1E2E">
        <w:t>luminance at the eye of the observer</w:t>
      </w:r>
      <w:bookmarkEnd w:id="40"/>
    </w:p>
    <w:p w14:paraId="7AEBE6C9" w14:textId="73FF880D" w:rsidR="00046BA1" w:rsidRDefault="00FF1E2E" w:rsidP="00046BA1">
      <w:pPr>
        <w:pStyle w:val="BodyText"/>
      </w:pPr>
      <w:r>
        <w:t>The maximum illuminance</w:t>
      </w:r>
      <w:r w:rsidR="00C02186">
        <w:t xml:space="preserve"> </w:t>
      </w:r>
      <m:oMath>
        <m:sSub>
          <m:sSubPr>
            <m:ctrlPr>
              <w:rPr>
                <w:rFonts w:ascii="Cambria Math" w:hAnsi="Cambria Math"/>
                <w:i/>
              </w:rPr>
            </m:ctrlPr>
          </m:sSubPr>
          <m:e>
            <m:r>
              <w:rPr>
                <w:rFonts w:ascii="Cambria Math" w:hAnsi="Cambria Math"/>
              </w:rPr>
              <m:t>E</m:t>
            </m:r>
          </m:e>
          <m:sub>
            <m:r>
              <w:rPr>
                <w:rFonts w:ascii="Cambria Math" w:hAnsi="Cambria Math"/>
              </w:rPr>
              <m:t>max</m:t>
            </m:r>
          </m:sub>
        </m:sSub>
      </m:oMath>
      <w:r>
        <w:t xml:space="preserve"> is defined in </w:t>
      </w:r>
      <w:r>
        <w:fldChar w:fldCharType="begin"/>
      </w:r>
      <w:r>
        <w:instrText xml:space="preserve"> REF _Ref459811801 \h </w:instrText>
      </w:r>
      <w:r>
        <w:fldChar w:fldCharType="separate"/>
      </w:r>
      <w:r w:rsidR="00AF0B35">
        <w:t xml:space="preserve">Table </w:t>
      </w:r>
      <w:r w:rsidR="00AF0B35">
        <w:rPr>
          <w:noProof/>
        </w:rPr>
        <w:t>2</w:t>
      </w:r>
      <w:r>
        <w:fldChar w:fldCharType="end"/>
      </w:r>
      <w:r w:rsidR="00C02186">
        <w:t xml:space="preserve"> with two values depending on background illumination.</w:t>
      </w:r>
    </w:p>
    <w:p w14:paraId="1CED5FF5" w14:textId="5A0FDE44" w:rsidR="00FF1E2E" w:rsidRDefault="00FF1E2E" w:rsidP="00FF1E2E">
      <w:pPr>
        <w:pStyle w:val="Caption"/>
      </w:pPr>
      <w:bookmarkStart w:id="41" w:name="_Ref459811801"/>
      <w:bookmarkStart w:id="42" w:name="_Toc491867863"/>
      <w:r>
        <w:t xml:space="preserve">Table </w:t>
      </w:r>
      <w:r>
        <w:fldChar w:fldCharType="begin"/>
      </w:r>
      <w:r>
        <w:instrText xml:space="preserve"> SEQ Table \* ARABIC </w:instrText>
      </w:r>
      <w:r>
        <w:fldChar w:fldCharType="separate"/>
      </w:r>
      <w:r w:rsidR="00A51A98">
        <w:rPr>
          <w:noProof/>
        </w:rPr>
        <w:t>2</w:t>
      </w:r>
      <w:r>
        <w:fldChar w:fldCharType="end"/>
      </w:r>
      <w:bookmarkEnd w:id="41"/>
      <w:r>
        <w:t xml:space="preserve"> Maximum illuminance at the eye of </w:t>
      </w:r>
      <w:r w:rsidR="004E3FB8">
        <w:t xml:space="preserve">the </w:t>
      </w:r>
      <w:r>
        <w:t>observer</w:t>
      </w:r>
      <w:bookmarkEnd w:id="42"/>
    </w:p>
    <w:p w14:paraId="017C877A" w14:textId="77777777" w:rsidR="00FF1E2E" w:rsidRPr="00FF1E2E" w:rsidRDefault="00FF1E2E" w:rsidP="00FF1E2E"/>
    <w:tbl>
      <w:tblPr>
        <w:tblStyle w:val="TableGrid"/>
        <w:tblW w:w="4395" w:type="dxa"/>
        <w:tblInd w:w="108" w:type="dxa"/>
        <w:tblLook w:val="04A0" w:firstRow="1" w:lastRow="0" w:firstColumn="1" w:lastColumn="0" w:noHBand="0" w:noVBand="1"/>
      </w:tblPr>
      <w:tblGrid>
        <w:gridCol w:w="2694"/>
        <w:gridCol w:w="1701"/>
      </w:tblGrid>
      <w:tr w:rsidR="00FF1E2E" w14:paraId="7A884149" w14:textId="77777777" w:rsidTr="00C02186">
        <w:tc>
          <w:tcPr>
            <w:tcW w:w="2694" w:type="dxa"/>
          </w:tcPr>
          <w:p w14:paraId="198537A6" w14:textId="05D997D3" w:rsidR="00FF1E2E" w:rsidRDefault="00C02186" w:rsidP="00C02186">
            <w:pPr>
              <w:pStyle w:val="BodyText"/>
            </w:pPr>
            <w:r>
              <w:t>background illumination</w:t>
            </w:r>
          </w:p>
        </w:tc>
        <w:tc>
          <w:tcPr>
            <w:tcW w:w="1701" w:type="dxa"/>
          </w:tcPr>
          <w:p w14:paraId="26B4A0C4" w14:textId="40251AA0" w:rsidR="00FF1E2E" w:rsidRPr="00C02186" w:rsidRDefault="004229D9" w:rsidP="00C02186">
            <w:pPr>
              <w:pStyle w:val="BodyText"/>
              <w:jc w:val="center"/>
            </w:pPr>
            <m:oMathPara>
              <m:oMathParaPr>
                <m:jc m:val="center"/>
              </m:oMathParaPr>
              <m:oMath>
                <m:sSub>
                  <m:sSubPr>
                    <m:ctrlPr>
                      <w:rPr>
                        <w:rFonts w:ascii="Cambria Math" w:hAnsi="Cambria Math"/>
                        <w:i/>
                      </w:rPr>
                    </m:ctrlPr>
                  </m:sSubPr>
                  <m:e>
                    <m:r>
                      <w:rPr>
                        <w:rFonts w:ascii="Cambria Math" w:hAnsi="Cambria Math"/>
                      </w:rPr>
                      <m:t>E</m:t>
                    </m:r>
                  </m:e>
                  <m:sub>
                    <m:r>
                      <w:rPr>
                        <w:rFonts w:ascii="Cambria Math" w:hAnsi="Cambria Math"/>
                      </w:rPr>
                      <m:t>max</m:t>
                    </m:r>
                  </m:sub>
                </m:sSub>
                <m:d>
                  <m:dPr>
                    <m:begChr m:val="["/>
                    <m:endChr m:val="]"/>
                    <m:ctrlPr>
                      <w:rPr>
                        <w:rFonts w:ascii="Cambria Math" w:hAnsi="Cambria Math"/>
                        <w:i/>
                      </w:rPr>
                    </m:ctrlPr>
                  </m:dPr>
                  <m:e>
                    <m:r>
                      <w:rPr>
                        <w:rFonts w:ascii="Cambria Math" w:hAnsi="Cambria Math"/>
                      </w:rPr>
                      <m:t>lx</m:t>
                    </m:r>
                  </m:e>
                </m:d>
              </m:oMath>
            </m:oMathPara>
          </w:p>
        </w:tc>
      </w:tr>
      <w:tr w:rsidR="00FF1E2E" w14:paraId="12FC2069" w14:textId="77777777" w:rsidTr="00C02186">
        <w:tc>
          <w:tcPr>
            <w:tcW w:w="2694" w:type="dxa"/>
          </w:tcPr>
          <w:p w14:paraId="583D95AA" w14:textId="4BCB1DA9" w:rsidR="00FF1E2E" w:rsidRDefault="00C02186" w:rsidP="00C02186">
            <w:pPr>
              <w:pStyle w:val="BodyText"/>
              <w:numPr>
                <w:ilvl w:val="0"/>
                <w:numId w:val="40"/>
              </w:numPr>
            </w:pPr>
            <w:r>
              <w:t>none</w:t>
            </w:r>
          </w:p>
        </w:tc>
        <w:tc>
          <w:tcPr>
            <w:tcW w:w="1701" w:type="dxa"/>
          </w:tcPr>
          <w:p w14:paraId="4DA3763F" w14:textId="6A7B5459" w:rsidR="00FF1E2E" w:rsidRDefault="00C02186" w:rsidP="00C02186">
            <w:pPr>
              <w:pStyle w:val="BodyText"/>
              <w:jc w:val="center"/>
            </w:pPr>
            <w:r>
              <w:t>0.01</w:t>
            </w:r>
          </w:p>
        </w:tc>
      </w:tr>
      <w:tr w:rsidR="00C02186" w14:paraId="16F90516" w14:textId="77777777" w:rsidTr="00C02186">
        <w:tc>
          <w:tcPr>
            <w:tcW w:w="2694" w:type="dxa"/>
          </w:tcPr>
          <w:p w14:paraId="4E8AEBA4" w14:textId="21B0E02A" w:rsidR="00C02186" w:rsidRDefault="00C02186" w:rsidP="00C02186">
            <w:pPr>
              <w:pStyle w:val="BodyText"/>
              <w:numPr>
                <w:ilvl w:val="0"/>
                <w:numId w:val="40"/>
              </w:numPr>
            </w:pPr>
            <w:r>
              <w:t>present</w:t>
            </w:r>
          </w:p>
        </w:tc>
        <w:tc>
          <w:tcPr>
            <w:tcW w:w="1701" w:type="dxa"/>
          </w:tcPr>
          <w:p w14:paraId="427ED688" w14:textId="185FCD93" w:rsidR="00C02186" w:rsidRDefault="00C02186" w:rsidP="00C02186">
            <w:pPr>
              <w:pStyle w:val="BodyText"/>
              <w:jc w:val="center"/>
            </w:pPr>
            <w:r>
              <w:t>0.1</w:t>
            </w:r>
          </w:p>
        </w:tc>
      </w:tr>
    </w:tbl>
    <w:p w14:paraId="09490EC0" w14:textId="77777777" w:rsidR="009341AC" w:rsidRDefault="009341AC" w:rsidP="00926275">
      <w:pPr>
        <w:pStyle w:val="BodyText"/>
      </w:pPr>
    </w:p>
    <w:p w14:paraId="3380729B" w14:textId="0DB6145A" w:rsidR="00046BA1" w:rsidRDefault="000B4594" w:rsidP="00F71623">
      <w:pPr>
        <w:pStyle w:val="Heading2"/>
      </w:pPr>
      <w:bookmarkStart w:id="43" w:name="_Ref460236095"/>
      <w:bookmarkStart w:id="44" w:name="_Toc491867389"/>
      <w:r>
        <w:t>Minimum meteorological visibility</w:t>
      </w:r>
      <w:bookmarkEnd w:id="43"/>
      <w:bookmarkEnd w:id="44"/>
    </w:p>
    <w:p w14:paraId="2AFE4D9B" w14:textId="77777777" w:rsidR="000B4594" w:rsidRDefault="000B4594" w:rsidP="000B4594">
      <w:pPr>
        <w:pStyle w:val="Heading2separationline"/>
      </w:pPr>
    </w:p>
    <w:p w14:paraId="6E94360F" w14:textId="24B92E70" w:rsidR="005757E6" w:rsidRDefault="00FA482A" w:rsidP="005757E6">
      <w:pPr>
        <w:pStyle w:val="BodyText"/>
      </w:pPr>
      <w:r>
        <w:t>The nominal range of a light is defined for a meteorological visibility of 10 nautical miles (18 520 m). However</w:t>
      </w:r>
      <w:r w:rsidR="00491137">
        <w:t>,</w:t>
      </w:r>
      <w:r>
        <w:t xml:space="preserve"> in many regions this visibility does not occur </w:t>
      </w:r>
      <w:r w:rsidR="00EA026B">
        <w:t xml:space="preserve">for a long period, so the light may be not visible </w:t>
      </w:r>
      <w:r w:rsidR="00491137">
        <w:t>at maximum distance.</w:t>
      </w:r>
    </w:p>
    <w:p w14:paraId="60973AD7" w14:textId="23A79283" w:rsidR="00491137" w:rsidRDefault="00491137" w:rsidP="005757E6">
      <w:pPr>
        <w:pStyle w:val="BodyText"/>
      </w:pPr>
      <w:r>
        <w:t xml:space="preserve">To improve the visual performance </w:t>
      </w:r>
      <w:r w:rsidR="00F35C8B">
        <w:t>of a light, it is recommended</w:t>
      </w:r>
      <w:r>
        <w:t xml:space="preserve"> to </w:t>
      </w:r>
      <w:r w:rsidR="00781AFC">
        <w:t>use</w:t>
      </w:r>
      <w:r w:rsidR="00F35C8B">
        <w:t xml:space="preserve"> a </w:t>
      </w:r>
      <w:r w:rsidR="00C36345">
        <w:t>local conditions</w:t>
      </w:r>
      <w:r w:rsidR="00F35C8B">
        <w:t xml:space="preserve"> visibility</w:t>
      </w:r>
      <w:r w:rsidR="00C36345">
        <w:t xml:space="preserve"> </w:t>
      </w:r>
      <m:oMath>
        <m:sSub>
          <m:sSubPr>
            <m:ctrlPr>
              <w:rPr>
                <w:rFonts w:ascii="Cambria Math" w:hAnsi="Cambria Math"/>
                <w:i/>
              </w:rPr>
            </m:ctrlPr>
          </m:sSubPr>
          <m:e>
            <m:r>
              <w:rPr>
                <w:rFonts w:ascii="Cambria Math" w:hAnsi="Cambria Math"/>
              </w:rPr>
              <m:t>V</m:t>
            </m:r>
          </m:e>
          <m:sub>
            <m:r>
              <w:rPr>
                <w:rFonts w:ascii="Cambria Math" w:hAnsi="Cambria Math"/>
              </w:rPr>
              <m:t>loc</m:t>
            </m:r>
          </m:sub>
        </m:sSub>
      </m:oMath>
      <w:r w:rsidR="00F35C8B">
        <w:t xml:space="preserve"> for the intensity calculations</w:t>
      </w:r>
      <w:r w:rsidR="00F35C8B" w:rsidRPr="008B7B83">
        <w:t xml:space="preserve">, which </w:t>
      </w:r>
      <w:r w:rsidR="00C36345" w:rsidRPr="008B7B83">
        <w:t xml:space="preserve">may be </w:t>
      </w:r>
      <w:r w:rsidR="00F35C8B" w:rsidRPr="008B7B83">
        <w:t>lower than 10 M.</w:t>
      </w:r>
    </w:p>
    <w:p w14:paraId="730A9CC5" w14:textId="253B9724" w:rsidR="005558BC" w:rsidRPr="00A51A98" w:rsidRDefault="005558BC" w:rsidP="005757E6">
      <w:pPr>
        <w:pStyle w:val="BodyText"/>
      </w:pPr>
      <w:r w:rsidRPr="00A51A98">
        <w:t>The competent authority should choose a percentile value from the historical meteorological data depending on the degree of risk associated with the light. For example, a meteorological visibility of 18 M or greater for 90% of the time may be appropriate for a particular location. This may result in a light with a published nominal range of 19 M.</w:t>
      </w:r>
    </w:p>
    <w:p w14:paraId="6CAD0584" w14:textId="371F9B41" w:rsidR="005558BC" w:rsidRPr="00A51A98" w:rsidRDefault="005558BC" w:rsidP="005757E6">
      <w:pPr>
        <w:pStyle w:val="BodyText"/>
      </w:pPr>
      <w:r w:rsidRPr="00A51A98">
        <w:t xml:space="preserve">At another location where navigation is more difficult (degree of risk is higher) a meteorological visibility of 18 M or greater for 50% of the time might be more appropriate. This may result in a light with </w:t>
      </w:r>
      <w:r w:rsidR="00335638" w:rsidRPr="00A51A98">
        <w:t xml:space="preserve">a published nominal range of 20 </w:t>
      </w:r>
      <w:r w:rsidRPr="00A51A98">
        <w:t>M.</w:t>
      </w:r>
    </w:p>
    <w:p w14:paraId="30DEF91D" w14:textId="0E19B40D" w:rsidR="00335638" w:rsidRDefault="00335638" w:rsidP="005757E6">
      <w:pPr>
        <w:pStyle w:val="BodyText"/>
      </w:pPr>
      <w:r w:rsidRPr="00A51A98">
        <w:t>An example for the relative frequency of the meteorological visibility is sho</w:t>
      </w:r>
      <w:r w:rsidR="009341AC" w:rsidRPr="00A51A98">
        <w:t>w</w:t>
      </w:r>
      <w:r w:rsidRPr="00A51A98">
        <w:t xml:space="preserve">n in </w:t>
      </w:r>
      <w:r w:rsidR="009341AC" w:rsidRPr="00A51A98">
        <w:fldChar w:fldCharType="begin"/>
      </w:r>
      <w:r w:rsidR="009341AC" w:rsidRPr="00A51A98">
        <w:instrText xml:space="preserve"> REF _Ref491856729 \h </w:instrText>
      </w:r>
      <w:r w:rsidR="002A268A" w:rsidRPr="00A51A98">
        <w:instrText xml:space="preserve"> \* MERGEFORMAT </w:instrText>
      </w:r>
      <w:r w:rsidR="009341AC" w:rsidRPr="00A51A98">
        <w:fldChar w:fldCharType="separate"/>
      </w:r>
      <w:r w:rsidR="00AF0B35" w:rsidRPr="00A51A98">
        <w:t xml:space="preserve">Figure </w:t>
      </w:r>
      <w:r w:rsidR="00AF0B35" w:rsidRPr="00A51A98">
        <w:rPr>
          <w:noProof/>
        </w:rPr>
        <w:t>5</w:t>
      </w:r>
      <w:r w:rsidR="009341AC" w:rsidRPr="00A51A98">
        <w:fldChar w:fldCharType="end"/>
      </w:r>
      <w:r w:rsidR="009341AC" w:rsidRPr="00A51A98">
        <w:t xml:space="preserve">. </w:t>
      </w:r>
      <w:r w:rsidR="00DC2C87" w:rsidRPr="00A51A98">
        <w:t xml:space="preserve">It is based on meteorological historical data </w:t>
      </w:r>
      <w:r w:rsidR="00DC2C87" w:rsidRPr="00A51A98">
        <w:fldChar w:fldCharType="begin"/>
      </w:r>
      <w:r w:rsidR="00DC2C87" w:rsidRPr="00A51A98">
        <w:instrText xml:space="preserve"> REF _Ref491860668 \r \h </w:instrText>
      </w:r>
      <w:r w:rsidR="002A268A" w:rsidRPr="00A51A98">
        <w:instrText xml:space="preserve"> \* MERGEFORMAT </w:instrText>
      </w:r>
      <w:r w:rsidR="00DC2C87" w:rsidRPr="00A51A98">
        <w:fldChar w:fldCharType="separate"/>
      </w:r>
      <w:r w:rsidR="00AF0B35" w:rsidRPr="00A51A98">
        <w:t>[4]</w:t>
      </w:r>
      <w:r w:rsidR="00DC2C87" w:rsidRPr="00A51A98">
        <w:fldChar w:fldCharType="end"/>
      </w:r>
      <w:r w:rsidR="00DC2C87" w:rsidRPr="00A51A98">
        <w:t xml:space="preserve">. </w:t>
      </w:r>
      <w:r w:rsidR="009341AC" w:rsidRPr="00A51A98">
        <w:t xml:space="preserve">The meteorological visibility of 10 M or higher occurs approx. 50% of the time (Position 1 in the figure). </w:t>
      </w:r>
      <w:r w:rsidR="00DC2C87" w:rsidRPr="00A51A98">
        <w:t xml:space="preserve">Therefore a light, which is calculated with a </w:t>
      </w:r>
      <w:r w:rsidR="0066156A" w:rsidRPr="00A51A98">
        <w:t>minimum</w:t>
      </w:r>
      <w:r w:rsidR="00DC2C87" w:rsidRPr="00A51A98">
        <w:t xml:space="preserve"> visibility of 10 M, is visible at maximum distance </w:t>
      </w:r>
      <m:oMath>
        <m:sSub>
          <m:sSubPr>
            <m:ctrlPr>
              <w:rPr>
                <w:rFonts w:ascii="Cambria Math" w:hAnsi="Cambria Math"/>
                <w:i/>
              </w:rPr>
            </m:ctrlPr>
          </m:sSubPr>
          <m:e>
            <m:r>
              <w:rPr>
                <w:rFonts w:ascii="Cambria Math" w:hAnsi="Cambria Math"/>
              </w:rPr>
              <m:t>D</m:t>
            </m:r>
          </m:e>
          <m:sub>
            <m:r>
              <w:rPr>
                <w:rFonts w:ascii="Cambria Math" w:hAnsi="Cambria Math"/>
              </w:rPr>
              <m:t>max</m:t>
            </m:r>
          </m:sub>
        </m:sSub>
      </m:oMath>
      <w:r w:rsidR="009341AC" w:rsidRPr="00A51A98">
        <w:t xml:space="preserve"> </w:t>
      </w:r>
      <w:r w:rsidR="00DC2C87" w:rsidRPr="00A51A98">
        <w:t>for</w:t>
      </w:r>
      <w:r w:rsidR="0066156A" w:rsidRPr="00A51A98">
        <w:t xml:space="preserve"> only</w:t>
      </w:r>
      <w:r w:rsidR="00DC2C87" w:rsidRPr="00A51A98">
        <w:t xml:space="preserve"> 50% of the time as well.</w:t>
      </w:r>
    </w:p>
    <w:p w14:paraId="44B98932" w14:textId="2EFB180D" w:rsidR="005558BC" w:rsidRDefault="0066156A" w:rsidP="00335638">
      <w:pPr>
        <w:pStyle w:val="BodyText"/>
        <w:jc w:val="center"/>
      </w:pPr>
      <w:r w:rsidRPr="0066156A">
        <w:rPr>
          <w:noProof/>
          <w:lang w:val="en-IE" w:eastAsia="en-IE"/>
        </w:rPr>
        <w:lastRenderedPageBreak/>
        <w:drawing>
          <wp:inline distT="0" distB="0" distL="0" distR="0" wp14:anchorId="0221002D" wp14:editId="4910AEE1">
            <wp:extent cx="3600000" cy="4582800"/>
            <wp:effectExtent l="0" t="0" r="635" b="8255"/>
            <wp:docPr id="55" name="Grafi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600000" cy="4582800"/>
                    </a:xfrm>
                    <a:prstGeom prst="rect">
                      <a:avLst/>
                    </a:prstGeom>
                    <a:noFill/>
                    <a:ln>
                      <a:noFill/>
                    </a:ln>
                  </pic:spPr>
                </pic:pic>
              </a:graphicData>
            </a:graphic>
          </wp:inline>
        </w:drawing>
      </w:r>
    </w:p>
    <w:p w14:paraId="1B50461F" w14:textId="7D5807AD" w:rsidR="00335638" w:rsidRDefault="00335638" w:rsidP="00335638">
      <w:pPr>
        <w:pStyle w:val="Caption"/>
      </w:pPr>
      <w:bookmarkStart w:id="45" w:name="_Ref491856729"/>
      <w:bookmarkStart w:id="46" w:name="_Toc491867297"/>
      <w:r>
        <w:t xml:space="preserve">Figure </w:t>
      </w:r>
      <w:r>
        <w:fldChar w:fldCharType="begin"/>
      </w:r>
      <w:r>
        <w:instrText xml:space="preserve"> SEQ Figure \* ARABIC </w:instrText>
      </w:r>
      <w:r>
        <w:fldChar w:fldCharType="separate"/>
      </w:r>
      <w:r w:rsidR="00AF0B35">
        <w:rPr>
          <w:noProof/>
        </w:rPr>
        <w:t>5</w:t>
      </w:r>
      <w:r>
        <w:fldChar w:fldCharType="end"/>
      </w:r>
      <w:bookmarkEnd w:id="45"/>
      <w:r>
        <w:t xml:space="preserve"> </w:t>
      </w:r>
      <w:r w:rsidR="009341AC">
        <w:t>Relative frequency of meteorological visibility (Example</w:t>
      </w:r>
      <w:r w:rsidR="00A51A98">
        <w:t xml:space="preserve">1 </w:t>
      </w:r>
      <w:r w:rsidR="009341AC">
        <w:t>)</w:t>
      </w:r>
      <w:bookmarkEnd w:id="46"/>
    </w:p>
    <w:p w14:paraId="68B6DC22" w14:textId="77777777" w:rsidR="009341AC" w:rsidRPr="009341AC" w:rsidRDefault="009341AC" w:rsidP="009341AC"/>
    <w:p w14:paraId="51187D62" w14:textId="4B2BC3D1" w:rsidR="00DC2C87" w:rsidRDefault="00DC2C87" w:rsidP="005757E6">
      <w:pPr>
        <w:pStyle w:val="BodyText"/>
        <w:rPr>
          <w:rFonts w:eastAsiaTheme="minorEastAsia"/>
        </w:rPr>
      </w:pPr>
      <w:r w:rsidRPr="00A51A98">
        <w:t xml:space="preserve">To improve this the </w:t>
      </w:r>
      <w:r w:rsidR="0066156A" w:rsidRPr="00A51A98">
        <w:t>minimum</w:t>
      </w:r>
      <w:r w:rsidRPr="00A51A98">
        <w:t xml:space="preserve"> visibility </w:t>
      </w:r>
      <m:oMath>
        <m:sSub>
          <m:sSubPr>
            <m:ctrlPr>
              <w:rPr>
                <w:rFonts w:ascii="Cambria Math" w:hAnsi="Cambria Math"/>
                <w:i/>
              </w:rPr>
            </m:ctrlPr>
          </m:sSubPr>
          <m:e>
            <m:r>
              <w:rPr>
                <w:rFonts w:ascii="Cambria Math" w:hAnsi="Cambria Math"/>
              </w:rPr>
              <m:t>V</m:t>
            </m:r>
          </m:e>
          <m:sub>
            <m:r>
              <w:rPr>
                <w:rFonts w:ascii="Cambria Math" w:hAnsi="Cambria Math"/>
              </w:rPr>
              <m:t>min</m:t>
            </m:r>
          </m:sub>
        </m:sSub>
      </m:oMath>
      <w:r w:rsidR="0066156A" w:rsidRPr="00A51A98">
        <w:t xml:space="preserve"> </w:t>
      </w:r>
      <w:r w:rsidRPr="00A51A98">
        <w:t xml:space="preserve">for intensity calculation is lowered. If the light should be visible for 75% of the time  </w:t>
      </w:r>
      <m:oMath>
        <m:sSub>
          <m:sSubPr>
            <m:ctrlPr>
              <w:rPr>
                <w:rFonts w:ascii="Cambria Math" w:hAnsi="Cambria Math"/>
                <w:i/>
              </w:rPr>
            </m:ctrlPr>
          </m:sSubPr>
          <m:e>
            <m:r>
              <w:rPr>
                <w:rFonts w:ascii="Cambria Math" w:hAnsi="Cambria Math"/>
              </w:rPr>
              <m:t>V</m:t>
            </m:r>
          </m:e>
          <m:sub>
            <m:r>
              <w:rPr>
                <w:rFonts w:ascii="Cambria Math" w:hAnsi="Cambria Math"/>
              </w:rPr>
              <m:t>min</m:t>
            </m:r>
          </m:sub>
        </m:sSub>
      </m:oMath>
      <w:r w:rsidR="0066156A" w:rsidRPr="00A51A98">
        <w:t xml:space="preserve"> should be approx. 5.3 M (pos. 2) and for 85% </w:t>
      </w:r>
      <m:oMath>
        <m:sSub>
          <m:sSubPr>
            <m:ctrlPr>
              <w:rPr>
                <w:rFonts w:ascii="Cambria Math" w:hAnsi="Cambria Math"/>
                <w:i/>
              </w:rPr>
            </m:ctrlPr>
          </m:sSubPr>
          <m:e>
            <m:r>
              <w:rPr>
                <w:rFonts w:ascii="Cambria Math" w:hAnsi="Cambria Math"/>
              </w:rPr>
              <m:t>V</m:t>
            </m:r>
          </m:e>
          <m:sub>
            <m:r>
              <w:rPr>
                <w:rFonts w:ascii="Cambria Math" w:hAnsi="Cambria Math"/>
              </w:rPr>
              <m:t>min</m:t>
            </m:r>
          </m:sub>
        </m:sSub>
      </m:oMath>
      <w:r w:rsidR="0066156A" w:rsidRPr="00A51A98">
        <w:rPr>
          <w:rFonts w:eastAsiaTheme="minorEastAsia"/>
        </w:rPr>
        <w:t xml:space="preserve"> is approx. 2.3 M (pos. 3).</w:t>
      </w:r>
    </w:p>
    <w:p w14:paraId="41D0D0AA" w14:textId="62607C71" w:rsidR="00A51A98" w:rsidRDefault="00A51A98" w:rsidP="00A51A98">
      <w:pPr>
        <w:pStyle w:val="Caption"/>
        <w:keepNext/>
      </w:pPr>
      <w:r>
        <w:t xml:space="preserve">Table </w:t>
      </w:r>
      <w:r>
        <w:fldChar w:fldCharType="begin"/>
      </w:r>
      <w:r>
        <w:instrText xml:space="preserve"> SEQ Table \* ARABIC </w:instrText>
      </w:r>
      <w:r>
        <w:fldChar w:fldCharType="separate"/>
      </w:r>
      <w:r>
        <w:rPr>
          <w:noProof/>
        </w:rPr>
        <w:t>3</w:t>
      </w:r>
      <w:r>
        <w:fldChar w:fldCharType="end"/>
      </w:r>
      <w:r>
        <w:t xml:space="preserve"> Relative frequency of meteorological visibility (Example 2)</w:t>
      </w:r>
    </w:p>
    <w:p w14:paraId="2A92D9B0" w14:textId="77777777" w:rsidR="00A51A98" w:rsidRPr="00A51A98" w:rsidRDefault="00A51A98" w:rsidP="00A51A98"/>
    <w:tbl>
      <w:tblPr>
        <w:tblStyle w:val="TableGrid"/>
        <w:tblW w:w="0" w:type="auto"/>
        <w:tblLook w:val="04A0" w:firstRow="1" w:lastRow="0" w:firstColumn="1" w:lastColumn="0" w:noHBand="0" w:noVBand="1"/>
      </w:tblPr>
      <w:tblGrid>
        <w:gridCol w:w="3397"/>
        <w:gridCol w:w="3399"/>
        <w:gridCol w:w="3399"/>
      </w:tblGrid>
      <w:tr w:rsidR="007F14FB" w:rsidRPr="007F14FB" w14:paraId="698300EC" w14:textId="77777777" w:rsidTr="00B636D5">
        <w:tc>
          <w:tcPr>
            <w:tcW w:w="10421" w:type="dxa"/>
            <w:gridSpan w:val="3"/>
          </w:tcPr>
          <w:p w14:paraId="7E2EEE90" w14:textId="77777777" w:rsidR="007F14FB" w:rsidRPr="007F14FB" w:rsidRDefault="007F14FB" w:rsidP="007F14FB">
            <w:pPr>
              <w:pStyle w:val="BodyText"/>
            </w:pPr>
            <w:r w:rsidRPr="007F14FB">
              <w:t xml:space="preserve">Visibility (Spain) </w:t>
            </w:r>
          </w:p>
        </w:tc>
      </w:tr>
      <w:tr w:rsidR="007F14FB" w:rsidRPr="007F14FB" w14:paraId="22EBA170" w14:textId="77777777" w:rsidTr="00B636D5">
        <w:trPr>
          <w:trHeight w:val="255"/>
        </w:trPr>
        <w:tc>
          <w:tcPr>
            <w:tcW w:w="3473" w:type="dxa"/>
            <w:noWrap/>
            <w:hideMark/>
          </w:tcPr>
          <w:p w14:paraId="61C74C40" w14:textId="77777777" w:rsidR="007F14FB" w:rsidRPr="007F14FB" w:rsidRDefault="007F14FB" w:rsidP="007F14FB">
            <w:pPr>
              <w:pStyle w:val="BodyText"/>
            </w:pPr>
            <w:r w:rsidRPr="007F14FB">
              <w:t>PLACE</w:t>
            </w:r>
          </w:p>
        </w:tc>
        <w:tc>
          <w:tcPr>
            <w:tcW w:w="3474" w:type="dxa"/>
            <w:noWrap/>
            <w:hideMark/>
          </w:tcPr>
          <w:p w14:paraId="35C53062" w14:textId="77777777" w:rsidR="007F14FB" w:rsidRPr="007F14FB" w:rsidRDefault="007F14FB" w:rsidP="007F14FB">
            <w:pPr>
              <w:pStyle w:val="BodyText"/>
            </w:pPr>
            <w:r w:rsidRPr="007F14FB">
              <w:t>&gt;70% days per year (M)</w:t>
            </w:r>
          </w:p>
        </w:tc>
        <w:tc>
          <w:tcPr>
            <w:tcW w:w="3474" w:type="dxa"/>
            <w:noWrap/>
            <w:hideMark/>
          </w:tcPr>
          <w:p w14:paraId="68DDE01D" w14:textId="77777777" w:rsidR="007F14FB" w:rsidRPr="007F14FB" w:rsidRDefault="007F14FB" w:rsidP="007F14FB">
            <w:pPr>
              <w:pStyle w:val="BodyText"/>
            </w:pPr>
            <w:r w:rsidRPr="007F14FB">
              <w:t>&gt;90% days per year (M)</w:t>
            </w:r>
          </w:p>
        </w:tc>
      </w:tr>
      <w:tr w:rsidR="007F14FB" w:rsidRPr="007F14FB" w14:paraId="1AD4883E" w14:textId="77777777" w:rsidTr="00B636D5">
        <w:trPr>
          <w:trHeight w:val="255"/>
        </w:trPr>
        <w:tc>
          <w:tcPr>
            <w:tcW w:w="3473" w:type="dxa"/>
            <w:noWrap/>
            <w:hideMark/>
          </w:tcPr>
          <w:p w14:paraId="449D048D" w14:textId="77777777" w:rsidR="007F14FB" w:rsidRPr="007F14FB" w:rsidRDefault="007F14FB" w:rsidP="007F14FB">
            <w:pPr>
              <w:pStyle w:val="BodyText"/>
            </w:pPr>
            <w:r w:rsidRPr="007F14FB">
              <w:t>Cantabric coast and Galicia</w:t>
            </w:r>
          </w:p>
        </w:tc>
        <w:tc>
          <w:tcPr>
            <w:tcW w:w="3474" w:type="dxa"/>
            <w:noWrap/>
            <w:hideMark/>
          </w:tcPr>
          <w:p w14:paraId="56C47E45" w14:textId="77777777" w:rsidR="007F14FB" w:rsidRPr="007F14FB" w:rsidRDefault="007F14FB" w:rsidP="007F14FB">
            <w:pPr>
              <w:pStyle w:val="BodyText"/>
            </w:pPr>
            <w:r w:rsidRPr="007F14FB">
              <w:t>6,246</w:t>
            </w:r>
          </w:p>
        </w:tc>
        <w:tc>
          <w:tcPr>
            <w:tcW w:w="3474" w:type="dxa"/>
            <w:noWrap/>
            <w:hideMark/>
          </w:tcPr>
          <w:p w14:paraId="4B2D103B" w14:textId="77777777" w:rsidR="007F14FB" w:rsidRPr="007F14FB" w:rsidRDefault="007F14FB" w:rsidP="007F14FB">
            <w:pPr>
              <w:pStyle w:val="BodyText"/>
            </w:pPr>
            <w:r w:rsidRPr="007F14FB">
              <w:t>3,888</w:t>
            </w:r>
          </w:p>
        </w:tc>
      </w:tr>
      <w:tr w:rsidR="007F14FB" w:rsidRPr="007F14FB" w14:paraId="4C03402A" w14:textId="77777777" w:rsidTr="00B636D5">
        <w:trPr>
          <w:trHeight w:val="255"/>
        </w:trPr>
        <w:tc>
          <w:tcPr>
            <w:tcW w:w="3473" w:type="dxa"/>
            <w:noWrap/>
            <w:hideMark/>
          </w:tcPr>
          <w:p w14:paraId="667B8012" w14:textId="77777777" w:rsidR="007F14FB" w:rsidRPr="007F14FB" w:rsidRDefault="007F14FB" w:rsidP="007F14FB">
            <w:pPr>
              <w:pStyle w:val="BodyText"/>
            </w:pPr>
            <w:r w:rsidRPr="007F14FB">
              <w:t>Huelva - Cadiz</w:t>
            </w:r>
          </w:p>
        </w:tc>
        <w:tc>
          <w:tcPr>
            <w:tcW w:w="3474" w:type="dxa"/>
            <w:noWrap/>
            <w:hideMark/>
          </w:tcPr>
          <w:p w14:paraId="2AED32AB" w14:textId="77777777" w:rsidR="007F14FB" w:rsidRPr="007F14FB" w:rsidRDefault="007F14FB" w:rsidP="007F14FB">
            <w:pPr>
              <w:pStyle w:val="BodyText"/>
            </w:pPr>
            <w:r w:rsidRPr="007F14FB">
              <w:t>7,469</w:t>
            </w:r>
          </w:p>
        </w:tc>
        <w:tc>
          <w:tcPr>
            <w:tcW w:w="3474" w:type="dxa"/>
            <w:noWrap/>
            <w:hideMark/>
          </w:tcPr>
          <w:p w14:paraId="68BD94D3" w14:textId="77777777" w:rsidR="007F14FB" w:rsidRPr="007F14FB" w:rsidRDefault="007F14FB" w:rsidP="007F14FB">
            <w:pPr>
              <w:pStyle w:val="BodyText"/>
            </w:pPr>
            <w:r w:rsidRPr="007F14FB">
              <w:t>5,220</w:t>
            </w:r>
          </w:p>
        </w:tc>
      </w:tr>
      <w:tr w:rsidR="007F14FB" w:rsidRPr="007F14FB" w14:paraId="5FD89CA5" w14:textId="77777777" w:rsidTr="00B636D5">
        <w:trPr>
          <w:trHeight w:val="255"/>
        </w:trPr>
        <w:tc>
          <w:tcPr>
            <w:tcW w:w="3473" w:type="dxa"/>
            <w:noWrap/>
            <w:hideMark/>
          </w:tcPr>
          <w:p w14:paraId="33C1591C" w14:textId="77777777" w:rsidR="007F14FB" w:rsidRPr="007F14FB" w:rsidRDefault="007F14FB" w:rsidP="007F14FB">
            <w:pPr>
              <w:pStyle w:val="BodyText"/>
            </w:pPr>
            <w:r w:rsidRPr="007F14FB">
              <w:t>Ceuta</w:t>
            </w:r>
          </w:p>
        </w:tc>
        <w:tc>
          <w:tcPr>
            <w:tcW w:w="3474" w:type="dxa"/>
            <w:noWrap/>
            <w:hideMark/>
          </w:tcPr>
          <w:p w14:paraId="1B845673" w14:textId="77777777" w:rsidR="007F14FB" w:rsidRPr="007F14FB" w:rsidRDefault="007F14FB" w:rsidP="007F14FB">
            <w:pPr>
              <w:pStyle w:val="BodyText"/>
            </w:pPr>
            <w:r w:rsidRPr="007F14FB">
              <w:t>5,760</w:t>
            </w:r>
          </w:p>
        </w:tc>
        <w:tc>
          <w:tcPr>
            <w:tcW w:w="3474" w:type="dxa"/>
            <w:noWrap/>
            <w:hideMark/>
          </w:tcPr>
          <w:p w14:paraId="3EF533FF" w14:textId="77777777" w:rsidR="007F14FB" w:rsidRPr="007F14FB" w:rsidRDefault="007F14FB" w:rsidP="007F14FB">
            <w:pPr>
              <w:pStyle w:val="BodyText"/>
            </w:pPr>
            <w:r w:rsidRPr="007F14FB">
              <w:t>3,780</w:t>
            </w:r>
          </w:p>
        </w:tc>
      </w:tr>
      <w:tr w:rsidR="007F14FB" w:rsidRPr="007F14FB" w14:paraId="6AB41BC2" w14:textId="77777777" w:rsidTr="00B636D5">
        <w:trPr>
          <w:trHeight w:val="255"/>
        </w:trPr>
        <w:tc>
          <w:tcPr>
            <w:tcW w:w="3473" w:type="dxa"/>
            <w:noWrap/>
            <w:hideMark/>
          </w:tcPr>
          <w:p w14:paraId="13FE4C12" w14:textId="77777777" w:rsidR="007F14FB" w:rsidRPr="007F14FB" w:rsidRDefault="007F14FB" w:rsidP="007F14FB">
            <w:pPr>
              <w:pStyle w:val="BodyText"/>
              <w:rPr>
                <w:lang w:val="en-US"/>
              </w:rPr>
            </w:pPr>
            <w:r w:rsidRPr="007F14FB">
              <w:rPr>
                <w:lang w:val="en-US"/>
              </w:rPr>
              <w:t>Mediterranean coast- and Balear islands</w:t>
            </w:r>
          </w:p>
        </w:tc>
        <w:tc>
          <w:tcPr>
            <w:tcW w:w="3474" w:type="dxa"/>
            <w:noWrap/>
            <w:hideMark/>
          </w:tcPr>
          <w:p w14:paraId="1DB9181F" w14:textId="77777777" w:rsidR="007F14FB" w:rsidRPr="007F14FB" w:rsidRDefault="007F14FB" w:rsidP="007F14FB">
            <w:pPr>
              <w:pStyle w:val="BodyText"/>
            </w:pPr>
            <w:r w:rsidRPr="007F14FB">
              <w:t>8,172</w:t>
            </w:r>
          </w:p>
        </w:tc>
        <w:tc>
          <w:tcPr>
            <w:tcW w:w="3474" w:type="dxa"/>
            <w:noWrap/>
            <w:hideMark/>
          </w:tcPr>
          <w:p w14:paraId="60DF1EF9" w14:textId="77777777" w:rsidR="007F14FB" w:rsidRPr="007F14FB" w:rsidRDefault="007F14FB" w:rsidP="007F14FB">
            <w:pPr>
              <w:pStyle w:val="BodyText"/>
            </w:pPr>
            <w:r w:rsidRPr="007F14FB">
              <w:t>5,775</w:t>
            </w:r>
          </w:p>
        </w:tc>
      </w:tr>
      <w:tr w:rsidR="007F14FB" w:rsidRPr="007F14FB" w14:paraId="7584E833" w14:textId="77777777" w:rsidTr="00B636D5">
        <w:trPr>
          <w:trHeight w:val="270"/>
        </w:trPr>
        <w:tc>
          <w:tcPr>
            <w:tcW w:w="3473" w:type="dxa"/>
            <w:noWrap/>
            <w:hideMark/>
          </w:tcPr>
          <w:p w14:paraId="1A99D17F" w14:textId="77777777" w:rsidR="007F14FB" w:rsidRPr="007F14FB" w:rsidRDefault="007F14FB" w:rsidP="007F14FB">
            <w:pPr>
              <w:pStyle w:val="BodyText"/>
            </w:pPr>
            <w:r w:rsidRPr="007F14FB">
              <w:t>Canary islands</w:t>
            </w:r>
          </w:p>
        </w:tc>
        <w:tc>
          <w:tcPr>
            <w:tcW w:w="3474" w:type="dxa"/>
            <w:noWrap/>
            <w:hideMark/>
          </w:tcPr>
          <w:p w14:paraId="1A06BDD2" w14:textId="77777777" w:rsidR="007F14FB" w:rsidRPr="007F14FB" w:rsidRDefault="007F14FB" w:rsidP="007F14FB">
            <w:pPr>
              <w:pStyle w:val="BodyText"/>
            </w:pPr>
            <w:r w:rsidRPr="007F14FB">
              <w:t>11,699</w:t>
            </w:r>
          </w:p>
        </w:tc>
        <w:tc>
          <w:tcPr>
            <w:tcW w:w="3474" w:type="dxa"/>
            <w:noWrap/>
            <w:hideMark/>
          </w:tcPr>
          <w:p w14:paraId="0FACDC1C" w14:textId="77777777" w:rsidR="007F14FB" w:rsidRPr="007F14FB" w:rsidRDefault="007F14FB" w:rsidP="007F14FB">
            <w:pPr>
              <w:pStyle w:val="BodyText"/>
            </w:pPr>
            <w:r w:rsidRPr="007F14FB">
              <w:t>8,549</w:t>
            </w:r>
          </w:p>
        </w:tc>
      </w:tr>
    </w:tbl>
    <w:p w14:paraId="690404C9" w14:textId="77777777" w:rsidR="007F14FB" w:rsidRDefault="007F14FB" w:rsidP="005757E6">
      <w:pPr>
        <w:pStyle w:val="BodyText"/>
      </w:pPr>
    </w:p>
    <w:p w14:paraId="7DD8F76F" w14:textId="5D23C6D6" w:rsidR="005757E6" w:rsidRDefault="005757E6" w:rsidP="00F71623">
      <w:pPr>
        <w:pStyle w:val="Heading2"/>
      </w:pPr>
      <w:bookmarkStart w:id="47" w:name="_Toc491867390"/>
      <w:r>
        <w:t>Maximum meteorological visibility</w:t>
      </w:r>
      <w:bookmarkEnd w:id="47"/>
    </w:p>
    <w:p w14:paraId="07994986" w14:textId="77777777" w:rsidR="005757E6" w:rsidRDefault="005757E6" w:rsidP="005757E6">
      <w:pPr>
        <w:pStyle w:val="Heading2separationline"/>
      </w:pPr>
    </w:p>
    <w:p w14:paraId="78F3F9D0" w14:textId="0181AB5A" w:rsidR="000B4594" w:rsidRDefault="001E1B6E" w:rsidP="000B4594">
      <w:pPr>
        <w:pStyle w:val="BodyText"/>
      </w:pPr>
      <w:r>
        <w:t>The maximum visibility is used to estimate glare from a near position. In a ‘worst case scenario’ this calculation should be done for a very good meteorological visibility.</w:t>
      </w:r>
    </w:p>
    <w:p w14:paraId="47E04346" w14:textId="36B08691" w:rsidR="001E1B6E" w:rsidRDefault="004229D9" w:rsidP="000B4594">
      <w:pPr>
        <w:pStyle w:val="BodyText"/>
        <w:rPr>
          <w:rFonts w:eastAsiaTheme="minorEastAsia"/>
        </w:rPr>
      </w:pPr>
      <m:oMath>
        <m:sSub>
          <m:sSubPr>
            <m:ctrlPr>
              <w:rPr>
                <w:rFonts w:ascii="Cambria Math" w:hAnsi="Cambria Math"/>
                <w:i/>
              </w:rPr>
            </m:ctrlPr>
          </m:sSubPr>
          <m:e>
            <m:r>
              <w:rPr>
                <w:rFonts w:ascii="Cambria Math" w:hAnsi="Cambria Math"/>
              </w:rPr>
              <m:t>V</m:t>
            </m:r>
          </m:e>
          <m:sub>
            <m:r>
              <w:rPr>
                <w:rFonts w:ascii="Cambria Math" w:hAnsi="Cambria Math"/>
              </w:rPr>
              <m:t>max</m:t>
            </m:r>
          </m:sub>
        </m:sSub>
        <m:r>
          <w:rPr>
            <w:rFonts w:ascii="Cambria Math" w:hAnsi="Cambria Math"/>
          </w:rPr>
          <m:t>=20 M (=37040 m)</m:t>
        </m:r>
      </m:oMath>
      <w:r w:rsidR="001E1B6E">
        <w:rPr>
          <w:rFonts w:eastAsiaTheme="minorEastAsia"/>
        </w:rPr>
        <w:t xml:space="preserve"> is the preferred value for this purpose.</w:t>
      </w:r>
    </w:p>
    <w:p w14:paraId="75180CD0" w14:textId="4AF73B1C" w:rsidR="001E1B6E" w:rsidRPr="000B4594" w:rsidRDefault="001E1B6E" w:rsidP="000B4594">
      <w:pPr>
        <w:pStyle w:val="BodyText"/>
      </w:pPr>
      <w:r>
        <w:rPr>
          <w:rFonts w:eastAsiaTheme="minorEastAsia"/>
        </w:rPr>
        <w:lastRenderedPageBreak/>
        <w:t>Some administrations use ‘infinity’ instead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max</m:t>
            </m:r>
          </m:sub>
        </m:sSub>
        <m:r>
          <w:rPr>
            <w:rFonts w:ascii="Cambria Math" w:eastAsiaTheme="minorEastAsia" w:hAnsi="Cambria Math"/>
          </w:rPr>
          <m:t>=∞</m:t>
        </m:r>
      </m:oMath>
      <w:r>
        <w:rPr>
          <w:rFonts w:eastAsiaTheme="minorEastAsia"/>
        </w:rPr>
        <w:t xml:space="preserve">). </w:t>
      </w:r>
      <w:r w:rsidR="00045968">
        <w:rPr>
          <w:rFonts w:eastAsiaTheme="minorEastAsia"/>
        </w:rPr>
        <w:t>I</w:t>
      </w:r>
      <w:r>
        <w:rPr>
          <w:rFonts w:eastAsiaTheme="minorEastAsia"/>
        </w:rPr>
        <w:t>n this case A</w:t>
      </w:r>
      <w:r w:rsidR="00045968">
        <w:rPr>
          <w:rFonts w:eastAsiaTheme="minorEastAsia"/>
        </w:rPr>
        <w:t>llar</w:t>
      </w:r>
      <w:r>
        <w:rPr>
          <w:rFonts w:eastAsiaTheme="minorEastAsia"/>
        </w:rPr>
        <w:t>d’s law cannot be used, but</w:t>
      </w:r>
      <w:r w:rsidR="00045968">
        <w:rPr>
          <w:rFonts w:eastAsiaTheme="minorEastAsia"/>
        </w:rPr>
        <w:t xml:space="preserve"> </w:t>
      </w:r>
      <m:oMath>
        <m:r>
          <w:rPr>
            <w:rFonts w:ascii="Cambria Math" w:eastAsiaTheme="minorEastAsia" w:hAnsi="Cambria Math"/>
          </w:rPr>
          <m:t>E</m:t>
        </m:r>
        <m:d>
          <m:dPr>
            <m:ctrlPr>
              <w:rPr>
                <w:rFonts w:ascii="Cambria Math" w:eastAsiaTheme="minorEastAsia" w:hAnsi="Cambria Math"/>
                <w:i/>
              </w:rPr>
            </m:ctrlPr>
          </m:dPr>
          <m:e>
            <m:r>
              <w:rPr>
                <w:rFonts w:ascii="Cambria Math" w:eastAsiaTheme="minorEastAsia" w:hAnsi="Cambria Math"/>
              </w:rPr>
              <m:t>d</m:t>
            </m:r>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I</m:t>
            </m:r>
          </m:num>
          <m:den>
            <m:sSup>
              <m:sSupPr>
                <m:ctrlPr>
                  <w:rPr>
                    <w:rFonts w:ascii="Cambria Math" w:eastAsiaTheme="minorEastAsia" w:hAnsi="Cambria Math"/>
                    <w:i/>
                  </w:rPr>
                </m:ctrlPr>
              </m:sSupPr>
              <m:e>
                <m:r>
                  <w:rPr>
                    <w:rFonts w:ascii="Cambria Math" w:eastAsiaTheme="minorEastAsia" w:hAnsi="Cambria Math"/>
                  </w:rPr>
                  <m:t>d</m:t>
                </m:r>
              </m:e>
              <m:sup>
                <m:r>
                  <w:rPr>
                    <w:rFonts w:ascii="Cambria Math" w:eastAsiaTheme="minorEastAsia" w:hAnsi="Cambria Math"/>
                  </w:rPr>
                  <m:t>2</m:t>
                </m:r>
              </m:sup>
            </m:sSup>
          </m:den>
        </m:f>
      </m:oMath>
      <w:r>
        <w:rPr>
          <w:rFonts w:eastAsiaTheme="minorEastAsia"/>
        </w:rPr>
        <w:t>.</w:t>
      </w:r>
    </w:p>
    <w:p w14:paraId="61B96053" w14:textId="77777777" w:rsidR="00046BA1" w:rsidRPr="00B41BE2" w:rsidRDefault="00046BA1" w:rsidP="00046BA1">
      <w:pPr>
        <w:pStyle w:val="Heading1"/>
        <w:rPr>
          <w:highlight w:val="yellow"/>
        </w:rPr>
      </w:pPr>
      <w:bookmarkStart w:id="48" w:name="_Ref459800859"/>
      <w:bookmarkStart w:id="49" w:name="_Toc491867391"/>
      <w:r w:rsidRPr="00B41BE2">
        <w:rPr>
          <w:highlight w:val="yellow"/>
        </w:rPr>
        <w:t>Rival lights</w:t>
      </w:r>
      <w:bookmarkEnd w:id="48"/>
      <w:bookmarkEnd w:id="49"/>
    </w:p>
    <w:p w14:paraId="1FB13CF3" w14:textId="77777777" w:rsidR="00046BA1" w:rsidRPr="00B41BE2" w:rsidRDefault="00046BA1" w:rsidP="00046BA1">
      <w:pPr>
        <w:pStyle w:val="Heading1separatationline"/>
        <w:rPr>
          <w:highlight w:val="yellow"/>
        </w:rPr>
      </w:pPr>
    </w:p>
    <w:p w14:paraId="5F5644AA" w14:textId="4F0E1E66" w:rsidR="00C83E6E" w:rsidRPr="00B41BE2" w:rsidRDefault="00C83E6E" w:rsidP="00046BA1">
      <w:pPr>
        <w:pStyle w:val="BodyText"/>
        <w:rPr>
          <w:highlight w:val="yellow"/>
        </w:rPr>
      </w:pPr>
      <w:r w:rsidRPr="00B41BE2">
        <w:rPr>
          <w:highlight w:val="yellow"/>
        </w:rPr>
        <w:t xml:space="preserve">With the calculation described in chapter </w:t>
      </w:r>
      <w:r w:rsidRPr="00B41BE2">
        <w:rPr>
          <w:highlight w:val="yellow"/>
        </w:rPr>
        <w:fldChar w:fldCharType="begin"/>
      </w:r>
      <w:r w:rsidRPr="00B41BE2">
        <w:rPr>
          <w:highlight w:val="yellow"/>
        </w:rPr>
        <w:instrText xml:space="preserve"> REF _Ref459894613 \r \h </w:instrText>
      </w:r>
      <w:r w:rsidR="00B41BE2">
        <w:rPr>
          <w:highlight w:val="yellow"/>
        </w:rPr>
        <w:instrText xml:space="preserve"> \* MERGEFORMAT </w:instrText>
      </w:r>
      <w:r w:rsidRPr="00B41BE2">
        <w:rPr>
          <w:highlight w:val="yellow"/>
        </w:rPr>
      </w:r>
      <w:r w:rsidRPr="00B41BE2">
        <w:rPr>
          <w:highlight w:val="yellow"/>
        </w:rPr>
        <w:fldChar w:fldCharType="separate"/>
      </w:r>
      <w:r w:rsidR="00AF0B35" w:rsidRPr="00B41BE2">
        <w:rPr>
          <w:highlight w:val="yellow"/>
        </w:rPr>
        <w:t>2</w:t>
      </w:r>
      <w:r w:rsidRPr="00B41BE2">
        <w:rPr>
          <w:highlight w:val="yellow"/>
        </w:rPr>
        <w:fldChar w:fldCharType="end"/>
      </w:r>
      <w:r w:rsidRPr="00B41BE2">
        <w:rPr>
          <w:highlight w:val="yellow"/>
        </w:rPr>
        <w:t xml:space="preserve"> and </w:t>
      </w:r>
      <w:r w:rsidRPr="00B41BE2">
        <w:rPr>
          <w:highlight w:val="yellow"/>
        </w:rPr>
        <w:fldChar w:fldCharType="begin"/>
      </w:r>
      <w:r w:rsidRPr="00B41BE2">
        <w:rPr>
          <w:highlight w:val="yellow"/>
        </w:rPr>
        <w:instrText xml:space="preserve"> REF _Ref459894615 \r \h </w:instrText>
      </w:r>
      <w:r w:rsidR="00B41BE2">
        <w:rPr>
          <w:highlight w:val="yellow"/>
        </w:rPr>
        <w:instrText xml:space="preserve"> \* MERGEFORMAT </w:instrText>
      </w:r>
      <w:r w:rsidRPr="00B41BE2">
        <w:rPr>
          <w:highlight w:val="yellow"/>
        </w:rPr>
      </w:r>
      <w:r w:rsidRPr="00B41BE2">
        <w:rPr>
          <w:highlight w:val="yellow"/>
        </w:rPr>
        <w:fldChar w:fldCharType="separate"/>
      </w:r>
      <w:r w:rsidR="00AF0B35" w:rsidRPr="00B41BE2">
        <w:rPr>
          <w:highlight w:val="yellow"/>
        </w:rPr>
        <w:t>3</w:t>
      </w:r>
      <w:r w:rsidRPr="00B41BE2">
        <w:rPr>
          <w:highlight w:val="yellow"/>
        </w:rPr>
        <w:fldChar w:fldCharType="end"/>
      </w:r>
      <w:r w:rsidRPr="00B41BE2">
        <w:rPr>
          <w:highlight w:val="yellow"/>
        </w:rPr>
        <w:t xml:space="preserve">, an intensity </w:t>
      </w:r>
      <m:oMath>
        <m:sSub>
          <m:sSubPr>
            <m:ctrlPr>
              <w:rPr>
                <w:rFonts w:ascii="Cambria Math" w:hAnsi="Cambria Math"/>
                <w:i/>
                <w:highlight w:val="yellow"/>
              </w:rPr>
            </m:ctrlPr>
          </m:sSubPr>
          <m:e>
            <m:r>
              <w:rPr>
                <w:rFonts w:ascii="Cambria Math" w:hAnsi="Cambria Math"/>
                <w:highlight w:val="yellow"/>
              </w:rPr>
              <m:t>I</m:t>
            </m:r>
          </m:e>
          <m:sub>
            <m:r>
              <w:rPr>
                <w:rFonts w:ascii="Cambria Math" w:hAnsi="Cambria Math"/>
                <w:highlight w:val="yellow"/>
              </w:rPr>
              <m:t>dsg</m:t>
            </m:r>
          </m:sub>
        </m:sSub>
      </m:oMath>
      <w:r w:rsidR="007113F8" w:rsidRPr="00B41BE2">
        <w:rPr>
          <w:highlight w:val="yellow"/>
        </w:rPr>
        <w:t xml:space="preserve"> for the marine signal light </w:t>
      </w:r>
      <w:r w:rsidRPr="00B41BE2">
        <w:rPr>
          <w:highlight w:val="yellow"/>
        </w:rPr>
        <w:t xml:space="preserve">is </w:t>
      </w:r>
      <w:r w:rsidR="007113F8" w:rsidRPr="00B41BE2">
        <w:rPr>
          <w:highlight w:val="yellow"/>
        </w:rPr>
        <w:t>determined. However</w:t>
      </w:r>
      <w:r w:rsidR="00A51A98" w:rsidRPr="00B41BE2">
        <w:rPr>
          <w:highlight w:val="yellow"/>
        </w:rPr>
        <w:t>,</w:t>
      </w:r>
      <w:r w:rsidR="007113F8" w:rsidRPr="00B41BE2">
        <w:rPr>
          <w:highlight w:val="yellow"/>
        </w:rPr>
        <w:t xml:space="preserve"> there may be other lights</w:t>
      </w:r>
      <w:r w:rsidR="00EC6D5F" w:rsidRPr="00B41BE2">
        <w:rPr>
          <w:highlight w:val="yellow"/>
        </w:rPr>
        <w:t xml:space="preserve"> (rival lights)</w:t>
      </w:r>
      <w:r w:rsidR="007113F8" w:rsidRPr="00B41BE2">
        <w:rPr>
          <w:highlight w:val="yellow"/>
        </w:rPr>
        <w:t xml:space="preserve"> in the vicinity of the marine signal light, showing the same or a higher intensity.</w:t>
      </w:r>
    </w:p>
    <w:p w14:paraId="4226E5E8" w14:textId="45743C2C" w:rsidR="00BE0567" w:rsidRPr="00B41BE2" w:rsidRDefault="00EC6D5F" w:rsidP="00046BA1">
      <w:pPr>
        <w:pStyle w:val="BodyText"/>
        <w:rPr>
          <w:highlight w:val="yellow"/>
        </w:rPr>
      </w:pPr>
      <w:r w:rsidRPr="00B41BE2">
        <w:rPr>
          <w:highlight w:val="yellow"/>
        </w:rPr>
        <w:t>This m</w:t>
      </w:r>
      <w:r w:rsidR="00A51A98" w:rsidRPr="00B41BE2">
        <w:rPr>
          <w:highlight w:val="yellow"/>
        </w:rPr>
        <w:t>ay influence the recognition</w:t>
      </w:r>
      <w:r w:rsidRPr="00B41BE2">
        <w:rPr>
          <w:highlight w:val="yellow"/>
        </w:rPr>
        <w:t xml:space="preserve"> of the marine signal light.</w:t>
      </w:r>
    </w:p>
    <w:p w14:paraId="43842189" w14:textId="1A0FE979" w:rsidR="00414E6C" w:rsidRPr="00B41BE2" w:rsidRDefault="00414E6C" w:rsidP="00046BA1">
      <w:pPr>
        <w:pStyle w:val="BodyText"/>
        <w:rPr>
          <w:highlight w:val="yellow"/>
        </w:rPr>
      </w:pPr>
      <w:r w:rsidRPr="00B41BE2">
        <w:rPr>
          <w:highlight w:val="yellow"/>
        </w:rPr>
        <w:t>Rival lights may be:</w:t>
      </w:r>
    </w:p>
    <w:p w14:paraId="3F07673A" w14:textId="0AED884B" w:rsidR="00414E6C" w:rsidRPr="00B41BE2" w:rsidRDefault="00414E6C" w:rsidP="00414E6C">
      <w:pPr>
        <w:pStyle w:val="Bullet1"/>
        <w:rPr>
          <w:highlight w:val="yellow"/>
        </w:rPr>
      </w:pPr>
      <w:r w:rsidRPr="00B41BE2">
        <w:rPr>
          <w:highlight w:val="yellow"/>
        </w:rPr>
        <w:t xml:space="preserve">illumination of ports, </w:t>
      </w:r>
      <w:r w:rsidR="00EC6D5F" w:rsidRPr="00B41BE2">
        <w:rPr>
          <w:highlight w:val="yellow"/>
        </w:rPr>
        <w:t>roads and buildings</w:t>
      </w:r>
      <w:r w:rsidR="006F7CAD" w:rsidRPr="00B41BE2">
        <w:rPr>
          <w:highlight w:val="yellow"/>
        </w:rPr>
        <w:t>,</w:t>
      </w:r>
    </w:p>
    <w:p w14:paraId="48230CD9" w14:textId="77777777" w:rsidR="006F7CAD" w:rsidRPr="00B41BE2" w:rsidRDefault="006F7CAD" w:rsidP="00414E6C">
      <w:pPr>
        <w:pStyle w:val="Bullet1"/>
        <w:rPr>
          <w:highlight w:val="yellow"/>
        </w:rPr>
      </w:pPr>
      <w:r w:rsidRPr="00B41BE2">
        <w:rPr>
          <w:highlight w:val="yellow"/>
        </w:rPr>
        <w:t>navigation lights on vessels,</w:t>
      </w:r>
    </w:p>
    <w:p w14:paraId="2DDC8FE1" w14:textId="03B0BC79" w:rsidR="00414E6C" w:rsidRPr="00B41BE2" w:rsidRDefault="00414E6C" w:rsidP="00414E6C">
      <w:pPr>
        <w:pStyle w:val="Bullet1"/>
        <w:rPr>
          <w:highlight w:val="yellow"/>
        </w:rPr>
      </w:pPr>
      <w:r w:rsidRPr="00B41BE2">
        <w:rPr>
          <w:highlight w:val="yellow"/>
        </w:rPr>
        <w:t>aeronautical lights</w:t>
      </w:r>
      <w:r w:rsidR="006F7CAD" w:rsidRPr="00B41BE2">
        <w:rPr>
          <w:highlight w:val="yellow"/>
        </w:rPr>
        <w:t>,</w:t>
      </w:r>
    </w:p>
    <w:p w14:paraId="6E5E20F4" w14:textId="1C82C7AC" w:rsidR="00F619A3" w:rsidRPr="00B41BE2" w:rsidRDefault="00414E6C" w:rsidP="006F7CAD">
      <w:pPr>
        <w:pStyle w:val="Bullet1"/>
        <w:rPr>
          <w:highlight w:val="yellow"/>
        </w:rPr>
      </w:pPr>
      <w:r w:rsidRPr="00B41BE2">
        <w:rPr>
          <w:highlight w:val="yellow"/>
        </w:rPr>
        <w:t>road traffic lights</w:t>
      </w:r>
      <w:r w:rsidR="006F7CAD" w:rsidRPr="00B41BE2">
        <w:rPr>
          <w:highlight w:val="yellow"/>
        </w:rPr>
        <w:t>,</w:t>
      </w:r>
    </w:p>
    <w:p w14:paraId="0D918C72" w14:textId="2CAC7054" w:rsidR="00414E6C" w:rsidRPr="00B41BE2" w:rsidRDefault="00414E6C" w:rsidP="00414E6C">
      <w:pPr>
        <w:pStyle w:val="Bullet1"/>
        <w:rPr>
          <w:highlight w:val="yellow"/>
        </w:rPr>
      </w:pPr>
      <w:r w:rsidRPr="00B41BE2">
        <w:rPr>
          <w:highlight w:val="yellow"/>
        </w:rPr>
        <w:t>other marine signal lights.</w:t>
      </w:r>
    </w:p>
    <w:p w14:paraId="0699C51D" w14:textId="77777777" w:rsidR="005C06F1" w:rsidRPr="00B41BE2" w:rsidRDefault="005C06F1" w:rsidP="00F71623">
      <w:pPr>
        <w:pStyle w:val="Heading2"/>
        <w:rPr>
          <w:highlight w:val="yellow"/>
        </w:rPr>
      </w:pPr>
      <w:bookmarkStart w:id="50" w:name="_Toc491867392"/>
      <w:r w:rsidRPr="00B41BE2">
        <w:rPr>
          <w:highlight w:val="yellow"/>
        </w:rPr>
        <w:t>Illumination of areas, roads and buildings</w:t>
      </w:r>
      <w:bookmarkEnd w:id="50"/>
    </w:p>
    <w:p w14:paraId="54D07B16" w14:textId="6B1608DB" w:rsidR="00BE0567" w:rsidRPr="00B41BE2" w:rsidRDefault="005C06F1" w:rsidP="00046BA1">
      <w:pPr>
        <w:pStyle w:val="BodyText"/>
        <w:rPr>
          <w:highlight w:val="yellow"/>
        </w:rPr>
      </w:pPr>
      <w:r w:rsidRPr="00B41BE2">
        <w:rPr>
          <w:highlight w:val="yellow"/>
        </w:rPr>
        <w:t>These lights should have a light cone (luminous intensity distribution) which covers the illuminated surface only. When done properly, there will be no direct light into the direction of the waterway. Only scattered light should be visible</w:t>
      </w:r>
      <w:r w:rsidR="00F10C88" w:rsidRPr="00B41BE2">
        <w:rPr>
          <w:highlight w:val="yellow"/>
        </w:rPr>
        <w:t>,</w:t>
      </w:r>
      <w:r w:rsidRPr="00B41BE2">
        <w:rPr>
          <w:highlight w:val="yellow"/>
        </w:rPr>
        <w:t xml:space="preserve"> </w:t>
      </w:r>
      <w:r w:rsidR="00F10C88" w:rsidRPr="00B41BE2">
        <w:rPr>
          <w:highlight w:val="yellow"/>
        </w:rPr>
        <w:t>which</w:t>
      </w:r>
      <w:r w:rsidRPr="00B41BE2">
        <w:rPr>
          <w:highlight w:val="yellow"/>
        </w:rPr>
        <w:t xml:space="preserve"> is added to the background illumination (halo).</w:t>
      </w:r>
    </w:p>
    <w:p w14:paraId="4C38D837" w14:textId="6BB0FF27" w:rsidR="00BE0567" w:rsidRPr="00B41BE2" w:rsidRDefault="005C06F1" w:rsidP="00046BA1">
      <w:pPr>
        <w:pStyle w:val="BodyText"/>
        <w:rPr>
          <w:highlight w:val="yellow"/>
        </w:rPr>
      </w:pPr>
      <w:r w:rsidRPr="00B41BE2">
        <w:rPr>
          <w:highlight w:val="yellow"/>
        </w:rPr>
        <w:t>However, in many situation</w:t>
      </w:r>
      <w:r w:rsidR="00C471FD" w:rsidRPr="00B41BE2">
        <w:rPr>
          <w:highlight w:val="yellow"/>
        </w:rPr>
        <w:t>s</w:t>
      </w:r>
      <w:r w:rsidRPr="00B41BE2">
        <w:rPr>
          <w:highlight w:val="yellow"/>
        </w:rPr>
        <w:t xml:space="preserve"> the</w:t>
      </w:r>
      <w:r w:rsidR="005E0626" w:rsidRPr="00B41BE2">
        <w:rPr>
          <w:highlight w:val="yellow"/>
        </w:rPr>
        <w:t>re</w:t>
      </w:r>
      <w:r w:rsidRPr="00B41BE2">
        <w:rPr>
          <w:highlight w:val="yellow"/>
        </w:rPr>
        <w:t xml:space="preserve"> will be some direct light pointing </w:t>
      </w:r>
      <w:r w:rsidR="00F10C88" w:rsidRPr="00B41BE2">
        <w:rPr>
          <w:highlight w:val="yellow"/>
        </w:rPr>
        <w:t xml:space="preserve">into the direction of the waterway and </w:t>
      </w:r>
      <w:r w:rsidR="005E0626" w:rsidRPr="00B41BE2">
        <w:rPr>
          <w:highlight w:val="yellow"/>
        </w:rPr>
        <w:t>interfering with a marine signal light</w:t>
      </w:r>
      <w:r w:rsidR="000E36D9" w:rsidRPr="00B41BE2">
        <w:rPr>
          <w:highlight w:val="yellow"/>
        </w:rPr>
        <w:t xml:space="preserve"> (</w:t>
      </w:r>
      <w:r w:rsidR="000E36D9" w:rsidRPr="00B41BE2">
        <w:rPr>
          <w:highlight w:val="yellow"/>
        </w:rPr>
        <w:fldChar w:fldCharType="begin"/>
      </w:r>
      <w:r w:rsidR="000E36D9" w:rsidRPr="00B41BE2">
        <w:rPr>
          <w:highlight w:val="yellow"/>
        </w:rPr>
        <w:instrText xml:space="preserve"> REF _Ref460228305 \h </w:instrText>
      </w:r>
      <w:r w:rsidR="00B41BE2">
        <w:rPr>
          <w:highlight w:val="yellow"/>
        </w:rPr>
        <w:instrText xml:space="preserve"> \* MERGEFORMAT </w:instrText>
      </w:r>
      <w:r w:rsidR="000E36D9" w:rsidRPr="00B41BE2">
        <w:rPr>
          <w:highlight w:val="yellow"/>
        </w:rPr>
      </w:r>
      <w:r w:rsidR="000E36D9" w:rsidRPr="00B41BE2">
        <w:rPr>
          <w:highlight w:val="yellow"/>
        </w:rPr>
        <w:fldChar w:fldCharType="separate"/>
      </w:r>
      <w:r w:rsidR="00AF0B35" w:rsidRPr="00B41BE2">
        <w:rPr>
          <w:highlight w:val="yellow"/>
        </w:rPr>
        <w:t xml:space="preserve">Figure </w:t>
      </w:r>
      <w:r w:rsidR="00AF0B35" w:rsidRPr="00B41BE2">
        <w:rPr>
          <w:noProof/>
          <w:highlight w:val="yellow"/>
        </w:rPr>
        <w:t>6</w:t>
      </w:r>
      <w:r w:rsidR="000E36D9" w:rsidRPr="00B41BE2">
        <w:rPr>
          <w:highlight w:val="yellow"/>
        </w:rPr>
        <w:fldChar w:fldCharType="end"/>
      </w:r>
      <w:r w:rsidR="000E36D9" w:rsidRPr="00B41BE2">
        <w:rPr>
          <w:highlight w:val="yellow"/>
        </w:rPr>
        <w:t>)</w:t>
      </w:r>
      <w:r w:rsidR="005E0626" w:rsidRPr="00B41BE2">
        <w:rPr>
          <w:highlight w:val="yellow"/>
        </w:rPr>
        <w:t>.</w:t>
      </w:r>
    </w:p>
    <w:p w14:paraId="1AB0B963" w14:textId="77777777" w:rsidR="00BE0567" w:rsidRPr="00B41BE2" w:rsidRDefault="00BE0567" w:rsidP="00046BA1">
      <w:pPr>
        <w:pStyle w:val="BodyText"/>
        <w:rPr>
          <w:highlight w:val="yellow"/>
        </w:rPr>
      </w:pPr>
    </w:p>
    <w:p w14:paraId="17491CC4" w14:textId="0C2A3444" w:rsidR="00BE0567" w:rsidRPr="00B41BE2" w:rsidRDefault="005E0626" w:rsidP="00F10C88">
      <w:pPr>
        <w:pStyle w:val="BodyText"/>
        <w:jc w:val="center"/>
        <w:rPr>
          <w:highlight w:val="yellow"/>
        </w:rPr>
      </w:pPr>
      <w:r w:rsidRPr="00B41BE2">
        <w:rPr>
          <w:noProof/>
          <w:highlight w:val="yellow"/>
          <w:lang w:val="en-IE" w:eastAsia="en-IE"/>
        </w:rPr>
        <w:drawing>
          <wp:inline distT="0" distB="0" distL="0" distR="0" wp14:anchorId="43852324" wp14:editId="20E1DC2D">
            <wp:extent cx="4320000" cy="1224000"/>
            <wp:effectExtent l="0" t="0" r="0" b="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320000" cy="1224000"/>
                    </a:xfrm>
                    <a:prstGeom prst="rect">
                      <a:avLst/>
                    </a:prstGeom>
                    <a:noFill/>
                    <a:ln>
                      <a:noFill/>
                    </a:ln>
                  </pic:spPr>
                </pic:pic>
              </a:graphicData>
            </a:graphic>
          </wp:inline>
        </w:drawing>
      </w:r>
    </w:p>
    <w:p w14:paraId="475EB903" w14:textId="19ABF33A" w:rsidR="00F10C88" w:rsidRPr="00B41BE2" w:rsidRDefault="005E0626" w:rsidP="005E0626">
      <w:pPr>
        <w:pStyle w:val="Caption"/>
        <w:rPr>
          <w:highlight w:val="yellow"/>
        </w:rPr>
      </w:pPr>
      <w:bookmarkStart w:id="51" w:name="_Ref460228305"/>
      <w:bookmarkStart w:id="52" w:name="_Toc491867298"/>
      <w:r w:rsidRPr="00B41BE2">
        <w:rPr>
          <w:highlight w:val="yellow"/>
        </w:rPr>
        <w:t xml:space="preserve">Figure </w:t>
      </w:r>
      <w:r w:rsidRPr="00B41BE2">
        <w:rPr>
          <w:highlight w:val="yellow"/>
        </w:rPr>
        <w:fldChar w:fldCharType="begin"/>
      </w:r>
      <w:r w:rsidRPr="00B41BE2">
        <w:rPr>
          <w:highlight w:val="yellow"/>
        </w:rPr>
        <w:instrText xml:space="preserve"> SEQ Figure \* ARABIC </w:instrText>
      </w:r>
      <w:r w:rsidRPr="00B41BE2">
        <w:rPr>
          <w:highlight w:val="yellow"/>
        </w:rPr>
        <w:fldChar w:fldCharType="separate"/>
      </w:r>
      <w:r w:rsidR="00AF0B35" w:rsidRPr="00B41BE2">
        <w:rPr>
          <w:noProof/>
          <w:highlight w:val="yellow"/>
        </w:rPr>
        <w:t>6</w:t>
      </w:r>
      <w:r w:rsidRPr="00B41BE2">
        <w:rPr>
          <w:highlight w:val="yellow"/>
        </w:rPr>
        <w:fldChar w:fldCharType="end"/>
      </w:r>
      <w:bookmarkEnd w:id="51"/>
      <w:r w:rsidRPr="00B41BE2">
        <w:rPr>
          <w:highlight w:val="yellow"/>
        </w:rPr>
        <w:t xml:space="preserve"> A rival light</w:t>
      </w:r>
      <w:bookmarkEnd w:id="52"/>
      <w:r w:rsidRPr="00B41BE2">
        <w:rPr>
          <w:highlight w:val="yellow"/>
        </w:rPr>
        <w:t xml:space="preserve"> </w:t>
      </w:r>
    </w:p>
    <w:p w14:paraId="37C81FE3" w14:textId="77777777" w:rsidR="000C1E9B" w:rsidRPr="00B41BE2" w:rsidRDefault="000C1E9B" w:rsidP="00926275">
      <w:pPr>
        <w:pStyle w:val="BodyText"/>
        <w:rPr>
          <w:highlight w:val="yellow"/>
        </w:rPr>
      </w:pPr>
    </w:p>
    <w:p w14:paraId="6510B253" w14:textId="1B080DC1" w:rsidR="00D67EF0" w:rsidRPr="00B41BE2" w:rsidRDefault="00D67EF0" w:rsidP="00926275">
      <w:pPr>
        <w:pStyle w:val="BodyText"/>
        <w:rPr>
          <w:highlight w:val="yellow"/>
        </w:rPr>
      </w:pPr>
      <w:r w:rsidRPr="00B41BE2">
        <w:rPr>
          <w:highlight w:val="yellow"/>
        </w:rPr>
        <w:t>In that case the operator of the illumination</w:t>
      </w:r>
      <w:r w:rsidR="00B86E69" w:rsidRPr="00B41BE2">
        <w:rPr>
          <w:highlight w:val="yellow"/>
        </w:rPr>
        <w:t xml:space="preserve"> equipment </w:t>
      </w:r>
      <w:r w:rsidRPr="00B41BE2">
        <w:rPr>
          <w:highlight w:val="yellow"/>
        </w:rPr>
        <w:t>should be contacted and measures should be taken to remove the direct light.</w:t>
      </w:r>
    </w:p>
    <w:p w14:paraId="5E1962D5" w14:textId="00395BAE" w:rsidR="000E36D9" w:rsidRPr="00B41BE2" w:rsidRDefault="00D67EF0" w:rsidP="00926275">
      <w:pPr>
        <w:pStyle w:val="BodyText"/>
        <w:rPr>
          <w:highlight w:val="yellow"/>
        </w:rPr>
      </w:pPr>
      <w:r w:rsidRPr="00B41BE2">
        <w:rPr>
          <w:highlight w:val="yellow"/>
        </w:rPr>
        <w:t>This can be done either by rotating the lantern to move the light cone away from the</w:t>
      </w:r>
      <w:r w:rsidR="00DC62BF" w:rsidRPr="00B41BE2">
        <w:rPr>
          <w:highlight w:val="yellow"/>
        </w:rPr>
        <w:t xml:space="preserve"> waterway or by introducing  cut-off-screen</w:t>
      </w:r>
      <w:r w:rsidR="00EF6230" w:rsidRPr="00B41BE2">
        <w:rPr>
          <w:highlight w:val="yellow"/>
        </w:rPr>
        <w:t>s</w:t>
      </w:r>
      <w:r w:rsidR="00DC62BF" w:rsidRPr="00B41BE2">
        <w:rPr>
          <w:highlight w:val="yellow"/>
        </w:rPr>
        <w:t xml:space="preserve"> (</w:t>
      </w:r>
      <w:r w:rsidR="00DC62BF" w:rsidRPr="00B41BE2">
        <w:rPr>
          <w:highlight w:val="yellow"/>
        </w:rPr>
        <w:fldChar w:fldCharType="begin"/>
      </w:r>
      <w:r w:rsidR="00DC62BF" w:rsidRPr="00B41BE2">
        <w:rPr>
          <w:highlight w:val="yellow"/>
        </w:rPr>
        <w:instrText xml:space="preserve"> REF _Ref460230031 \h </w:instrText>
      </w:r>
      <w:r w:rsidR="00B41BE2">
        <w:rPr>
          <w:highlight w:val="yellow"/>
        </w:rPr>
        <w:instrText xml:space="preserve"> \* MERGEFORMAT </w:instrText>
      </w:r>
      <w:r w:rsidR="00DC62BF" w:rsidRPr="00B41BE2">
        <w:rPr>
          <w:highlight w:val="yellow"/>
        </w:rPr>
      </w:r>
      <w:r w:rsidR="00DC62BF" w:rsidRPr="00B41BE2">
        <w:rPr>
          <w:highlight w:val="yellow"/>
        </w:rPr>
        <w:fldChar w:fldCharType="separate"/>
      </w:r>
      <w:r w:rsidR="00AF0B35" w:rsidRPr="00B41BE2">
        <w:rPr>
          <w:highlight w:val="yellow"/>
        </w:rPr>
        <w:t xml:space="preserve">Figure </w:t>
      </w:r>
      <w:r w:rsidR="00AF0B35" w:rsidRPr="00B41BE2">
        <w:rPr>
          <w:noProof/>
          <w:highlight w:val="yellow"/>
        </w:rPr>
        <w:t>7</w:t>
      </w:r>
      <w:r w:rsidR="00DC62BF" w:rsidRPr="00B41BE2">
        <w:rPr>
          <w:highlight w:val="yellow"/>
        </w:rPr>
        <w:fldChar w:fldCharType="end"/>
      </w:r>
      <w:r w:rsidR="00DC62BF" w:rsidRPr="00B41BE2">
        <w:rPr>
          <w:highlight w:val="yellow"/>
        </w:rPr>
        <w:t>).</w:t>
      </w:r>
      <w:r w:rsidRPr="00B41BE2">
        <w:rPr>
          <w:highlight w:val="yellow"/>
        </w:rPr>
        <w:t xml:space="preserve"> </w:t>
      </w:r>
    </w:p>
    <w:p w14:paraId="67191AF1" w14:textId="717644A0" w:rsidR="00F10C88" w:rsidRPr="00B41BE2" w:rsidRDefault="000E36D9" w:rsidP="00942F4B">
      <w:pPr>
        <w:pStyle w:val="BodyText"/>
        <w:jc w:val="center"/>
        <w:rPr>
          <w:highlight w:val="yellow"/>
        </w:rPr>
      </w:pPr>
      <w:r w:rsidRPr="00B41BE2">
        <w:rPr>
          <w:noProof/>
          <w:highlight w:val="yellow"/>
          <w:lang w:val="en-IE" w:eastAsia="en-IE"/>
        </w:rPr>
        <w:drawing>
          <wp:inline distT="0" distB="0" distL="0" distR="0" wp14:anchorId="7659B165" wp14:editId="13C86864">
            <wp:extent cx="4320000" cy="1274400"/>
            <wp:effectExtent l="0" t="0" r="0" b="2540"/>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320000" cy="1274400"/>
                    </a:xfrm>
                    <a:prstGeom prst="rect">
                      <a:avLst/>
                    </a:prstGeom>
                    <a:noFill/>
                    <a:ln>
                      <a:noFill/>
                    </a:ln>
                  </pic:spPr>
                </pic:pic>
              </a:graphicData>
            </a:graphic>
          </wp:inline>
        </w:drawing>
      </w:r>
    </w:p>
    <w:p w14:paraId="492B7C46" w14:textId="67DDF518" w:rsidR="00F10C88" w:rsidRPr="00B41BE2" w:rsidRDefault="00DC62BF" w:rsidP="00DC62BF">
      <w:pPr>
        <w:pStyle w:val="Caption"/>
        <w:rPr>
          <w:highlight w:val="yellow"/>
        </w:rPr>
      </w:pPr>
      <w:bookmarkStart w:id="53" w:name="_Ref460230031"/>
      <w:bookmarkStart w:id="54" w:name="_Toc491867299"/>
      <w:r w:rsidRPr="00B41BE2">
        <w:rPr>
          <w:highlight w:val="yellow"/>
        </w:rPr>
        <w:t xml:space="preserve">Figure </w:t>
      </w:r>
      <w:r w:rsidRPr="00B41BE2">
        <w:rPr>
          <w:highlight w:val="yellow"/>
        </w:rPr>
        <w:fldChar w:fldCharType="begin"/>
      </w:r>
      <w:r w:rsidRPr="00B41BE2">
        <w:rPr>
          <w:highlight w:val="yellow"/>
        </w:rPr>
        <w:instrText xml:space="preserve"> SEQ Figure \* ARABIC </w:instrText>
      </w:r>
      <w:r w:rsidRPr="00B41BE2">
        <w:rPr>
          <w:highlight w:val="yellow"/>
        </w:rPr>
        <w:fldChar w:fldCharType="separate"/>
      </w:r>
      <w:r w:rsidR="00AF0B35" w:rsidRPr="00B41BE2">
        <w:rPr>
          <w:noProof/>
          <w:highlight w:val="yellow"/>
        </w:rPr>
        <w:t>7</w:t>
      </w:r>
      <w:r w:rsidRPr="00B41BE2">
        <w:rPr>
          <w:highlight w:val="yellow"/>
        </w:rPr>
        <w:fldChar w:fldCharType="end"/>
      </w:r>
      <w:bookmarkEnd w:id="53"/>
      <w:r w:rsidRPr="00B41BE2">
        <w:rPr>
          <w:highlight w:val="yellow"/>
        </w:rPr>
        <w:t xml:space="preserve"> Using a cut-off-screen to remove direct light</w:t>
      </w:r>
      <w:bookmarkEnd w:id="54"/>
    </w:p>
    <w:p w14:paraId="0A598718" w14:textId="77777777" w:rsidR="000D6A88" w:rsidRPr="00B41BE2" w:rsidRDefault="000D6A88" w:rsidP="00926275">
      <w:pPr>
        <w:pStyle w:val="BodyText"/>
        <w:rPr>
          <w:highlight w:val="yellow"/>
        </w:rPr>
      </w:pPr>
    </w:p>
    <w:p w14:paraId="6032D5BE" w14:textId="229371D4" w:rsidR="006F7CAD" w:rsidRPr="00B41BE2" w:rsidRDefault="006F7CAD" w:rsidP="00F71623">
      <w:pPr>
        <w:pStyle w:val="Heading2"/>
        <w:rPr>
          <w:highlight w:val="yellow"/>
        </w:rPr>
      </w:pPr>
      <w:bookmarkStart w:id="55" w:name="_Ref461693355"/>
      <w:bookmarkStart w:id="56" w:name="_Toc491867393"/>
      <w:r w:rsidRPr="00B41BE2">
        <w:rPr>
          <w:highlight w:val="yellow"/>
        </w:rPr>
        <w:lastRenderedPageBreak/>
        <w:t>Navigation lights on vessels</w:t>
      </w:r>
      <w:bookmarkEnd w:id="55"/>
      <w:bookmarkEnd w:id="56"/>
    </w:p>
    <w:p w14:paraId="18417789" w14:textId="77777777" w:rsidR="006F7CAD" w:rsidRPr="00B41BE2" w:rsidRDefault="006F7CAD" w:rsidP="006F7CAD">
      <w:pPr>
        <w:pStyle w:val="Heading2separationline"/>
        <w:rPr>
          <w:highlight w:val="yellow"/>
        </w:rPr>
      </w:pPr>
    </w:p>
    <w:p w14:paraId="2D9343DB" w14:textId="337ED3E4" w:rsidR="004E7F67" w:rsidRPr="00B41BE2" w:rsidRDefault="004E7F67" w:rsidP="006F7CAD">
      <w:pPr>
        <w:pStyle w:val="BodyText"/>
        <w:rPr>
          <w:highlight w:val="yellow"/>
        </w:rPr>
      </w:pPr>
      <w:r w:rsidRPr="00B41BE2">
        <w:rPr>
          <w:highlight w:val="yellow"/>
        </w:rPr>
        <w:t>The navigation lights on vessels are defined by IMO COLREG</w:t>
      </w:r>
      <w:r w:rsidR="00D663A4" w:rsidRPr="00B41BE2">
        <w:rPr>
          <w:highlight w:val="yellow"/>
        </w:rPr>
        <w:t>s</w:t>
      </w:r>
      <w:r w:rsidRPr="00B41BE2">
        <w:rPr>
          <w:highlight w:val="yellow"/>
        </w:rPr>
        <w:t>, Rule 22 and Annex I</w:t>
      </w:r>
      <w:r w:rsidR="00D663A4" w:rsidRPr="00B41BE2">
        <w:rPr>
          <w:highlight w:val="yellow"/>
        </w:rPr>
        <w:t xml:space="preserve"> </w:t>
      </w:r>
      <w:r w:rsidR="00D663A4" w:rsidRPr="00B41BE2">
        <w:rPr>
          <w:highlight w:val="yellow"/>
        </w:rPr>
        <w:fldChar w:fldCharType="begin"/>
      </w:r>
      <w:r w:rsidR="00D663A4" w:rsidRPr="00B41BE2">
        <w:rPr>
          <w:highlight w:val="yellow"/>
        </w:rPr>
        <w:instrText xml:space="preserve"> REF _Ref460586314 \r \h </w:instrText>
      </w:r>
      <w:r w:rsidR="00B41BE2">
        <w:rPr>
          <w:highlight w:val="yellow"/>
        </w:rPr>
        <w:instrText xml:space="preserve"> \* MERGEFORMAT </w:instrText>
      </w:r>
      <w:r w:rsidR="00D663A4" w:rsidRPr="00B41BE2">
        <w:rPr>
          <w:highlight w:val="yellow"/>
        </w:rPr>
      </w:r>
      <w:r w:rsidR="00D663A4" w:rsidRPr="00B41BE2">
        <w:rPr>
          <w:highlight w:val="yellow"/>
        </w:rPr>
        <w:fldChar w:fldCharType="separate"/>
      </w:r>
      <w:r w:rsidR="00AF0B35" w:rsidRPr="00B41BE2">
        <w:rPr>
          <w:highlight w:val="yellow"/>
        </w:rPr>
        <w:t>[5]</w:t>
      </w:r>
      <w:r w:rsidR="00D663A4" w:rsidRPr="00B41BE2">
        <w:rPr>
          <w:highlight w:val="yellow"/>
        </w:rPr>
        <w:fldChar w:fldCharType="end"/>
      </w:r>
      <w:r w:rsidRPr="00B41BE2">
        <w:rPr>
          <w:highlight w:val="yellow"/>
        </w:rPr>
        <w:t>. In many situations navigation lights (on a vessel) and marine signal lights (light</w:t>
      </w:r>
      <w:r w:rsidR="0064538D" w:rsidRPr="00B41BE2">
        <w:rPr>
          <w:highlight w:val="yellow"/>
        </w:rPr>
        <w:t xml:space="preserve"> </w:t>
      </w:r>
      <w:r w:rsidRPr="00B41BE2">
        <w:rPr>
          <w:highlight w:val="yellow"/>
        </w:rPr>
        <w:t xml:space="preserve">house, beacon, buoy) may be easily distinguished by the flash characters, as navigation lights </w:t>
      </w:r>
      <w:r w:rsidR="0064538D" w:rsidRPr="00B41BE2">
        <w:rPr>
          <w:highlight w:val="yellow"/>
        </w:rPr>
        <w:t>normally are steady burning lights and signal lights are flashing.</w:t>
      </w:r>
    </w:p>
    <w:p w14:paraId="0E913910" w14:textId="61FCF614" w:rsidR="0064538D" w:rsidRPr="00B41BE2" w:rsidRDefault="0064538D" w:rsidP="006F7CAD">
      <w:pPr>
        <w:pStyle w:val="BodyText"/>
        <w:rPr>
          <w:highlight w:val="yellow"/>
        </w:rPr>
      </w:pPr>
      <w:r w:rsidRPr="00B41BE2">
        <w:rPr>
          <w:highlight w:val="yellow"/>
        </w:rPr>
        <w:t xml:space="preserve">However, this is not </w:t>
      </w:r>
      <w:r w:rsidR="002748C8" w:rsidRPr="00B41BE2">
        <w:rPr>
          <w:highlight w:val="yellow"/>
        </w:rPr>
        <w:t xml:space="preserve">always </w:t>
      </w:r>
      <w:r w:rsidRPr="00B41BE2">
        <w:rPr>
          <w:highlight w:val="yellow"/>
        </w:rPr>
        <w:t>true</w:t>
      </w:r>
      <w:r w:rsidR="002748C8" w:rsidRPr="00B41BE2">
        <w:rPr>
          <w:highlight w:val="yellow"/>
        </w:rPr>
        <w:t xml:space="preserve"> and therefore it makes sense to look at the intensities of the navigation lights and harmonize them with the signal lights.</w:t>
      </w:r>
      <w:r w:rsidR="00C9704C" w:rsidRPr="00B41BE2">
        <w:rPr>
          <w:highlight w:val="yellow"/>
        </w:rPr>
        <w:t xml:space="preserve"> </w:t>
      </w:r>
    </w:p>
    <w:p w14:paraId="4C8B4318" w14:textId="190DF79E" w:rsidR="002748C8" w:rsidRPr="00B41BE2" w:rsidRDefault="002748C8" w:rsidP="006F7CAD">
      <w:pPr>
        <w:pStyle w:val="BodyText"/>
        <w:rPr>
          <w:highlight w:val="yellow"/>
        </w:rPr>
      </w:pPr>
      <w:r w:rsidRPr="00B41BE2">
        <w:rPr>
          <w:highlight w:val="yellow"/>
        </w:rPr>
        <w:t>The top light of a navigation light is the m</w:t>
      </w:r>
      <w:r w:rsidR="00796197" w:rsidRPr="00B41BE2">
        <w:rPr>
          <w:highlight w:val="yellow"/>
        </w:rPr>
        <w:t>ost intense light o</w:t>
      </w:r>
      <w:r w:rsidRPr="00B41BE2">
        <w:rPr>
          <w:highlight w:val="yellow"/>
        </w:rPr>
        <w:t>n a vessel and its luminous intensity is linked to the length of a vessel.</w:t>
      </w:r>
    </w:p>
    <w:p w14:paraId="5C73123F" w14:textId="0F79FFA0" w:rsidR="002748C8" w:rsidRPr="00B41BE2" w:rsidRDefault="00FC2645" w:rsidP="00FC2645">
      <w:pPr>
        <w:pStyle w:val="Caption"/>
        <w:rPr>
          <w:highlight w:val="yellow"/>
        </w:rPr>
      </w:pPr>
      <w:bookmarkStart w:id="57" w:name="_Ref476119304"/>
      <w:bookmarkStart w:id="58" w:name="_Toc491867864"/>
      <w:r w:rsidRPr="00B41BE2">
        <w:rPr>
          <w:highlight w:val="yellow"/>
        </w:rPr>
        <w:t xml:space="preserve">Table </w:t>
      </w:r>
      <w:r w:rsidRPr="00B41BE2">
        <w:rPr>
          <w:highlight w:val="yellow"/>
        </w:rPr>
        <w:fldChar w:fldCharType="begin"/>
      </w:r>
      <w:r w:rsidRPr="00B41BE2">
        <w:rPr>
          <w:highlight w:val="yellow"/>
        </w:rPr>
        <w:instrText xml:space="preserve"> SEQ Table \* ARABIC </w:instrText>
      </w:r>
      <w:r w:rsidRPr="00B41BE2">
        <w:rPr>
          <w:highlight w:val="yellow"/>
        </w:rPr>
        <w:fldChar w:fldCharType="separate"/>
      </w:r>
      <w:r w:rsidR="00A51A98" w:rsidRPr="00B41BE2">
        <w:rPr>
          <w:noProof/>
          <w:highlight w:val="yellow"/>
        </w:rPr>
        <w:t>4</w:t>
      </w:r>
      <w:r w:rsidRPr="00B41BE2">
        <w:rPr>
          <w:highlight w:val="yellow"/>
        </w:rPr>
        <w:fldChar w:fldCharType="end"/>
      </w:r>
      <w:bookmarkEnd w:id="57"/>
      <w:r w:rsidRPr="00B41BE2">
        <w:rPr>
          <w:highlight w:val="yellow"/>
        </w:rPr>
        <w:t xml:space="preserve"> </w:t>
      </w:r>
      <w:r w:rsidR="002748C8" w:rsidRPr="00B41BE2">
        <w:rPr>
          <w:highlight w:val="yellow"/>
        </w:rPr>
        <w:t>Luminous intensity of navigation lights on vessels</w:t>
      </w:r>
      <w:bookmarkEnd w:id="58"/>
    </w:p>
    <w:p w14:paraId="7FE41DA3" w14:textId="77777777" w:rsidR="00FC2645" w:rsidRPr="00B41BE2" w:rsidRDefault="00FC2645" w:rsidP="00FC2645">
      <w:pPr>
        <w:rPr>
          <w:highlight w:val="yellow"/>
        </w:rPr>
      </w:pPr>
    </w:p>
    <w:tbl>
      <w:tblPr>
        <w:tblStyle w:val="TableGrid"/>
        <w:tblW w:w="8930" w:type="dxa"/>
        <w:tblInd w:w="108" w:type="dxa"/>
        <w:tblLook w:val="04A0" w:firstRow="1" w:lastRow="0" w:firstColumn="1" w:lastColumn="0" w:noHBand="0" w:noVBand="1"/>
      </w:tblPr>
      <w:tblGrid>
        <w:gridCol w:w="2127"/>
        <w:gridCol w:w="3543"/>
        <w:gridCol w:w="3260"/>
      </w:tblGrid>
      <w:tr w:rsidR="002748C8" w:rsidRPr="00B41BE2" w14:paraId="749FF563" w14:textId="77777777" w:rsidTr="00FC2645">
        <w:tc>
          <w:tcPr>
            <w:tcW w:w="2127" w:type="dxa"/>
          </w:tcPr>
          <w:p w14:paraId="4642BC95" w14:textId="1A8C479C" w:rsidR="002748C8" w:rsidRPr="00B41BE2" w:rsidRDefault="002748C8" w:rsidP="002748C8">
            <w:pPr>
              <w:pStyle w:val="BodyText"/>
              <w:jc w:val="center"/>
              <w:rPr>
                <w:highlight w:val="yellow"/>
              </w:rPr>
            </w:pPr>
            <w:r w:rsidRPr="00B41BE2">
              <w:rPr>
                <w:highlight w:val="yellow"/>
              </w:rPr>
              <w:t>length of a vessel</w:t>
            </w:r>
          </w:p>
        </w:tc>
        <w:tc>
          <w:tcPr>
            <w:tcW w:w="3543" w:type="dxa"/>
          </w:tcPr>
          <w:p w14:paraId="09497ACC" w14:textId="4CEC740C" w:rsidR="002748C8" w:rsidRPr="00B41BE2" w:rsidRDefault="002748C8" w:rsidP="002748C8">
            <w:pPr>
              <w:pStyle w:val="BodyText"/>
              <w:jc w:val="center"/>
              <w:rPr>
                <w:highlight w:val="yellow"/>
              </w:rPr>
            </w:pPr>
            <w:r w:rsidRPr="00B41BE2">
              <w:rPr>
                <w:highlight w:val="yellow"/>
              </w:rPr>
              <w:t>luminous intensity</w:t>
            </w:r>
            <w:r w:rsidR="00FC2645" w:rsidRPr="00B41BE2">
              <w:rPr>
                <w:highlight w:val="yellow"/>
              </w:rPr>
              <w:t xml:space="preserve"> (white, top)</w:t>
            </w:r>
          </w:p>
        </w:tc>
        <w:tc>
          <w:tcPr>
            <w:tcW w:w="3260" w:type="dxa"/>
          </w:tcPr>
          <w:p w14:paraId="62F88F57" w14:textId="4507E01B" w:rsidR="002748C8" w:rsidRPr="00B41BE2" w:rsidRDefault="00FC2645" w:rsidP="00FC2645">
            <w:pPr>
              <w:pStyle w:val="BodyText"/>
              <w:jc w:val="center"/>
              <w:rPr>
                <w:highlight w:val="yellow"/>
              </w:rPr>
            </w:pPr>
            <w:r w:rsidRPr="00B41BE2">
              <w:rPr>
                <w:highlight w:val="yellow"/>
              </w:rPr>
              <w:t>luminous intensity (green, red)</w:t>
            </w:r>
          </w:p>
        </w:tc>
      </w:tr>
      <w:tr w:rsidR="002748C8" w:rsidRPr="00B41BE2" w14:paraId="7D1C1D0D" w14:textId="77777777" w:rsidTr="00FC2645">
        <w:tc>
          <w:tcPr>
            <w:tcW w:w="2127" w:type="dxa"/>
          </w:tcPr>
          <w:p w14:paraId="3795CFAD" w14:textId="277AFD40" w:rsidR="002748C8" w:rsidRPr="00B41BE2" w:rsidRDefault="002748C8" w:rsidP="002748C8">
            <w:pPr>
              <w:pStyle w:val="BodyText"/>
              <w:jc w:val="center"/>
              <w:rPr>
                <w:highlight w:val="yellow"/>
              </w:rPr>
            </w:pPr>
            <w:r w:rsidRPr="00B41BE2">
              <w:rPr>
                <w:highlight w:val="yellow"/>
              </w:rPr>
              <w:t>L &lt; 12 m</w:t>
            </w:r>
          </w:p>
        </w:tc>
        <w:tc>
          <w:tcPr>
            <w:tcW w:w="3543" w:type="dxa"/>
          </w:tcPr>
          <w:p w14:paraId="094CEB4E" w14:textId="512FC039" w:rsidR="002748C8" w:rsidRPr="00B41BE2" w:rsidRDefault="002748C8" w:rsidP="002748C8">
            <w:pPr>
              <w:pStyle w:val="BodyText"/>
              <w:jc w:val="center"/>
              <w:rPr>
                <w:highlight w:val="yellow"/>
              </w:rPr>
            </w:pPr>
            <w:r w:rsidRPr="00B41BE2">
              <w:rPr>
                <w:highlight w:val="yellow"/>
              </w:rPr>
              <w:t>approx. 4.3 cd</w:t>
            </w:r>
          </w:p>
        </w:tc>
        <w:tc>
          <w:tcPr>
            <w:tcW w:w="3260" w:type="dxa"/>
          </w:tcPr>
          <w:p w14:paraId="66EBBF70" w14:textId="627DB2D4" w:rsidR="002748C8" w:rsidRPr="00B41BE2" w:rsidRDefault="00FC2645" w:rsidP="002748C8">
            <w:pPr>
              <w:pStyle w:val="BodyText"/>
              <w:jc w:val="center"/>
              <w:rPr>
                <w:highlight w:val="yellow"/>
              </w:rPr>
            </w:pPr>
            <w:r w:rsidRPr="00B41BE2">
              <w:rPr>
                <w:highlight w:val="yellow"/>
              </w:rPr>
              <w:t>0.9 cd</w:t>
            </w:r>
          </w:p>
        </w:tc>
      </w:tr>
      <w:tr w:rsidR="002748C8" w:rsidRPr="00B41BE2" w14:paraId="48164CC7" w14:textId="77777777" w:rsidTr="00FC2645">
        <w:tc>
          <w:tcPr>
            <w:tcW w:w="2127" w:type="dxa"/>
          </w:tcPr>
          <w:p w14:paraId="3A93751B" w14:textId="51606F30" w:rsidR="002748C8" w:rsidRPr="00B41BE2" w:rsidRDefault="002748C8" w:rsidP="002748C8">
            <w:pPr>
              <w:pStyle w:val="BodyText"/>
              <w:jc w:val="center"/>
              <w:rPr>
                <w:highlight w:val="yellow"/>
              </w:rPr>
            </w:pPr>
            <w:r w:rsidRPr="00B41BE2">
              <w:rPr>
                <w:highlight w:val="yellow"/>
              </w:rPr>
              <w:t>12 m ≤ L &lt; 50 m</w:t>
            </w:r>
          </w:p>
        </w:tc>
        <w:tc>
          <w:tcPr>
            <w:tcW w:w="3543" w:type="dxa"/>
          </w:tcPr>
          <w:p w14:paraId="4600708A" w14:textId="18372790" w:rsidR="002748C8" w:rsidRPr="00B41BE2" w:rsidRDefault="002748C8" w:rsidP="002748C8">
            <w:pPr>
              <w:pStyle w:val="BodyText"/>
              <w:jc w:val="center"/>
              <w:rPr>
                <w:highlight w:val="yellow"/>
              </w:rPr>
            </w:pPr>
            <w:r w:rsidRPr="00B41BE2">
              <w:rPr>
                <w:highlight w:val="yellow"/>
              </w:rPr>
              <w:t xml:space="preserve">12 </w:t>
            </w:r>
            <w:r w:rsidR="00FC2645" w:rsidRPr="00B41BE2">
              <w:rPr>
                <w:highlight w:val="yellow"/>
              </w:rPr>
              <w:t xml:space="preserve">- 52 </w:t>
            </w:r>
            <w:r w:rsidRPr="00B41BE2">
              <w:rPr>
                <w:highlight w:val="yellow"/>
              </w:rPr>
              <w:t>cd</w:t>
            </w:r>
          </w:p>
        </w:tc>
        <w:tc>
          <w:tcPr>
            <w:tcW w:w="3260" w:type="dxa"/>
          </w:tcPr>
          <w:p w14:paraId="19EA2EE8" w14:textId="0B424F74" w:rsidR="002748C8" w:rsidRPr="00B41BE2" w:rsidRDefault="00FC2645" w:rsidP="002748C8">
            <w:pPr>
              <w:pStyle w:val="BodyText"/>
              <w:jc w:val="center"/>
              <w:rPr>
                <w:highlight w:val="yellow"/>
              </w:rPr>
            </w:pPr>
            <w:r w:rsidRPr="00B41BE2">
              <w:rPr>
                <w:highlight w:val="yellow"/>
              </w:rPr>
              <w:t>4.3 cd</w:t>
            </w:r>
          </w:p>
        </w:tc>
      </w:tr>
      <w:tr w:rsidR="002748C8" w:rsidRPr="00B41BE2" w14:paraId="0468894D" w14:textId="77777777" w:rsidTr="00FC2645">
        <w:tc>
          <w:tcPr>
            <w:tcW w:w="2127" w:type="dxa"/>
          </w:tcPr>
          <w:p w14:paraId="2483E023" w14:textId="7E7B4360" w:rsidR="002748C8" w:rsidRPr="00B41BE2" w:rsidRDefault="002748C8" w:rsidP="002748C8">
            <w:pPr>
              <w:pStyle w:val="BodyText"/>
              <w:jc w:val="center"/>
              <w:rPr>
                <w:highlight w:val="yellow"/>
              </w:rPr>
            </w:pPr>
            <w:r w:rsidRPr="00B41BE2">
              <w:rPr>
                <w:highlight w:val="yellow"/>
              </w:rPr>
              <w:t>L ≥ 50 m</w:t>
            </w:r>
          </w:p>
        </w:tc>
        <w:tc>
          <w:tcPr>
            <w:tcW w:w="3543" w:type="dxa"/>
          </w:tcPr>
          <w:p w14:paraId="723A727B" w14:textId="16F57B08" w:rsidR="002748C8" w:rsidRPr="00B41BE2" w:rsidRDefault="00FC2645" w:rsidP="002748C8">
            <w:pPr>
              <w:pStyle w:val="BodyText"/>
              <w:jc w:val="center"/>
              <w:rPr>
                <w:highlight w:val="yellow"/>
              </w:rPr>
            </w:pPr>
            <w:r w:rsidRPr="00B41BE2">
              <w:rPr>
                <w:highlight w:val="yellow"/>
              </w:rPr>
              <w:t>approx. 94 cd</w:t>
            </w:r>
          </w:p>
        </w:tc>
        <w:tc>
          <w:tcPr>
            <w:tcW w:w="3260" w:type="dxa"/>
          </w:tcPr>
          <w:p w14:paraId="4746DBBC" w14:textId="09EEBFDA" w:rsidR="002748C8" w:rsidRPr="00B41BE2" w:rsidRDefault="00FC2645" w:rsidP="002748C8">
            <w:pPr>
              <w:pStyle w:val="BodyText"/>
              <w:jc w:val="center"/>
              <w:rPr>
                <w:highlight w:val="yellow"/>
              </w:rPr>
            </w:pPr>
            <w:r w:rsidRPr="00B41BE2">
              <w:rPr>
                <w:highlight w:val="yellow"/>
              </w:rPr>
              <w:t>12 cd</w:t>
            </w:r>
          </w:p>
        </w:tc>
      </w:tr>
    </w:tbl>
    <w:p w14:paraId="10AB553B" w14:textId="77777777" w:rsidR="00A51A98" w:rsidRPr="00B41BE2" w:rsidRDefault="00A51A98" w:rsidP="006F7CAD">
      <w:pPr>
        <w:pStyle w:val="BodyText"/>
        <w:rPr>
          <w:highlight w:val="yellow"/>
        </w:rPr>
      </w:pPr>
    </w:p>
    <w:p w14:paraId="4A2051B8" w14:textId="78953F53" w:rsidR="00FC2645" w:rsidRPr="00B41BE2" w:rsidRDefault="00FC2645" w:rsidP="006F7CAD">
      <w:pPr>
        <w:pStyle w:val="BodyText"/>
        <w:rPr>
          <w:highlight w:val="yellow"/>
        </w:rPr>
      </w:pPr>
      <w:r w:rsidRPr="00B41BE2">
        <w:rPr>
          <w:highlight w:val="yellow"/>
        </w:rPr>
        <w:t>To compete with navigation lights, there should be a minimum luminous intensity defined for a marine signal light.</w:t>
      </w:r>
    </w:p>
    <w:p w14:paraId="5513622C" w14:textId="239395B7" w:rsidR="00FC2645" w:rsidRPr="00B41BE2" w:rsidRDefault="00FC2645" w:rsidP="006F7CAD">
      <w:pPr>
        <w:pStyle w:val="BodyText"/>
        <w:rPr>
          <w:highlight w:val="yellow"/>
        </w:rPr>
      </w:pPr>
      <w:r w:rsidRPr="00B41BE2">
        <w:rPr>
          <w:highlight w:val="yellow"/>
        </w:rPr>
        <w:t xml:space="preserve">It </w:t>
      </w:r>
      <w:r w:rsidR="008C565A" w:rsidRPr="00B41BE2">
        <w:rPr>
          <w:highlight w:val="yellow"/>
        </w:rPr>
        <w:t>may be considered</w:t>
      </w:r>
      <w:r w:rsidRPr="00B41BE2">
        <w:rPr>
          <w:highlight w:val="yellow"/>
        </w:rPr>
        <w:t xml:space="preserve"> that the luminous intensity of a marine signal light should not be less than the minimum value given in </w:t>
      </w:r>
      <w:r w:rsidRPr="00B41BE2">
        <w:rPr>
          <w:highlight w:val="yellow"/>
        </w:rPr>
        <w:fldChar w:fldCharType="begin"/>
      </w:r>
      <w:r w:rsidRPr="00B41BE2">
        <w:rPr>
          <w:highlight w:val="yellow"/>
        </w:rPr>
        <w:instrText xml:space="preserve"> REF _Ref460584298 \h </w:instrText>
      </w:r>
      <w:r w:rsidR="00B41BE2">
        <w:rPr>
          <w:highlight w:val="yellow"/>
        </w:rPr>
        <w:instrText xml:space="preserve"> \* MERGEFORMAT </w:instrText>
      </w:r>
      <w:r w:rsidRPr="00B41BE2">
        <w:rPr>
          <w:highlight w:val="yellow"/>
        </w:rPr>
      </w:r>
      <w:r w:rsidRPr="00B41BE2">
        <w:rPr>
          <w:highlight w:val="yellow"/>
        </w:rPr>
        <w:fldChar w:fldCharType="separate"/>
      </w:r>
      <w:r w:rsidR="00AF0B35" w:rsidRPr="00B41BE2">
        <w:rPr>
          <w:highlight w:val="yellow"/>
        </w:rPr>
        <w:t xml:space="preserve">Table </w:t>
      </w:r>
      <w:r w:rsidR="00AF0B35" w:rsidRPr="00B41BE2">
        <w:rPr>
          <w:noProof/>
          <w:highlight w:val="yellow"/>
        </w:rPr>
        <w:t>4</w:t>
      </w:r>
      <w:r w:rsidRPr="00B41BE2">
        <w:rPr>
          <w:highlight w:val="yellow"/>
        </w:rPr>
        <w:fldChar w:fldCharType="end"/>
      </w:r>
      <w:r w:rsidRPr="00B41BE2">
        <w:rPr>
          <w:highlight w:val="yellow"/>
        </w:rPr>
        <w:t>.</w:t>
      </w:r>
      <w:r w:rsidR="00796197" w:rsidRPr="00B41BE2">
        <w:rPr>
          <w:highlight w:val="yellow"/>
        </w:rPr>
        <w:t xml:space="preserve"> For example, when a minimum intensity </w:t>
      </w:r>
      <m:oMath>
        <m:sSub>
          <m:sSubPr>
            <m:ctrlPr>
              <w:rPr>
                <w:rFonts w:ascii="Cambria Math" w:hAnsi="Cambria Math"/>
                <w:i/>
                <w:highlight w:val="yellow"/>
              </w:rPr>
            </m:ctrlPr>
          </m:sSubPr>
          <m:e>
            <m:r>
              <w:rPr>
                <w:rFonts w:ascii="Cambria Math" w:hAnsi="Cambria Math"/>
                <w:highlight w:val="yellow"/>
              </w:rPr>
              <m:t>I</m:t>
            </m:r>
          </m:e>
          <m:sub>
            <m:r>
              <w:rPr>
                <w:rFonts w:ascii="Cambria Math" w:hAnsi="Cambria Math"/>
                <w:highlight w:val="yellow"/>
              </w:rPr>
              <m:t>dsg</m:t>
            </m:r>
          </m:sub>
        </m:sSub>
        <m:r>
          <w:rPr>
            <w:rFonts w:ascii="Cambria Math" w:eastAsiaTheme="minorEastAsia" w:hAnsi="Cambria Math"/>
            <w:highlight w:val="yellow"/>
          </w:rPr>
          <m:t>=0.8 cd</m:t>
        </m:r>
      </m:oMath>
      <w:r w:rsidR="00796197" w:rsidRPr="00B41BE2">
        <w:rPr>
          <w:rFonts w:eastAsiaTheme="minorEastAsia"/>
          <w:highlight w:val="yellow"/>
        </w:rPr>
        <w:t xml:space="preserve"> for a lighted buoy is calculated, the value should be replaced with </w:t>
      </w:r>
      <m:oMath>
        <m:sSub>
          <m:sSubPr>
            <m:ctrlPr>
              <w:rPr>
                <w:rFonts w:ascii="Cambria Math" w:hAnsi="Cambria Math"/>
                <w:i/>
                <w:highlight w:val="yellow"/>
              </w:rPr>
            </m:ctrlPr>
          </m:sSubPr>
          <m:e>
            <m:r>
              <w:rPr>
                <w:rFonts w:ascii="Cambria Math" w:hAnsi="Cambria Math"/>
                <w:highlight w:val="yellow"/>
              </w:rPr>
              <m:t>I</m:t>
            </m:r>
          </m:e>
          <m:sub>
            <m:r>
              <w:rPr>
                <w:rFonts w:ascii="Cambria Math" w:hAnsi="Cambria Math"/>
                <w:highlight w:val="yellow"/>
              </w:rPr>
              <m:t>min</m:t>
            </m:r>
          </m:sub>
        </m:sSub>
        <m:r>
          <w:rPr>
            <w:rFonts w:ascii="Cambria Math" w:eastAsiaTheme="minorEastAsia" w:hAnsi="Cambria Math"/>
            <w:highlight w:val="yellow"/>
          </w:rPr>
          <m:t>=5 cd</m:t>
        </m:r>
      </m:oMath>
      <w:r w:rsidR="00796197" w:rsidRPr="00B41BE2">
        <w:rPr>
          <w:rFonts w:eastAsiaTheme="minorEastAsia"/>
          <w:highlight w:val="yellow"/>
        </w:rPr>
        <w:t>.</w:t>
      </w:r>
    </w:p>
    <w:p w14:paraId="65309AAE" w14:textId="126D7079" w:rsidR="00FC2645" w:rsidRPr="00B41BE2" w:rsidRDefault="00FC2645" w:rsidP="00FC2645">
      <w:pPr>
        <w:pStyle w:val="Caption"/>
        <w:rPr>
          <w:highlight w:val="yellow"/>
        </w:rPr>
      </w:pPr>
      <w:bookmarkStart w:id="59" w:name="_Ref460584298"/>
      <w:bookmarkStart w:id="60" w:name="_Ref476119427"/>
      <w:bookmarkStart w:id="61" w:name="_Toc491867865"/>
      <w:r w:rsidRPr="00B41BE2">
        <w:rPr>
          <w:highlight w:val="yellow"/>
        </w:rPr>
        <w:t xml:space="preserve">Table </w:t>
      </w:r>
      <w:r w:rsidRPr="00B41BE2">
        <w:rPr>
          <w:highlight w:val="yellow"/>
        </w:rPr>
        <w:fldChar w:fldCharType="begin"/>
      </w:r>
      <w:r w:rsidRPr="00B41BE2">
        <w:rPr>
          <w:highlight w:val="yellow"/>
        </w:rPr>
        <w:instrText xml:space="preserve"> SEQ Table \* ARABIC </w:instrText>
      </w:r>
      <w:r w:rsidRPr="00B41BE2">
        <w:rPr>
          <w:highlight w:val="yellow"/>
        </w:rPr>
        <w:fldChar w:fldCharType="separate"/>
      </w:r>
      <w:r w:rsidR="00A51A98" w:rsidRPr="00B41BE2">
        <w:rPr>
          <w:noProof/>
          <w:highlight w:val="yellow"/>
        </w:rPr>
        <w:t>5</w:t>
      </w:r>
      <w:r w:rsidRPr="00B41BE2">
        <w:rPr>
          <w:highlight w:val="yellow"/>
        </w:rPr>
        <w:fldChar w:fldCharType="end"/>
      </w:r>
      <w:bookmarkEnd w:id="59"/>
      <w:r w:rsidRPr="00B41BE2">
        <w:rPr>
          <w:highlight w:val="yellow"/>
        </w:rPr>
        <w:t xml:space="preserve"> Minimum luminous intensity of a marine signal light</w:t>
      </w:r>
      <w:bookmarkEnd w:id="60"/>
      <w:bookmarkEnd w:id="61"/>
    </w:p>
    <w:p w14:paraId="1EDCC2DC" w14:textId="77777777" w:rsidR="00FC2645" w:rsidRPr="00B41BE2" w:rsidRDefault="00FC2645" w:rsidP="00FC2645">
      <w:pPr>
        <w:rPr>
          <w:highlight w:val="yellow"/>
        </w:rPr>
      </w:pPr>
    </w:p>
    <w:tbl>
      <w:tblPr>
        <w:tblStyle w:val="TableGrid"/>
        <w:tblW w:w="6521" w:type="dxa"/>
        <w:tblInd w:w="108" w:type="dxa"/>
        <w:tblLook w:val="04A0" w:firstRow="1" w:lastRow="0" w:firstColumn="1" w:lastColumn="0" w:noHBand="0" w:noVBand="1"/>
      </w:tblPr>
      <w:tblGrid>
        <w:gridCol w:w="3261"/>
        <w:gridCol w:w="3260"/>
      </w:tblGrid>
      <w:tr w:rsidR="00C35168" w:rsidRPr="00B41BE2" w14:paraId="0C7AE8C5" w14:textId="77777777" w:rsidTr="00C35168">
        <w:tc>
          <w:tcPr>
            <w:tcW w:w="3261" w:type="dxa"/>
          </w:tcPr>
          <w:p w14:paraId="6BA9D17F" w14:textId="37C9B8A0" w:rsidR="00C35168" w:rsidRPr="00B41BE2" w:rsidRDefault="00C35168" w:rsidP="00C35168">
            <w:pPr>
              <w:pStyle w:val="BodyText"/>
              <w:jc w:val="center"/>
              <w:rPr>
                <w:highlight w:val="yellow"/>
              </w:rPr>
            </w:pPr>
            <w:r w:rsidRPr="00B41BE2">
              <w:rPr>
                <w:highlight w:val="yellow"/>
              </w:rPr>
              <w:t>Type of light</w:t>
            </w:r>
          </w:p>
        </w:tc>
        <w:tc>
          <w:tcPr>
            <w:tcW w:w="3260" w:type="dxa"/>
          </w:tcPr>
          <w:p w14:paraId="6CD6EE25" w14:textId="714ED233" w:rsidR="00C35168" w:rsidRPr="00B41BE2" w:rsidRDefault="00C35168" w:rsidP="00C35168">
            <w:pPr>
              <w:pStyle w:val="BodyText"/>
              <w:jc w:val="center"/>
              <w:rPr>
                <w:highlight w:val="yellow"/>
              </w:rPr>
            </w:pPr>
            <w:r w:rsidRPr="00B41BE2">
              <w:rPr>
                <w:highlight w:val="yellow"/>
              </w:rPr>
              <w:t>minimum luminous intensity</w:t>
            </w:r>
          </w:p>
        </w:tc>
      </w:tr>
      <w:tr w:rsidR="00C35168" w:rsidRPr="00B41BE2" w14:paraId="6C2A9265" w14:textId="77777777" w:rsidTr="00C35168">
        <w:tc>
          <w:tcPr>
            <w:tcW w:w="3261" w:type="dxa"/>
          </w:tcPr>
          <w:p w14:paraId="6240939F" w14:textId="3C524D90" w:rsidR="00C35168" w:rsidRPr="00B41BE2" w:rsidRDefault="00C35168" w:rsidP="00C35168">
            <w:pPr>
              <w:pStyle w:val="BodyText"/>
              <w:jc w:val="center"/>
              <w:rPr>
                <w:highlight w:val="yellow"/>
              </w:rPr>
            </w:pPr>
            <w:r w:rsidRPr="00B41BE2">
              <w:rPr>
                <w:highlight w:val="yellow"/>
              </w:rPr>
              <w:t>Lights on a buoy</w:t>
            </w:r>
          </w:p>
        </w:tc>
        <w:tc>
          <w:tcPr>
            <w:tcW w:w="3260" w:type="dxa"/>
          </w:tcPr>
          <w:p w14:paraId="626C3498" w14:textId="3C766CB2" w:rsidR="00C35168" w:rsidRPr="00B41BE2" w:rsidRDefault="00C35168" w:rsidP="00C35168">
            <w:pPr>
              <w:pStyle w:val="BodyText"/>
              <w:jc w:val="center"/>
              <w:rPr>
                <w:highlight w:val="yellow"/>
              </w:rPr>
            </w:pPr>
            <w:r w:rsidRPr="00B41BE2">
              <w:rPr>
                <w:highlight w:val="yellow"/>
              </w:rPr>
              <w:t>5 cd</w:t>
            </w:r>
          </w:p>
        </w:tc>
      </w:tr>
      <w:tr w:rsidR="00C35168" w:rsidRPr="00B41BE2" w14:paraId="556250FC" w14:textId="77777777" w:rsidTr="00C35168">
        <w:tc>
          <w:tcPr>
            <w:tcW w:w="3261" w:type="dxa"/>
          </w:tcPr>
          <w:p w14:paraId="383F0B1A" w14:textId="2634CB46" w:rsidR="00C35168" w:rsidRPr="00B41BE2" w:rsidRDefault="00C35168" w:rsidP="00C35168">
            <w:pPr>
              <w:pStyle w:val="BodyText"/>
              <w:jc w:val="center"/>
              <w:rPr>
                <w:highlight w:val="yellow"/>
              </w:rPr>
            </w:pPr>
            <w:r w:rsidRPr="00B41BE2">
              <w:rPr>
                <w:highlight w:val="yellow"/>
              </w:rPr>
              <w:t>Beacon / Light house</w:t>
            </w:r>
          </w:p>
        </w:tc>
        <w:tc>
          <w:tcPr>
            <w:tcW w:w="3260" w:type="dxa"/>
          </w:tcPr>
          <w:p w14:paraId="6599B930" w14:textId="5247E65E" w:rsidR="00C35168" w:rsidRPr="00B41BE2" w:rsidRDefault="00C35168" w:rsidP="00C35168">
            <w:pPr>
              <w:pStyle w:val="BodyText"/>
              <w:jc w:val="center"/>
              <w:rPr>
                <w:highlight w:val="yellow"/>
              </w:rPr>
            </w:pPr>
            <w:r w:rsidRPr="00B41BE2">
              <w:rPr>
                <w:highlight w:val="yellow"/>
              </w:rPr>
              <w:t>10 cd</w:t>
            </w:r>
          </w:p>
        </w:tc>
      </w:tr>
      <w:tr w:rsidR="00C35168" w:rsidRPr="00B41BE2" w14:paraId="1FF2AFE3" w14:textId="77777777" w:rsidTr="00C35168">
        <w:tc>
          <w:tcPr>
            <w:tcW w:w="3261" w:type="dxa"/>
          </w:tcPr>
          <w:p w14:paraId="069B61B4" w14:textId="5266F167" w:rsidR="00C35168" w:rsidRPr="00B41BE2" w:rsidRDefault="00C35168" w:rsidP="00C35168">
            <w:pPr>
              <w:pStyle w:val="BodyText"/>
              <w:jc w:val="center"/>
              <w:rPr>
                <w:highlight w:val="yellow"/>
              </w:rPr>
            </w:pPr>
            <w:r w:rsidRPr="00B41BE2">
              <w:rPr>
                <w:highlight w:val="yellow"/>
              </w:rPr>
              <w:t>Leading Light</w:t>
            </w:r>
          </w:p>
        </w:tc>
        <w:tc>
          <w:tcPr>
            <w:tcW w:w="3260" w:type="dxa"/>
          </w:tcPr>
          <w:p w14:paraId="11FFDDF5" w14:textId="2B5D77D8" w:rsidR="00C35168" w:rsidRPr="00B41BE2" w:rsidRDefault="00C35168" w:rsidP="00C35168">
            <w:pPr>
              <w:pStyle w:val="BodyText"/>
              <w:jc w:val="center"/>
              <w:rPr>
                <w:highlight w:val="yellow"/>
              </w:rPr>
            </w:pPr>
            <w:r w:rsidRPr="00B41BE2">
              <w:rPr>
                <w:highlight w:val="yellow"/>
              </w:rPr>
              <w:t>50 cd</w:t>
            </w:r>
          </w:p>
        </w:tc>
      </w:tr>
    </w:tbl>
    <w:p w14:paraId="57D59EBE" w14:textId="4071A454" w:rsidR="00FC2645" w:rsidRPr="00B41BE2" w:rsidRDefault="00FC2645" w:rsidP="006F7CAD">
      <w:pPr>
        <w:pStyle w:val="BodyText"/>
        <w:rPr>
          <w:highlight w:val="yellow"/>
        </w:rPr>
      </w:pPr>
    </w:p>
    <w:p w14:paraId="78A55CD5" w14:textId="0CC9A8D6" w:rsidR="00F10C88" w:rsidRPr="00B41BE2" w:rsidRDefault="00B86E69" w:rsidP="00F71623">
      <w:pPr>
        <w:pStyle w:val="Heading2"/>
        <w:rPr>
          <w:highlight w:val="yellow"/>
        </w:rPr>
      </w:pPr>
      <w:bookmarkStart w:id="62" w:name="_Ref461693516"/>
      <w:bookmarkStart w:id="63" w:name="_Toc491867394"/>
      <w:r w:rsidRPr="00B41BE2">
        <w:rPr>
          <w:highlight w:val="yellow"/>
        </w:rPr>
        <w:t>Other signal lights</w:t>
      </w:r>
      <w:bookmarkEnd w:id="62"/>
      <w:bookmarkEnd w:id="63"/>
    </w:p>
    <w:p w14:paraId="50CE135D" w14:textId="77777777" w:rsidR="00B86E69" w:rsidRPr="00B41BE2" w:rsidRDefault="00B86E69" w:rsidP="00B86E69">
      <w:pPr>
        <w:pStyle w:val="Heading2separationline"/>
        <w:rPr>
          <w:highlight w:val="yellow"/>
        </w:rPr>
      </w:pPr>
    </w:p>
    <w:p w14:paraId="7AE75DA6" w14:textId="0EED74BD" w:rsidR="00F10C88" w:rsidRPr="00B41BE2" w:rsidRDefault="00B86E69" w:rsidP="00926275">
      <w:pPr>
        <w:pStyle w:val="BodyText"/>
        <w:rPr>
          <w:highlight w:val="yellow"/>
        </w:rPr>
      </w:pPr>
      <w:r w:rsidRPr="00B41BE2">
        <w:rPr>
          <w:highlight w:val="yellow"/>
        </w:rPr>
        <w:t xml:space="preserve">Aeronautical lights, road traffic signal lights and other marine signal lights may cause confusion </w:t>
      </w:r>
      <w:r w:rsidR="001C2FF5" w:rsidRPr="00B41BE2">
        <w:rPr>
          <w:highlight w:val="yellow"/>
        </w:rPr>
        <w:t>with the signal light, the calculations are done for.</w:t>
      </w:r>
    </w:p>
    <w:p w14:paraId="78A04A69" w14:textId="467F9973" w:rsidR="001C2FF5" w:rsidRPr="00B41BE2" w:rsidRDefault="001C2FF5" w:rsidP="00926275">
      <w:pPr>
        <w:pStyle w:val="BodyText"/>
        <w:rPr>
          <w:rFonts w:eastAsiaTheme="minorEastAsia"/>
          <w:highlight w:val="yellow"/>
        </w:rPr>
      </w:pPr>
      <w:r w:rsidRPr="00B41BE2">
        <w:rPr>
          <w:highlight w:val="yellow"/>
        </w:rPr>
        <w:t>I</w:t>
      </w:r>
      <w:r w:rsidR="00EF6230" w:rsidRPr="00B41BE2">
        <w:rPr>
          <w:highlight w:val="yellow"/>
        </w:rPr>
        <w:t>f</w:t>
      </w:r>
      <w:r w:rsidRPr="00B41BE2">
        <w:rPr>
          <w:highlight w:val="yellow"/>
        </w:rPr>
        <w:t xml:space="preserve"> </w:t>
      </w:r>
      <w:r w:rsidR="00EF6230" w:rsidRPr="00B41BE2">
        <w:rPr>
          <w:highlight w:val="yellow"/>
        </w:rPr>
        <w:t xml:space="preserve">it </w:t>
      </w:r>
      <w:r w:rsidR="00DB55CF" w:rsidRPr="00B41BE2">
        <w:rPr>
          <w:highlight w:val="yellow"/>
        </w:rPr>
        <w:t>is not</w:t>
      </w:r>
      <w:r w:rsidRPr="00B41BE2">
        <w:rPr>
          <w:highlight w:val="yellow"/>
        </w:rPr>
        <w:t xml:space="preserve"> possible to remove direct light</w:t>
      </w:r>
      <w:r w:rsidR="00DB55CF" w:rsidRPr="00B41BE2">
        <w:rPr>
          <w:highlight w:val="yellow"/>
        </w:rPr>
        <w:t>,</w:t>
      </w:r>
      <w:r w:rsidRPr="00B41BE2">
        <w:rPr>
          <w:highlight w:val="yellow"/>
        </w:rPr>
        <w:t xml:space="preserve"> which is going to the waterway</w:t>
      </w:r>
      <w:r w:rsidR="00DB55CF" w:rsidRPr="00B41BE2">
        <w:rPr>
          <w:highlight w:val="yellow"/>
        </w:rPr>
        <w:t xml:space="preserve">, </w:t>
      </w:r>
      <w:r w:rsidRPr="00B41BE2">
        <w:rPr>
          <w:highlight w:val="yellow"/>
        </w:rPr>
        <w:t xml:space="preserve">the intensity of the marine signal light may be increased beyond the design intensity </w:t>
      </w:r>
      <m:oMath>
        <m:sSub>
          <m:sSubPr>
            <m:ctrlPr>
              <w:rPr>
                <w:rFonts w:ascii="Cambria Math" w:hAnsi="Cambria Math"/>
                <w:i/>
                <w:highlight w:val="yellow"/>
              </w:rPr>
            </m:ctrlPr>
          </m:sSubPr>
          <m:e>
            <m:r>
              <w:rPr>
                <w:rFonts w:ascii="Cambria Math" w:hAnsi="Cambria Math"/>
                <w:highlight w:val="yellow"/>
              </w:rPr>
              <m:t>I</m:t>
            </m:r>
          </m:e>
          <m:sub>
            <m:r>
              <w:rPr>
                <w:rFonts w:ascii="Cambria Math" w:hAnsi="Cambria Math"/>
                <w:highlight w:val="yellow"/>
              </w:rPr>
              <m:t>dsg</m:t>
            </m:r>
          </m:sub>
        </m:sSub>
      </m:oMath>
      <w:r w:rsidR="00F46FDA" w:rsidRPr="00B41BE2">
        <w:rPr>
          <w:rFonts w:eastAsiaTheme="minorEastAsia"/>
          <w:highlight w:val="yellow"/>
        </w:rPr>
        <w:t xml:space="preserve"> (chapter </w:t>
      </w:r>
      <w:r w:rsidR="00F46FDA" w:rsidRPr="00B41BE2">
        <w:rPr>
          <w:rFonts w:eastAsiaTheme="minorEastAsia"/>
          <w:highlight w:val="yellow"/>
        </w:rPr>
        <w:fldChar w:fldCharType="begin"/>
      </w:r>
      <w:r w:rsidR="00F46FDA" w:rsidRPr="00B41BE2">
        <w:rPr>
          <w:rFonts w:eastAsiaTheme="minorEastAsia"/>
          <w:highlight w:val="yellow"/>
        </w:rPr>
        <w:instrText xml:space="preserve"> REF _Ref460235384 \r \h </w:instrText>
      </w:r>
      <w:r w:rsidR="00F46FDA" w:rsidRPr="00B41BE2">
        <w:rPr>
          <w:rFonts w:eastAsiaTheme="minorEastAsia"/>
          <w:highlight w:val="yellow"/>
        </w:rPr>
      </w:r>
      <w:r w:rsidR="00F46FDA" w:rsidRPr="00B41BE2">
        <w:rPr>
          <w:rFonts w:eastAsiaTheme="minorEastAsia"/>
          <w:highlight w:val="yellow"/>
        </w:rPr>
        <w:fldChar w:fldCharType="separate"/>
      </w:r>
      <w:r w:rsidR="00AF0B35" w:rsidRPr="00B41BE2">
        <w:rPr>
          <w:rFonts w:eastAsiaTheme="minorEastAsia"/>
          <w:highlight w:val="yellow"/>
        </w:rPr>
        <w:t>2.5.3</w:t>
      </w:r>
      <w:r w:rsidR="00F46FDA" w:rsidRPr="00B41BE2">
        <w:rPr>
          <w:rFonts w:eastAsiaTheme="minorEastAsia"/>
          <w:highlight w:val="yellow"/>
        </w:rPr>
        <w:fldChar w:fldCharType="end"/>
      </w:r>
      <w:r w:rsidR="00F46FDA" w:rsidRPr="00B41BE2">
        <w:rPr>
          <w:rFonts w:eastAsiaTheme="minorEastAsia"/>
          <w:highlight w:val="yellow"/>
        </w:rPr>
        <w:t xml:space="preserve">). </w:t>
      </w:r>
    </w:p>
    <w:p w14:paraId="3090B97D" w14:textId="6101D674" w:rsidR="00F46FDA" w:rsidRPr="00B41BE2" w:rsidRDefault="00F46FDA" w:rsidP="00926275">
      <w:pPr>
        <w:pStyle w:val="BodyText"/>
        <w:rPr>
          <w:rFonts w:eastAsiaTheme="minorEastAsia"/>
          <w:highlight w:val="yellow"/>
        </w:rPr>
      </w:pPr>
      <w:r w:rsidRPr="00B41BE2">
        <w:rPr>
          <w:rFonts w:eastAsiaTheme="minorEastAsia"/>
          <w:highlight w:val="yellow"/>
        </w:rPr>
        <w:t xml:space="preserve">An example is shown in </w:t>
      </w:r>
      <w:r w:rsidRPr="00B41BE2">
        <w:rPr>
          <w:rFonts w:eastAsiaTheme="minorEastAsia"/>
          <w:highlight w:val="yellow"/>
        </w:rPr>
        <w:fldChar w:fldCharType="begin"/>
      </w:r>
      <w:r w:rsidRPr="00B41BE2">
        <w:rPr>
          <w:rFonts w:eastAsiaTheme="minorEastAsia"/>
          <w:highlight w:val="yellow"/>
        </w:rPr>
        <w:instrText xml:space="preserve"> REF _Ref460235642 \h </w:instrText>
      </w:r>
      <w:r w:rsidRPr="00B41BE2">
        <w:rPr>
          <w:rFonts w:eastAsiaTheme="minorEastAsia"/>
          <w:highlight w:val="yellow"/>
        </w:rPr>
      </w:r>
      <w:r w:rsidRPr="00B41BE2">
        <w:rPr>
          <w:rFonts w:eastAsiaTheme="minorEastAsia"/>
          <w:highlight w:val="yellow"/>
        </w:rPr>
        <w:fldChar w:fldCharType="separate"/>
      </w:r>
      <w:r w:rsidR="00AF0B35" w:rsidRPr="00B41BE2">
        <w:rPr>
          <w:highlight w:val="yellow"/>
        </w:rPr>
        <w:t xml:space="preserve">Figure </w:t>
      </w:r>
      <w:r w:rsidR="00AF0B35" w:rsidRPr="00B41BE2">
        <w:rPr>
          <w:noProof/>
          <w:highlight w:val="yellow"/>
        </w:rPr>
        <w:t>8</w:t>
      </w:r>
      <w:r w:rsidRPr="00B41BE2">
        <w:rPr>
          <w:rFonts w:eastAsiaTheme="minorEastAsia"/>
          <w:highlight w:val="yellow"/>
        </w:rPr>
        <w:fldChar w:fldCharType="end"/>
      </w:r>
      <w:r w:rsidRPr="00B41BE2">
        <w:rPr>
          <w:rFonts w:eastAsiaTheme="minorEastAsia"/>
          <w:highlight w:val="yellow"/>
        </w:rPr>
        <w:t>. The marine light is a sector light with three sectors. The coloured area shows the positions the sector light is used by the mariners. Next to the marine light there is a high intensity aeronautical light.</w:t>
      </w:r>
    </w:p>
    <w:p w14:paraId="3853A1F2" w14:textId="6A686B86" w:rsidR="001C2FF5" w:rsidRPr="00B41BE2" w:rsidRDefault="000C1E9B" w:rsidP="00F46FDA">
      <w:pPr>
        <w:pStyle w:val="BodyText"/>
        <w:jc w:val="center"/>
        <w:rPr>
          <w:highlight w:val="yellow"/>
        </w:rPr>
      </w:pPr>
      <w:r w:rsidRPr="00B41BE2">
        <w:rPr>
          <w:noProof/>
          <w:highlight w:val="yellow"/>
          <w:lang w:val="en-IE" w:eastAsia="en-IE"/>
        </w:rPr>
        <w:lastRenderedPageBreak/>
        <w:drawing>
          <wp:inline distT="0" distB="0" distL="0" distR="0" wp14:anchorId="1BBAAD8D" wp14:editId="27A05121">
            <wp:extent cx="3600000" cy="2314800"/>
            <wp:effectExtent l="0" t="0" r="635" b="9525"/>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600000" cy="2314800"/>
                    </a:xfrm>
                    <a:prstGeom prst="rect">
                      <a:avLst/>
                    </a:prstGeom>
                    <a:noFill/>
                    <a:ln>
                      <a:noFill/>
                    </a:ln>
                  </pic:spPr>
                </pic:pic>
              </a:graphicData>
            </a:graphic>
          </wp:inline>
        </w:drawing>
      </w:r>
    </w:p>
    <w:p w14:paraId="22AFFB27" w14:textId="77777777" w:rsidR="00F63DA6" w:rsidRPr="00B41BE2" w:rsidRDefault="00F46FDA" w:rsidP="00F63DA6">
      <w:pPr>
        <w:pStyle w:val="Caption"/>
        <w:rPr>
          <w:highlight w:val="yellow"/>
        </w:rPr>
      </w:pPr>
      <w:bookmarkStart w:id="64" w:name="_Ref460235642"/>
      <w:bookmarkStart w:id="65" w:name="_Toc491867300"/>
      <w:r w:rsidRPr="00B41BE2">
        <w:rPr>
          <w:highlight w:val="yellow"/>
        </w:rPr>
        <w:t xml:space="preserve">Figure </w:t>
      </w:r>
      <w:r w:rsidRPr="00B41BE2">
        <w:rPr>
          <w:highlight w:val="yellow"/>
        </w:rPr>
        <w:fldChar w:fldCharType="begin"/>
      </w:r>
      <w:r w:rsidRPr="00B41BE2">
        <w:rPr>
          <w:highlight w:val="yellow"/>
        </w:rPr>
        <w:instrText xml:space="preserve"> SEQ Figure \* ARABIC </w:instrText>
      </w:r>
      <w:r w:rsidRPr="00B41BE2">
        <w:rPr>
          <w:highlight w:val="yellow"/>
        </w:rPr>
        <w:fldChar w:fldCharType="separate"/>
      </w:r>
      <w:r w:rsidR="00AF0B35" w:rsidRPr="00B41BE2">
        <w:rPr>
          <w:noProof/>
          <w:highlight w:val="yellow"/>
        </w:rPr>
        <w:t>8</w:t>
      </w:r>
      <w:r w:rsidRPr="00B41BE2">
        <w:rPr>
          <w:highlight w:val="yellow"/>
        </w:rPr>
        <w:fldChar w:fldCharType="end"/>
      </w:r>
      <w:bookmarkEnd w:id="64"/>
      <w:r w:rsidRPr="00B41BE2">
        <w:rPr>
          <w:highlight w:val="yellow"/>
        </w:rPr>
        <w:t xml:space="preserve"> Intensity check for a rival aeronautical light</w:t>
      </w:r>
      <w:bookmarkEnd w:id="65"/>
    </w:p>
    <w:p w14:paraId="68889B4C" w14:textId="15801371" w:rsidR="00F63DA6" w:rsidRPr="00B41BE2" w:rsidRDefault="00F63DA6" w:rsidP="00F63DA6">
      <w:pPr>
        <w:pStyle w:val="BodyText"/>
        <w:rPr>
          <w:highlight w:val="yellow"/>
        </w:rPr>
      </w:pPr>
      <w:r w:rsidRPr="00B41BE2">
        <w:rPr>
          <w:highlight w:val="yellow"/>
        </w:rPr>
        <w:t xml:space="preserve">To ensure that the marine signal light will compete with the aeronautical light, the illuminance of the marine light should be at least the same as for the aeronautical light. The calculation should be done with Allard’s law with the local conditions visibility chosen in chapter </w:t>
      </w:r>
      <w:r w:rsidRPr="00B41BE2">
        <w:rPr>
          <w:highlight w:val="yellow"/>
        </w:rPr>
        <w:fldChar w:fldCharType="begin"/>
      </w:r>
      <w:r w:rsidRPr="00B41BE2">
        <w:rPr>
          <w:highlight w:val="yellow"/>
        </w:rPr>
        <w:instrText xml:space="preserve"> REF _Ref460236095 \r \h  \* MERGEFORMAT </w:instrText>
      </w:r>
      <w:r w:rsidRPr="00B41BE2">
        <w:rPr>
          <w:highlight w:val="yellow"/>
        </w:rPr>
      </w:r>
      <w:r w:rsidRPr="00B41BE2">
        <w:rPr>
          <w:highlight w:val="yellow"/>
        </w:rPr>
        <w:fldChar w:fldCharType="separate"/>
      </w:r>
      <w:r w:rsidR="00AF0B35" w:rsidRPr="00B41BE2">
        <w:rPr>
          <w:highlight w:val="yellow"/>
        </w:rPr>
        <w:t>3.4</w:t>
      </w:r>
      <w:r w:rsidRPr="00B41BE2">
        <w:rPr>
          <w:highlight w:val="yellow"/>
        </w:rPr>
        <w:fldChar w:fldCharType="end"/>
      </w:r>
      <w:r w:rsidRPr="00B41BE2">
        <w:rPr>
          <w:highlight w:val="yellow"/>
        </w:rPr>
        <w:t>. and some relevant positions.</w:t>
      </w:r>
    </w:p>
    <w:p w14:paraId="69E2B045" w14:textId="0236E84D" w:rsidR="00010EDB" w:rsidRPr="00B41BE2" w:rsidRDefault="00010EDB" w:rsidP="00F63DA6">
      <w:pPr>
        <w:pStyle w:val="BodyText"/>
        <w:rPr>
          <w:highlight w:val="yellow"/>
        </w:rPr>
      </w:pPr>
      <w:r w:rsidRPr="00B41BE2">
        <w:rPr>
          <w:highlight w:val="yellow"/>
        </w:rPr>
        <w:t xml:space="preserve">In the example the observer is on a vessel in </w:t>
      </w:r>
      <w:r w:rsidR="00210C07" w:rsidRPr="00B41BE2">
        <w:rPr>
          <w:highlight w:val="yellow"/>
        </w:rPr>
        <w:t>the white sector</w:t>
      </w:r>
      <w:r w:rsidR="004745D2" w:rsidRPr="00B41BE2">
        <w:rPr>
          <w:highlight w:val="yellow"/>
        </w:rPr>
        <w:t xml:space="preserve">. The distance to the sector light is </w:t>
      </w:r>
      <m:oMath>
        <m:sSub>
          <m:sSubPr>
            <m:ctrlPr>
              <w:rPr>
                <w:rFonts w:ascii="Cambria Math" w:hAnsi="Cambria Math"/>
                <w:highlight w:val="yellow"/>
              </w:rPr>
            </m:ctrlPr>
          </m:sSubPr>
          <m:e>
            <m:r>
              <w:rPr>
                <w:rFonts w:ascii="Cambria Math" w:hAnsi="Cambria Math"/>
                <w:highlight w:val="yellow"/>
              </w:rPr>
              <m:t>R</m:t>
            </m:r>
          </m:e>
          <m:sub>
            <m:r>
              <w:rPr>
                <w:rFonts w:ascii="Cambria Math" w:hAnsi="Cambria Math"/>
                <w:highlight w:val="yellow"/>
              </w:rPr>
              <m:t>ml</m:t>
            </m:r>
          </m:sub>
        </m:sSub>
      </m:oMath>
      <w:r w:rsidR="004745D2" w:rsidRPr="00B41BE2">
        <w:rPr>
          <w:highlight w:val="yellow"/>
        </w:rPr>
        <w:t xml:space="preserve"> </w:t>
      </w:r>
      <w:r w:rsidR="000C1E9B" w:rsidRPr="00B41BE2">
        <w:rPr>
          <w:highlight w:val="yellow"/>
        </w:rPr>
        <w:t xml:space="preserve">(marine light) </w:t>
      </w:r>
      <w:r w:rsidR="004745D2" w:rsidRPr="00B41BE2">
        <w:rPr>
          <w:highlight w:val="yellow"/>
        </w:rPr>
        <w:t xml:space="preserve">and to the aeronautical light is </w:t>
      </w:r>
      <m:oMath>
        <m:sSub>
          <m:sSubPr>
            <m:ctrlPr>
              <w:rPr>
                <w:rFonts w:ascii="Cambria Math" w:hAnsi="Cambria Math"/>
                <w:i/>
                <w:highlight w:val="yellow"/>
              </w:rPr>
            </m:ctrlPr>
          </m:sSubPr>
          <m:e>
            <m:r>
              <w:rPr>
                <w:rFonts w:ascii="Cambria Math" w:hAnsi="Cambria Math"/>
                <w:highlight w:val="yellow"/>
              </w:rPr>
              <m:t>R</m:t>
            </m:r>
          </m:e>
          <m:sub>
            <m:r>
              <w:rPr>
                <w:rFonts w:ascii="Cambria Math" w:hAnsi="Cambria Math"/>
                <w:highlight w:val="yellow"/>
              </w:rPr>
              <m:t>rl</m:t>
            </m:r>
          </m:sub>
        </m:sSub>
      </m:oMath>
      <w:r w:rsidR="000C1E9B" w:rsidRPr="00B41BE2">
        <w:rPr>
          <w:highlight w:val="yellow"/>
        </w:rPr>
        <w:t xml:space="preserve"> (rival light)</w:t>
      </w:r>
      <w:r w:rsidR="004745D2" w:rsidRPr="00B41BE2">
        <w:rPr>
          <w:highlight w:val="yellow"/>
        </w:rPr>
        <w:t>.</w:t>
      </w:r>
    </w:p>
    <w:p w14:paraId="4D7148CE" w14:textId="77777777" w:rsidR="00203A62" w:rsidRPr="00B41BE2" w:rsidRDefault="00210C07" w:rsidP="00926275">
      <w:pPr>
        <w:pStyle w:val="BodyText"/>
        <w:rPr>
          <w:rFonts w:eastAsiaTheme="minorEastAsia"/>
          <w:highlight w:val="yellow"/>
        </w:rPr>
      </w:pPr>
      <w:r w:rsidRPr="00B41BE2">
        <w:rPr>
          <w:rFonts w:eastAsiaTheme="minorEastAsia"/>
          <w:highlight w:val="yellow"/>
        </w:rPr>
        <w:t xml:space="preserve">The illuminance at the eye of the observer </w:t>
      </w:r>
      <w:r w:rsidR="00203A62" w:rsidRPr="00B41BE2">
        <w:rPr>
          <w:rFonts w:eastAsiaTheme="minorEastAsia"/>
          <w:highlight w:val="yellow"/>
        </w:rPr>
        <w:t>produced by the marine light at minimum visibility is:</w:t>
      </w:r>
    </w:p>
    <w:p w14:paraId="3FEBD6B3" w14:textId="6855C528" w:rsidR="00210C07" w:rsidRPr="00B41BE2" w:rsidRDefault="004229D9" w:rsidP="00203A62">
      <w:pPr>
        <w:pStyle w:val="BodyText"/>
        <w:jc w:val="center"/>
        <w:rPr>
          <w:rFonts w:eastAsiaTheme="minorEastAsia"/>
          <w:highlight w:val="yellow"/>
        </w:rPr>
      </w:pPr>
      <m:oMath>
        <m:sSub>
          <m:sSubPr>
            <m:ctrlPr>
              <w:rPr>
                <w:rFonts w:ascii="Cambria Math" w:eastAsiaTheme="minorEastAsia" w:hAnsi="Cambria Math"/>
                <w:i/>
                <w:highlight w:val="yellow"/>
              </w:rPr>
            </m:ctrlPr>
          </m:sSubPr>
          <m:e>
            <m:r>
              <w:rPr>
                <w:rFonts w:ascii="Cambria Math" w:eastAsiaTheme="minorEastAsia" w:hAnsi="Cambria Math"/>
                <w:highlight w:val="yellow"/>
              </w:rPr>
              <m:t>E</m:t>
            </m:r>
          </m:e>
          <m:sub>
            <m:r>
              <w:rPr>
                <w:rFonts w:ascii="Cambria Math" w:eastAsiaTheme="minorEastAsia" w:hAnsi="Cambria Math"/>
                <w:highlight w:val="yellow"/>
              </w:rPr>
              <m:t>ml</m:t>
            </m:r>
          </m:sub>
        </m:sSub>
        <m:r>
          <w:rPr>
            <w:rFonts w:ascii="Cambria Math" w:eastAsiaTheme="minorEastAsia" w:hAnsi="Cambria Math"/>
            <w:highlight w:val="yellow"/>
          </w:rPr>
          <m:t>=</m:t>
        </m:r>
        <m:sSub>
          <m:sSubPr>
            <m:ctrlPr>
              <w:rPr>
                <w:rFonts w:ascii="Cambria Math" w:eastAsiaTheme="minorEastAsia" w:hAnsi="Cambria Math"/>
                <w:i/>
                <w:highlight w:val="yellow"/>
              </w:rPr>
            </m:ctrlPr>
          </m:sSubPr>
          <m:e>
            <m:r>
              <w:rPr>
                <w:rFonts w:ascii="Cambria Math" w:eastAsiaTheme="minorEastAsia" w:hAnsi="Cambria Math"/>
                <w:highlight w:val="yellow"/>
              </w:rPr>
              <m:t>I</m:t>
            </m:r>
          </m:e>
          <m:sub>
            <m:r>
              <w:rPr>
                <w:rFonts w:ascii="Cambria Math" w:eastAsiaTheme="minorEastAsia" w:hAnsi="Cambria Math"/>
                <w:highlight w:val="yellow"/>
              </w:rPr>
              <m:t>ml</m:t>
            </m:r>
          </m:sub>
        </m:sSub>
        <m:f>
          <m:fPr>
            <m:ctrlPr>
              <w:rPr>
                <w:rFonts w:ascii="Cambria Math" w:eastAsiaTheme="minorEastAsia" w:hAnsi="Cambria Math"/>
                <w:i/>
                <w:highlight w:val="yellow"/>
              </w:rPr>
            </m:ctrlPr>
          </m:fPr>
          <m:num>
            <m:sSup>
              <m:sSupPr>
                <m:ctrlPr>
                  <w:rPr>
                    <w:rFonts w:ascii="Cambria Math" w:eastAsiaTheme="minorEastAsia" w:hAnsi="Cambria Math"/>
                    <w:i/>
                    <w:highlight w:val="yellow"/>
                  </w:rPr>
                </m:ctrlPr>
              </m:sSupPr>
              <m:e>
                <m:r>
                  <w:rPr>
                    <w:rFonts w:ascii="Cambria Math" w:eastAsiaTheme="minorEastAsia" w:hAnsi="Cambria Math"/>
                    <w:highlight w:val="yellow"/>
                  </w:rPr>
                  <m:t>0.05</m:t>
                </m:r>
              </m:e>
              <m:sup>
                <m:f>
                  <m:fPr>
                    <m:ctrlPr>
                      <w:rPr>
                        <w:rFonts w:ascii="Cambria Math" w:eastAsiaTheme="minorEastAsia" w:hAnsi="Cambria Math"/>
                        <w:i/>
                        <w:highlight w:val="yellow"/>
                      </w:rPr>
                    </m:ctrlPr>
                  </m:fPr>
                  <m:num>
                    <m:sSub>
                      <m:sSubPr>
                        <m:ctrlPr>
                          <w:rPr>
                            <w:rFonts w:ascii="Cambria Math" w:eastAsiaTheme="minorEastAsia" w:hAnsi="Cambria Math"/>
                            <w:i/>
                            <w:highlight w:val="yellow"/>
                          </w:rPr>
                        </m:ctrlPr>
                      </m:sSubPr>
                      <m:e>
                        <m:r>
                          <w:rPr>
                            <w:rFonts w:ascii="Cambria Math" w:eastAsiaTheme="minorEastAsia" w:hAnsi="Cambria Math"/>
                            <w:highlight w:val="yellow"/>
                          </w:rPr>
                          <m:t>R</m:t>
                        </m:r>
                      </m:e>
                      <m:sub>
                        <m:r>
                          <w:rPr>
                            <w:rFonts w:ascii="Cambria Math" w:eastAsiaTheme="minorEastAsia" w:hAnsi="Cambria Math"/>
                            <w:highlight w:val="yellow"/>
                          </w:rPr>
                          <m:t>ml</m:t>
                        </m:r>
                      </m:sub>
                    </m:sSub>
                  </m:num>
                  <m:den>
                    <m:sSub>
                      <m:sSubPr>
                        <m:ctrlPr>
                          <w:rPr>
                            <w:rFonts w:ascii="Cambria Math" w:eastAsiaTheme="minorEastAsia" w:hAnsi="Cambria Math"/>
                            <w:i/>
                            <w:highlight w:val="yellow"/>
                          </w:rPr>
                        </m:ctrlPr>
                      </m:sSubPr>
                      <m:e>
                        <m:r>
                          <w:rPr>
                            <w:rFonts w:ascii="Cambria Math" w:eastAsiaTheme="minorEastAsia" w:hAnsi="Cambria Math"/>
                            <w:highlight w:val="yellow"/>
                          </w:rPr>
                          <m:t>V</m:t>
                        </m:r>
                      </m:e>
                      <m:sub>
                        <m:r>
                          <w:rPr>
                            <w:rFonts w:ascii="Cambria Math" w:eastAsiaTheme="minorEastAsia" w:hAnsi="Cambria Math"/>
                            <w:highlight w:val="yellow"/>
                          </w:rPr>
                          <m:t>loc</m:t>
                        </m:r>
                      </m:sub>
                    </m:sSub>
                  </m:den>
                </m:f>
              </m:sup>
            </m:sSup>
          </m:num>
          <m:den>
            <m:sSup>
              <m:sSupPr>
                <m:ctrlPr>
                  <w:rPr>
                    <w:rFonts w:ascii="Cambria Math" w:eastAsiaTheme="minorEastAsia" w:hAnsi="Cambria Math"/>
                    <w:i/>
                    <w:highlight w:val="yellow"/>
                  </w:rPr>
                </m:ctrlPr>
              </m:sSupPr>
              <m:e>
                <m:sSub>
                  <m:sSubPr>
                    <m:ctrlPr>
                      <w:rPr>
                        <w:rFonts w:ascii="Cambria Math" w:eastAsiaTheme="minorEastAsia" w:hAnsi="Cambria Math"/>
                        <w:i/>
                        <w:highlight w:val="yellow"/>
                      </w:rPr>
                    </m:ctrlPr>
                  </m:sSubPr>
                  <m:e>
                    <m:r>
                      <w:rPr>
                        <w:rFonts w:ascii="Cambria Math" w:eastAsiaTheme="minorEastAsia" w:hAnsi="Cambria Math"/>
                        <w:highlight w:val="yellow"/>
                      </w:rPr>
                      <m:t>R</m:t>
                    </m:r>
                  </m:e>
                  <m:sub>
                    <m:r>
                      <w:rPr>
                        <w:rFonts w:ascii="Cambria Math" w:eastAsiaTheme="minorEastAsia" w:hAnsi="Cambria Math"/>
                        <w:highlight w:val="yellow"/>
                      </w:rPr>
                      <m:t>ml</m:t>
                    </m:r>
                  </m:sub>
                </m:sSub>
              </m:e>
              <m:sup>
                <m:r>
                  <w:rPr>
                    <w:rFonts w:ascii="Cambria Math" w:eastAsiaTheme="minorEastAsia" w:hAnsi="Cambria Math"/>
                    <w:highlight w:val="yellow"/>
                  </w:rPr>
                  <m:t>2</m:t>
                </m:r>
              </m:sup>
            </m:sSup>
          </m:den>
        </m:f>
      </m:oMath>
      <w:r w:rsidR="00210C07" w:rsidRPr="00B41BE2">
        <w:rPr>
          <w:rFonts w:eastAsiaTheme="minorEastAsia"/>
          <w:highlight w:val="yellow"/>
        </w:rPr>
        <w:t xml:space="preserve"> </w:t>
      </w:r>
      <w:r w:rsidR="00203A62" w:rsidRPr="00B41BE2">
        <w:rPr>
          <w:rFonts w:eastAsiaTheme="minorEastAsia"/>
          <w:highlight w:val="yellow"/>
        </w:rPr>
        <w:t>.</w:t>
      </w:r>
    </w:p>
    <w:p w14:paraId="78047C80" w14:textId="69570D30" w:rsidR="00203A62" w:rsidRPr="00B41BE2" w:rsidRDefault="00203A62" w:rsidP="00203A62">
      <w:pPr>
        <w:pStyle w:val="BodyText"/>
        <w:rPr>
          <w:rFonts w:eastAsiaTheme="minorEastAsia"/>
          <w:highlight w:val="yellow"/>
        </w:rPr>
      </w:pPr>
      <w:r w:rsidRPr="00B41BE2">
        <w:rPr>
          <w:rFonts w:eastAsiaTheme="minorEastAsia"/>
          <w:highlight w:val="yellow"/>
        </w:rPr>
        <w:t>The illuminance at the eye of the observer produced by the aeronautical light at minimum visibility is:</w:t>
      </w:r>
    </w:p>
    <w:p w14:paraId="0D0B778F" w14:textId="7B3E5475" w:rsidR="004745D2" w:rsidRPr="00B41BE2" w:rsidRDefault="004229D9" w:rsidP="00203A62">
      <w:pPr>
        <w:pStyle w:val="BodyText"/>
        <w:jc w:val="center"/>
        <w:rPr>
          <w:highlight w:val="yellow"/>
        </w:rPr>
      </w:pPr>
      <m:oMath>
        <m:sSub>
          <m:sSubPr>
            <m:ctrlPr>
              <w:rPr>
                <w:rFonts w:ascii="Cambria Math" w:eastAsiaTheme="minorEastAsia" w:hAnsi="Cambria Math"/>
                <w:i/>
                <w:highlight w:val="yellow"/>
              </w:rPr>
            </m:ctrlPr>
          </m:sSubPr>
          <m:e>
            <m:r>
              <w:rPr>
                <w:rFonts w:ascii="Cambria Math" w:eastAsiaTheme="minorEastAsia" w:hAnsi="Cambria Math"/>
                <w:highlight w:val="yellow"/>
              </w:rPr>
              <m:t>E</m:t>
            </m:r>
          </m:e>
          <m:sub>
            <m:r>
              <w:rPr>
                <w:rFonts w:ascii="Cambria Math" w:eastAsiaTheme="minorEastAsia" w:hAnsi="Cambria Math"/>
                <w:highlight w:val="yellow"/>
              </w:rPr>
              <m:t>rl</m:t>
            </m:r>
          </m:sub>
        </m:sSub>
        <m:r>
          <w:rPr>
            <w:rFonts w:ascii="Cambria Math" w:eastAsiaTheme="minorEastAsia" w:hAnsi="Cambria Math"/>
            <w:highlight w:val="yellow"/>
          </w:rPr>
          <m:t>=</m:t>
        </m:r>
        <m:sSub>
          <m:sSubPr>
            <m:ctrlPr>
              <w:rPr>
                <w:rFonts w:ascii="Cambria Math" w:eastAsiaTheme="minorEastAsia" w:hAnsi="Cambria Math"/>
                <w:i/>
                <w:highlight w:val="yellow"/>
              </w:rPr>
            </m:ctrlPr>
          </m:sSubPr>
          <m:e>
            <m:r>
              <w:rPr>
                <w:rFonts w:ascii="Cambria Math" w:eastAsiaTheme="minorEastAsia" w:hAnsi="Cambria Math"/>
                <w:highlight w:val="yellow"/>
              </w:rPr>
              <m:t>I</m:t>
            </m:r>
          </m:e>
          <m:sub>
            <m:r>
              <w:rPr>
                <w:rFonts w:ascii="Cambria Math" w:eastAsiaTheme="minorEastAsia" w:hAnsi="Cambria Math"/>
                <w:highlight w:val="yellow"/>
              </w:rPr>
              <m:t>rl</m:t>
            </m:r>
          </m:sub>
        </m:sSub>
        <m:f>
          <m:fPr>
            <m:ctrlPr>
              <w:rPr>
                <w:rFonts w:ascii="Cambria Math" w:eastAsiaTheme="minorEastAsia" w:hAnsi="Cambria Math"/>
                <w:i/>
                <w:highlight w:val="yellow"/>
              </w:rPr>
            </m:ctrlPr>
          </m:fPr>
          <m:num>
            <m:sSup>
              <m:sSupPr>
                <m:ctrlPr>
                  <w:rPr>
                    <w:rFonts w:ascii="Cambria Math" w:eastAsiaTheme="minorEastAsia" w:hAnsi="Cambria Math"/>
                    <w:i/>
                    <w:highlight w:val="yellow"/>
                  </w:rPr>
                </m:ctrlPr>
              </m:sSupPr>
              <m:e>
                <m:r>
                  <w:rPr>
                    <w:rFonts w:ascii="Cambria Math" w:eastAsiaTheme="minorEastAsia" w:hAnsi="Cambria Math"/>
                    <w:highlight w:val="yellow"/>
                  </w:rPr>
                  <m:t>0.05</m:t>
                </m:r>
              </m:e>
              <m:sup>
                <m:f>
                  <m:fPr>
                    <m:ctrlPr>
                      <w:rPr>
                        <w:rFonts w:ascii="Cambria Math" w:eastAsiaTheme="minorEastAsia" w:hAnsi="Cambria Math"/>
                        <w:i/>
                        <w:highlight w:val="yellow"/>
                      </w:rPr>
                    </m:ctrlPr>
                  </m:fPr>
                  <m:num>
                    <m:sSub>
                      <m:sSubPr>
                        <m:ctrlPr>
                          <w:rPr>
                            <w:rFonts w:ascii="Cambria Math" w:eastAsiaTheme="minorEastAsia" w:hAnsi="Cambria Math"/>
                            <w:i/>
                            <w:highlight w:val="yellow"/>
                          </w:rPr>
                        </m:ctrlPr>
                      </m:sSubPr>
                      <m:e>
                        <m:r>
                          <w:rPr>
                            <w:rFonts w:ascii="Cambria Math" w:eastAsiaTheme="minorEastAsia" w:hAnsi="Cambria Math"/>
                            <w:highlight w:val="yellow"/>
                          </w:rPr>
                          <m:t>R</m:t>
                        </m:r>
                      </m:e>
                      <m:sub>
                        <m:r>
                          <w:rPr>
                            <w:rFonts w:ascii="Cambria Math" w:eastAsiaTheme="minorEastAsia" w:hAnsi="Cambria Math"/>
                            <w:highlight w:val="yellow"/>
                          </w:rPr>
                          <m:t>rl</m:t>
                        </m:r>
                      </m:sub>
                    </m:sSub>
                  </m:num>
                  <m:den>
                    <m:sSub>
                      <m:sSubPr>
                        <m:ctrlPr>
                          <w:rPr>
                            <w:rFonts w:ascii="Cambria Math" w:eastAsiaTheme="minorEastAsia" w:hAnsi="Cambria Math"/>
                            <w:i/>
                            <w:highlight w:val="yellow"/>
                          </w:rPr>
                        </m:ctrlPr>
                      </m:sSubPr>
                      <m:e>
                        <m:r>
                          <w:rPr>
                            <w:rFonts w:ascii="Cambria Math" w:eastAsiaTheme="minorEastAsia" w:hAnsi="Cambria Math"/>
                            <w:highlight w:val="yellow"/>
                          </w:rPr>
                          <m:t>V</m:t>
                        </m:r>
                      </m:e>
                      <m:sub>
                        <m:r>
                          <w:rPr>
                            <w:rFonts w:ascii="Cambria Math" w:eastAsiaTheme="minorEastAsia" w:hAnsi="Cambria Math"/>
                            <w:highlight w:val="yellow"/>
                          </w:rPr>
                          <m:t>loc</m:t>
                        </m:r>
                      </m:sub>
                    </m:sSub>
                  </m:den>
                </m:f>
              </m:sup>
            </m:sSup>
          </m:num>
          <m:den>
            <m:sSup>
              <m:sSupPr>
                <m:ctrlPr>
                  <w:rPr>
                    <w:rFonts w:ascii="Cambria Math" w:eastAsiaTheme="minorEastAsia" w:hAnsi="Cambria Math"/>
                    <w:i/>
                    <w:highlight w:val="yellow"/>
                  </w:rPr>
                </m:ctrlPr>
              </m:sSupPr>
              <m:e>
                <m:sSub>
                  <m:sSubPr>
                    <m:ctrlPr>
                      <w:rPr>
                        <w:rFonts w:ascii="Cambria Math" w:eastAsiaTheme="minorEastAsia" w:hAnsi="Cambria Math"/>
                        <w:i/>
                        <w:highlight w:val="yellow"/>
                      </w:rPr>
                    </m:ctrlPr>
                  </m:sSubPr>
                  <m:e>
                    <m:r>
                      <w:rPr>
                        <w:rFonts w:ascii="Cambria Math" w:eastAsiaTheme="minorEastAsia" w:hAnsi="Cambria Math"/>
                        <w:highlight w:val="yellow"/>
                      </w:rPr>
                      <m:t>R</m:t>
                    </m:r>
                  </m:e>
                  <m:sub>
                    <m:r>
                      <w:rPr>
                        <w:rFonts w:ascii="Cambria Math" w:eastAsiaTheme="minorEastAsia" w:hAnsi="Cambria Math"/>
                        <w:highlight w:val="yellow"/>
                      </w:rPr>
                      <m:t>rl</m:t>
                    </m:r>
                  </m:sub>
                </m:sSub>
              </m:e>
              <m:sup>
                <m:r>
                  <w:rPr>
                    <w:rFonts w:ascii="Cambria Math" w:eastAsiaTheme="minorEastAsia" w:hAnsi="Cambria Math"/>
                    <w:highlight w:val="yellow"/>
                  </w:rPr>
                  <m:t>2</m:t>
                </m:r>
              </m:sup>
            </m:sSup>
          </m:den>
        </m:f>
      </m:oMath>
      <w:r w:rsidR="00203A62" w:rsidRPr="00B41BE2">
        <w:rPr>
          <w:rFonts w:eastAsiaTheme="minorEastAsia"/>
          <w:highlight w:val="yellow"/>
        </w:rPr>
        <w:t xml:space="preserve"> .</w:t>
      </w:r>
    </w:p>
    <w:p w14:paraId="0C2B082D" w14:textId="6C5C65A4" w:rsidR="00203A62" w:rsidRPr="00B41BE2" w:rsidRDefault="00203A62" w:rsidP="00926275">
      <w:pPr>
        <w:pStyle w:val="BodyText"/>
        <w:rPr>
          <w:highlight w:val="yellow"/>
        </w:rPr>
      </w:pPr>
      <w:r w:rsidRPr="00B41BE2">
        <w:rPr>
          <w:highlight w:val="yellow"/>
        </w:rPr>
        <w:t>The illuminance produced by the marine light should be equal or greater than the illuminance of the aeronautical light:</w:t>
      </w:r>
    </w:p>
    <w:p w14:paraId="26DFA226" w14:textId="70BF74CB" w:rsidR="00203A62" w:rsidRPr="00B41BE2" w:rsidRDefault="004229D9" w:rsidP="00203A62">
      <w:pPr>
        <w:pStyle w:val="BodyText"/>
        <w:jc w:val="center"/>
        <w:rPr>
          <w:rFonts w:eastAsiaTheme="minorEastAsia"/>
          <w:highlight w:val="yellow"/>
        </w:rPr>
      </w:pPr>
      <m:oMath>
        <m:sSub>
          <m:sSubPr>
            <m:ctrlPr>
              <w:rPr>
                <w:rFonts w:ascii="Cambria Math" w:hAnsi="Cambria Math"/>
                <w:i/>
                <w:highlight w:val="yellow"/>
              </w:rPr>
            </m:ctrlPr>
          </m:sSubPr>
          <m:e>
            <m:r>
              <w:rPr>
                <w:rFonts w:ascii="Cambria Math" w:hAnsi="Cambria Math"/>
                <w:highlight w:val="yellow"/>
              </w:rPr>
              <m:t>E</m:t>
            </m:r>
          </m:e>
          <m:sub>
            <m:r>
              <w:rPr>
                <w:rFonts w:ascii="Cambria Math" w:hAnsi="Cambria Math"/>
                <w:highlight w:val="yellow"/>
              </w:rPr>
              <m:t>ml</m:t>
            </m:r>
          </m:sub>
        </m:sSub>
        <m:r>
          <w:rPr>
            <w:rFonts w:ascii="Cambria Math" w:hAnsi="Cambria Math"/>
            <w:highlight w:val="yellow"/>
          </w:rPr>
          <m:t>≥</m:t>
        </m:r>
        <m:sSub>
          <m:sSubPr>
            <m:ctrlPr>
              <w:rPr>
                <w:rFonts w:ascii="Cambria Math" w:hAnsi="Cambria Math"/>
                <w:i/>
                <w:highlight w:val="yellow"/>
              </w:rPr>
            </m:ctrlPr>
          </m:sSubPr>
          <m:e>
            <m:r>
              <w:rPr>
                <w:rFonts w:ascii="Cambria Math" w:hAnsi="Cambria Math"/>
                <w:highlight w:val="yellow"/>
              </w:rPr>
              <m:t>E</m:t>
            </m:r>
          </m:e>
          <m:sub>
            <m:r>
              <w:rPr>
                <w:rFonts w:ascii="Cambria Math" w:hAnsi="Cambria Math"/>
                <w:highlight w:val="yellow"/>
              </w:rPr>
              <m:t>rl</m:t>
            </m:r>
          </m:sub>
        </m:sSub>
      </m:oMath>
      <w:r w:rsidR="00203A62" w:rsidRPr="00B41BE2">
        <w:rPr>
          <w:rFonts w:eastAsiaTheme="minorEastAsia"/>
          <w:highlight w:val="yellow"/>
        </w:rPr>
        <w:t>.</w:t>
      </w:r>
    </w:p>
    <w:p w14:paraId="20328AB1" w14:textId="427D5E3D" w:rsidR="00203A62" w:rsidRPr="00B41BE2" w:rsidRDefault="00203A62" w:rsidP="00926275">
      <w:pPr>
        <w:pStyle w:val="BodyText"/>
        <w:rPr>
          <w:highlight w:val="yellow"/>
        </w:rPr>
      </w:pPr>
      <w:r w:rsidRPr="00B41BE2">
        <w:rPr>
          <w:highlight w:val="yellow"/>
        </w:rPr>
        <w:t>This gives the inequation:</w:t>
      </w:r>
    </w:p>
    <w:p w14:paraId="59048E38" w14:textId="7BF09437" w:rsidR="00203A62" w:rsidRPr="00B41BE2" w:rsidRDefault="004229D9" w:rsidP="00203A62">
      <w:pPr>
        <w:pStyle w:val="BodyText"/>
        <w:jc w:val="center"/>
        <w:rPr>
          <w:highlight w:val="yellow"/>
        </w:rPr>
      </w:pPr>
      <m:oMath>
        <m:sSub>
          <m:sSubPr>
            <m:ctrlPr>
              <w:rPr>
                <w:rFonts w:ascii="Cambria Math" w:eastAsiaTheme="minorEastAsia" w:hAnsi="Cambria Math"/>
                <w:i/>
                <w:highlight w:val="yellow"/>
              </w:rPr>
            </m:ctrlPr>
          </m:sSubPr>
          <m:e>
            <m:r>
              <w:rPr>
                <w:rFonts w:ascii="Cambria Math" w:eastAsiaTheme="minorEastAsia" w:hAnsi="Cambria Math"/>
                <w:highlight w:val="yellow"/>
              </w:rPr>
              <m:t>I</m:t>
            </m:r>
          </m:e>
          <m:sub>
            <m:r>
              <w:rPr>
                <w:rFonts w:ascii="Cambria Math" w:eastAsiaTheme="minorEastAsia" w:hAnsi="Cambria Math"/>
                <w:highlight w:val="yellow"/>
              </w:rPr>
              <m:t>ml</m:t>
            </m:r>
          </m:sub>
        </m:sSub>
        <m:f>
          <m:fPr>
            <m:ctrlPr>
              <w:rPr>
                <w:rFonts w:ascii="Cambria Math" w:eastAsiaTheme="minorEastAsia" w:hAnsi="Cambria Math"/>
                <w:i/>
                <w:highlight w:val="yellow"/>
              </w:rPr>
            </m:ctrlPr>
          </m:fPr>
          <m:num>
            <m:sSup>
              <m:sSupPr>
                <m:ctrlPr>
                  <w:rPr>
                    <w:rFonts w:ascii="Cambria Math" w:eastAsiaTheme="minorEastAsia" w:hAnsi="Cambria Math"/>
                    <w:i/>
                    <w:highlight w:val="yellow"/>
                  </w:rPr>
                </m:ctrlPr>
              </m:sSupPr>
              <m:e>
                <m:r>
                  <w:rPr>
                    <w:rFonts w:ascii="Cambria Math" w:eastAsiaTheme="minorEastAsia" w:hAnsi="Cambria Math"/>
                    <w:highlight w:val="yellow"/>
                  </w:rPr>
                  <m:t>0.05</m:t>
                </m:r>
              </m:e>
              <m:sup>
                <m:f>
                  <m:fPr>
                    <m:ctrlPr>
                      <w:rPr>
                        <w:rFonts w:ascii="Cambria Math" w:eastAsiaTheme="minorEastAsia" w:hAnsi="Cambria Math"/>
                        <w:i/>
                        <w:highlight w:val="yellow"/>
                      </w:rPr>
                    </m:ctrlPr>
                  </m:fPr>
                  <m:num>
                    <m:sSub>
                      <m:sSubPr>
                        <m:ctrlPr>
                          <w:rPr>
                            <w:rFonts w:ascii="Cambria Math" w:eastAsiaTheme="minorEastAsia" w:hAnsi="Cambria Math"/>
                            <w:i/>
                            <w:highlight w:val="yellow"/>
                          </w:rPr>
                        </m:ctrlPr>
                      </m:sSubPr>
                      <m:e>
                        <m:r>
                          <w:rPr>
                            <w:rFonts w:ascii="Cambria Math" w:eastAsiaTheme="minorEastAsia" w:hAnsi="Cambria Math"/>
                            <w:highlight w:val="yellow"/>
                          </w:rPr>
                          <m:t>R</m:t>
                        </m:r>
                      </m:e>
                      <m:sub>
                        <m:r>
                          <w:rPr>
                            <w:rFonts w:ascii="Cambria Math" w:eastAsiaTheme="minorEastAsia" w:hAnsi="Cambria Math"/>
                            <w:highlight w:val="yellow"/>
                          </w:rPr>
                          <m:t>ml</m:t>
                        </m:r>
                      </m:sub>
                    </m:sSub>
                  </m:num>
                  <m:den>
                    <m:sSub>
                      <m:sSubPr>
                        <m:ctrlPr>
                          <w:rPr>
                            <w:rFonts w:ascii="Cambria Math" w:eastAsiaTheme="minorEastAsia" w:hAnsi="Cambria Math"/>
                            <w:i/>
                            <w:highlight w:val="yellow"/>
                          </w:rPr>
                        </m:ctrlPr>
                      </m:sSubPr>
                      <m:e>
                        <m:r>
                          <w:rPr>
                            <w:rFonts w:ascii="Cambria Math" w:eastAsiaTheme="minorEastAsia" w:hAnsi="Cambria Math"/>
                            <w:highlight w:val="yellow"/>
                          </w:rPr>
                          <m:t>V</m:t>
                        </m:r>
                      </m:e>
                      <m:sub>
                        <m:r>
                          <w:rPr>
                            <w:rFonts w:ascii="Cambria Math" w:eastAsiaTheme="minorEastAsia" w:hAnsi="Cambria Math"/>
                            <w:highlight w:val="yellow"/>
                          </w:rPr>
                          <m:t>loc</m:t>
                        </m:r>
                      </m:sub>
                    </m:sSub>
                  </m:den>
                </m:f>
              </m:sup>
            </m:sSup>
          </m:num>
          <m:den>
            <m:sSup>
              <m:sSupPr>
                <m:ctrlPr>
                  <w:rPr>
                    <w:rFonts w:ascii="Cambria Math" w:eastAsiaTheme="minorEastAsia" w:hAnsi="Cambria Math"/>
                    <w:i/>
                    <w:highlight w:val="yellow"/>
                  </w:rPr>
                </m:ctrlPr>
              </m:sSupPr>
              <m:e>
                <m:sSub>
                  <m:sSubPr>
                    <m:ctrlPr>
                      <w:rPr>
                        <w:rFonts w:ascii="Cambria Math" w:eastAsiaTheme="minorEastAsia" w:hAnsi="Cambria Math"/>
                        <w:i/>
                        <w:highlight w:val="yellow"/>
                      </w:rPr>
                    </m:ctrlPr>
                  </m:sSubPr>
                  <m:e>
                    <m:r>
                      <w:rPr>
                        <w:rFonts w:ascii="Cambria Math" w:eastAsiaTheme="minorEastAsia" w:hAnsi="Cambria Math"/>
                        <w:highlight w:val="yellow"/>
                      </w:rPr>
                      <m:t>R</m:t>
                    </m:r>
                  </m:e>
                  <m:sub>
                    <m:r>
                      <w:rPr>
                        <w:rFonts w:ascii="Cambria Math" w:eastAsiaTheme="minorEastAsia" w:hAnsi="Cambria Math"/>
                        <w:highlight w:val="yellow"/>
                      </w:rPr>
                      <m:t>ml</m:t>
                    </m:r>
                  </m:sub>
                </m:sSub>
              </m:e>
              <m:sup>
                <m:r>
                  <w:rPr>
                    <w:rFonts w:ascii="Cambria Math" w:eastAsiaTheme="minorEastAsia" w:hAnsi="Cambria Math"/>
                    <w:highlight w:val="yellow"/>
                  </w:rPr>
                  <m:t>2</m:t>
                </m:r>
              </m:sup>
            </m:sSup>
          </m:den>
        </m:f>
        <m:r>
          <w:rPr>
            <w:rFonts w:ascii="Cambria Math" w:eastAsiaTheme="minorEastAsia" w:hAnsi="Cambria Math"/>
            <w:highlight w:val="yellow"/>
          </w:rPr>
          <m:t>≥</m:t>
        </m:r>
        <m:sSub>
          <m:sSubPr>
            <m:ctrlPr>
              <w:rPr>
                <w:rFonts w:ascii="Cambria Math" w:eastAsiaTheme="minorEastAsia" w:hAnsi="Cambria Math"/>
                <w:i/>
                <w:highlight w:val="yellow"/>
              </w:rPr>
            </m:ctrlPr>
          </m:sSubPr>
          <m:e>
            <m:r>
              <w:rPr>
                <w:rFonts w:ascii="Cambria Math" w:eastAsiaTheme="minorEastAsia" w:hAnsi="Cambria Math"/>
                <w:highlight w:val="yellow"/>
              </w:rPr>
              <m:t>I</m:t>
            </m:r>
          </m:e>
          <m:sub>
            <m:r>
              <w:rPr>
                <w:rFonts w:ascii="Cambria Math" w:eastAsiaTheme="minorEastAsia" w:hAnsi="Cambria Math"/>
                <w:highlight w:val="yellow"/>
              </w:rPr>
              <m:t>rl</m:t>
            </m:r>
          </m:sub>
        </m:sSub>
        <m:f>
          <m:fPr>
            <m:ctrlPr>
              <w:rPr>
                <w:rFonts w:ascii="Cambria Math" w:eastAsiaTheme="minorEastAsia" w:hAnsi="Cambria Math"/>
                <w:i/>
                <w:highlight w:val="yellow"/>
              </w:rPr>
            </m:ctrlPr>
          </m:fPr>
          <m:num>
            <m:sSup>
              <m:sSupPr>
                <m:ctrlPr>
                  <w:rPr>
                    <w:rFonts w:ascii="Cambria Math" w:eastAsiaTheme="minorEastAsia" w:hAnsi="Cambria Math"/>
                    <w:i/>
                    <w:highlight w:val="yellow"/>
                  </w:rPr>
                </m:ctrlPr>
              </m:sSupPr>
              <m:e>
                <m:r>
                  <w:rPr>
                    <w:rFonts w:ascii="Cambria Math" w:eastAsiaTheme="minorEastAsia" w:hAnsi="Cambria Math"/>
                    <w:highlight w:val="yellow"/>
                  </w:rPr>
                  <m:t>0.05</m:t>
                </m:r>
              </m:e>
              <m:sup>
                <m:f>
                  <m:fPr>
                    <m:ctrlPr>
                      <w:rPr>
                        <w:rFonts w:ascii="Cambria Math" w:eastAsiaTheme="minorEastAsia" w:hAnsi="Cambria Math"/>
                        <w:i/>
                        <w:highlight w:val="yellow"/>
                      </w:rPr>
                    </m:ctrlPr>
                  </m:fPr>
                  <m:num>
                    <m:sSub>
                      <m:sSubPr>
                        <m:ctrlPr>
                          <w:rPr>
                            <w:rFonts w:ascii="Cambria Math" w:eastAsiaTheme="minorEastAsia" w:hAnsi="Cambria Math"/>
                            <w:i/>
                            <w:highlight w:val="yellow"/>
                          </w:rPr>
                        </m:ctrlPr>
                      </m:sSubPr>
                      <m:e>
                        <m:r>
                          <w:rPr>
                            <w:rFonts w:ascii="Cambria Math" w:eastAsiaTheme="minorEastAsia" w:hAnsi="Cambria Math"/>
                            <w:highlight w:val="yellow"/>
                          </w:rPr>
                          <m:t>R</m:t>
                        </m:r>
                      </m:e>
                      <m:sub>
                        <m:r>
                          <w:rPr>
                            <w:rFonts w:ascii="Cambria Math" w:eastAsiaTheme="minorEastAsia" w:hAnsi="Cambria Math"/>
                            <w:highlight w:val="yellow"/>
                          </w:rPr>
                          <m:t>rl</m:t>
                        </m:r>
                      </m:sub>
                    </m:sSub>
                  </m:num>
                  <m:den>
                    <m:sSub>
                      <m:sSubPr>
                        <m:ctrlPr>
                          <w:rPr>
                            <w:rFonts w:ascii="Cambria Math" w:eastAsiaTheme="minorEastAsia" w:hAnsi="Cambria Math"/>
                            <w:i/>
                            <w:highlight w:val="yellow"/>
                          </w:rPr>
                        </m:ctrlPr>
                      </m:sSubPr>
                      <m:e>
                        <m:r>
                          <w:rPr>
                            <w:rFonts w:ascii="Cambria Math" w:eastAsiaTheme="minorEastAsia" w:hAnsi="Cambria Math"/>
                            <w:highlight w:val="yellow"/>
                          </w:rPr>
                          <m:t>V</m:t>
                        </m:r>
                      </m:e>
                      <m:sub>
                        <m:r>
                          <w:rPr>
                            <w:rFonts w:ascii="Cambria Math" w:eastAsiaTheme="minorEastAsia" w:hAnsi="Cambria Math"/>
                            <w:highlight w:val="yellow"/>
                          </w:rPr>
                          <m:t>min</m:t>
                        </m:r>
                      </m:sub>
                    </m:sSub>
                  </m:den>
                </m:f>
              </m:sup>
            </m:sSup>
          </m:num>
          <m:den>
            <m:sSup>
              <m:sSupPr>
                <m:ctrlPr>
                  <w:rPr>
                    <w:rFonts w:ascii="Cambria Math" w:eastAsiaTheme="minorEastAsia" w:hAnsi="Cambria Math"/>
                    <w:i/>
                    <w:highlight w:val="yellow"/>
                  </w:rPr>
                </m:ctrlPr>
              </m:sSupPr>
              <m:e>
                <m:sSub>
                  <m:sSubPr>
                    <m:ctrlPr>
                      <w:rPr>
                        <w:rFonts w:ascii="Cambria Math" w:eastAsiaTheme="minorEastAsia" w:hAnsi="Cambria Math"/>
                        <w:i/>
                        <w:highlight w:val="yellow"/>
                      </w:rPr>
                    </m:ctrlPr>
                  </m:sSubPr>
                  <m:e>
                    <m:r>
                      <w:rPr>
                        <w:rFonts w:ascii="Cambria Math" w:eastAsiaTheme="minorEastAsia" w:hAnsi="Cambria Math"/>
                        <w:highlight w:val="yellow"/>
                      </w:rPr>
                      <m:t>R</m:t>
                    </m:r>
                  </m:e>
                  <m:sub>
                    <m:r>
                      <w:rPr>
                        <w:rFonts w:ascii="Cambria Math" w:eastAsiaTheme="minorEastAsia" w:hAnsi="Cambria Math"/>
                        <w:highlight w:val="yellow"/>
                      </w:rPr>
                      <m:t>rl</m:t>
                    </m:r>
                  </m:sub>
                </m:sSub>
              </m:e>
              <m:sup>
                <m:r>
                  <w:rPr>
                    <w:rFonts w:ascii="Cambria Math" w:eastAsiaTheme="minorEastAsia" w:hAnsi="Cambria Math"/>
                    <w:highlight w:val="yellow"/>
                  </w:rPr>
                  <m:t>2</m:t>
                </m:r>
              </m:sup>
            </m:sSup>
          </m:den>
        </m:f>
      </m:oMath>
      <w:r w:rsidR="00203A62" w:rsidRPr="00B41BE2">
        <w:rPr>
          <w:rFonts w:eastAsiaTheme="minorEastAsia"/>
          <w:highlight w:val="yellow"/>
        </w:rPr>
        <w:t xml:space="preserve"> .</w:t>
      </w:r>
    </w:p>
    <w:p w14:paraId="69E56B6E" w14:textId="5F9A3CD6" w:rsidR="00203A62" w:rsidRPr="00B41BE2" w:rsidRDefault="000C1E9B" w:rsidP="00926275">
      <w:pPr>
        <w:pStyle w:val="BodyText"/>
        <w:rPr>
          <w:highlight w:val="yellow"/>
        </w:rPr>
      </w:pPr>
      <w:r w:rsidRPr="00B41BE2">
        <w:rPr>
          <w:highlight w:val="yellow"/>
        </w:rPr>
        <w:t>Rearranging the formula gives a minimum value for the luminous intensity of the marine signal light.</w:t>
      </w:r>
    </w:p>
    <w:p w14:paraId="7381DF2E" w14:textId="77777777" w:rsidR="002A268A" w:rsidRPr="00B41BE2" w:rsidRDefault="002A268A" w:rsidP="00926275">
      <w:pPr>
        <w:pStyle w:val="BodyText"/>
        <w:rPr>
          <w:highlight w:val="yellow"/>
        </w:rPr>
      </w:pPr>
    </w:p>
    <w:p w14:paraId="6387A8DC" w14:textId="0407FD9B" w:rsidR="000C1E9B" w:rsidRPr="00B41BE2" w:rsidRDefault="000C1E9B" w:rsidP="000C1E9B">
      <w:pPr>
        <w:pStyle w:val="Caption"/>
        <w:rPr>
          <w:highlight w:val="yellow"/>
        </w:rPr>
      </w:pPr>
      <w:bookmarkStart w:id="66" w:name="_Ref461693554"/>
      <w:bookmarkStart w:id="67" w:name="_Toc491770927"/>
      <w:r w:rsidRPr="00B41BE2">
        <w:rPr>
          <w:highlight w:val="yellow"/>
        </w:rPr>
        <w:t xml:space="preserve">Equation </w:t>
      </w:r>
      <w:r w:rsidRPr="00B41BE2">
        <w:rPr>
          <w:highlight w:val="yellow"/>
        </w:rPr>
        <w:fldChar w:fldCharType="begin"/>
      </w:r>
      <w:r w:rsidRPr="00B41BE2">
        <w:rPr>
          <w:highlight w:val="yellow"/>
        </w:rPr>
        <w:instrText xml:space="preserve"> SEQ Equation \* ARABIC </w:instrText>
      </w:r>
      <w:r w:rsidRPr="00B41BE2">
        <w:rPr>
          <w:highlight w:val="yellow"/>
        </w:rPr>
        <w:fldChar w:fldCharType="separate"/>
      </w:r>
      <w:r w:rsidR="00AF0B35" w:rsidRPr="00B41BE2">
        <w:rPr>
          <w:noProof/>
          <w:highlight w:val="yellow"/>
        </w:rPr>
        <w:t>7</w:t>
      </w:r>
      <w:r w:rsidRPr="00B41BE2">
        <w:rPr>
          <w:highlight w:val="yellow"/>
        </w:rPr>
        <w:fldChar w:fldCharType="end"/>
      </w:r>
      <w:bookmarkEnd w:id="66"/>
      <w:r w:rsidRPr="00B41BE2">
        <w:rPr>
          <w:highlight w:val="yellow"/>
        </w:rPr>
        <w:t xml:space="preserve"> Inequation for the intensity of a marine light considering a rival light</w:t>
      </w:r>
      <w:bookmarkEnd w:id="67"/>
    </w:p>
    <w:p w14:paraId="3B1CC4EB" w14:textId="77777777" w:rsidR="000C1E9B" w:rsidRPr="00B41BE2" w:rsidRDefault="000C1E9B" w:rsidP="000C1E9B">
      <w:pPr>
        <w:rPr>
          <w:highlight w:val="yellow"/>
        </w:rPr>
      </w:pPr>
    </w:p>
    <w:p w14:paraId="5E9522A6" w14:textId="6C754766" w:rsidR="00203A62" w:rsidRPr="00B41BE2" w:rsidRDefault="004229D9" w:rsidP="000C1E9B">
      <w:pPr>
        <w:pStyle w:val="BodyText"/>
        <w:jc w:val="center"/>
        <w:rPr>
          <w:highlight w:val="yellow"/>
        </w:rPr>
      </w:pPr>
      <m:oMath>
        <m:sSub>
          <m:sSubPr>
            <m:ctrlPr>
              <w:rPr>
                <w:rFonts w:ascii="Cambria Math" w:eastAsiaTheme="minorEastAsia" w:hAnsi="Cambria Math"/>
                <w:i/>
                <w:highlight w:val="yellow"/>
              </w:rPr>
            </m:ctrlPr>
          </m:sSubPr>
          <m:e>
            <m:r>
              <w:rPr>
                <w:rFonts w:ascii="Cambria Math" w:eastAsiaTheme="minorEastAsia" w:hAnsi="Cambria Math"/>
                <w:highlight w:val="yellow"/>
              </w:rPr>
              <m:t>I</m:t>
            </m:r>
          </m:e>
          <m:sub>
            <m:r>
              <w:rPr>
                <w:rFonts w:ascii="Cambria Math" w:eastAsiaTheme="minorEastAsia" w:hAnsi="Cambria Math"/>
                <w:highlight w:val="yellow"/>
              </w:rPr>
              <m:t>ml</m:t>
            </m:r>
          </m:sub>
        </m:sSub>
        <m:r>
          <w:rPr>
            <w:rFonts w:ascii="Cambria Math" w:eastAsiaTheme="minorEastAsia" w:hAnsi="Cambria Math"/>
            <w:highlight w:val="yellow"/>
          </w:rPr>
          <m:t>≥</m:t>
        </m:r>
        <m:sSub>
          <m:sSubPr>
            <m:ctrlPr>
              <w:rPr>
                <w:rFonts w:ascii="Cambria Math" w:eastAsiaTheme="minorEastAsia" w:hAnsi="Cambria Math"/>
                <w:i/>
                <w:highlight w:val="yellow"/>
              </w:rPr>
            </m:ctrlPr>
          </m:sSubPr>
          <m:e>
            <m:r>
              <w:rPr>
                <w:rFonts w:ascii="Cambria Math" w:eastAsiaTheme="minorEastAsia" w:hAnsi="Cambria Math"/>
                <w:highlight w:val="yellow"/>
              </w:rPr>
              <m:t>I</m:t>
            </m:r>
          </m:e>
          <m:sub>
            <m:r>
              <w:rPr>
                <w:rFonts w:ascii="Cambria Math" w:eastAsiaTheme="minorEastAsia" w:hAnsi="Cambria Math"/>
                <w:highlight w:val="yellow"/>
              </w:rPr>
              <m:t>rl</m:t>
            </m:r>
          </m:sub>
        </m:sSub>
        <m:f>
          <m:fPr>
            <m:ctrlPr>
              <w:rPr>
                <w:rFonts w:ascii="Cambria Math" w:eastAsiaTheme="minorEastAsia" w:hAnsi="Cambria Math"/>
                <w:i/>
                <w:highlight w:val="yellow"/>
              </w:rPr>
            </m:ctrlPr>
          </m:fPr>
          <m:num>
            <m:sSup>
              <m:sSupPr>
                <m:ctrlPr>
                  <w:rPr>
                    <w:rFonts w:ascii="Cambria Math" w:eastAsiaTheme="minorEastAsia" w:hAnsi="Cambria Math"/>
                    <w:i/>
                    <w:highlight w:val="yellow"/>
                  </w:rPr>
                </m:ctrlPr>
              </m:sSupPr>
              <m:e>
                <m:r>
                  <w:rPr>
                    <w:rFonts w:ascii="Cambria Math" w:eastAsiaTheme="minorEastAsia" w:hAnsi="Cambria Math"/>
                    <w:highlight w:val="yellow"/>
                  </w:rPr>
                  <m:t>0.05</m:t>
                </m:r>
              </m:e>
              <m:sup>
                <m:f>
                  <m:fPr>
                    <m:ctrlPr>
                      <w:rPr>
                        <w:rFonts w:ascii="Cambria Math" w:eastAsiaTheme="minorEastAsia" w:hAnsi="Cambria Math"/>
                        <w:i/>
                        <w:highlight w:val="yellow"/>
                      </w:rPr>
                    </m:ctrlPr>
                  </m:fPr>
                  <m:num>
                    <m:sSub>
                      <m:sSubPr>
                        <m:ctrlPr>
                          <w:rPr>
                            <w:rFonts w:ascii="Cambria Math" w:eastAsiaTheme="minorEastAsia" w:hAnsi="Cambria Math"/>
                            <w:i/>
                            <w:highlight w:val="yellow"/>
                          </w:rPr>
                        </m:ctrlPr>
                      </m:sSubPr>
                      <m:e>
                        <m:r>
                          <w:rPr>
                            <w:rFonts w:ascii="Cambria Math" w:eastAsiaTheme="minorEastAsia" w:hAnsi="Cambria Math"/>
                            <w:highlight w:val="yellow"/>
                          </w:rPr>
                          <m:t>R</m:t>
                        </m:r>
                      </m:e>
                      <m:sub>
                        <m:r>
                          <w:rPr>
                            <w:rFonts w:ascii="Cambria Math" w:eastAsiaTheme="minorEastAsia" w:hAnsi="Cambria Math"/>
                            <w:highlight w:val="yellow"/>
                          </w:rPr>
                          <m:t>rl</m:t>
                        </m:r>
                      </m:sub>
                    </m:sSub>
                  </m:num>
                  <m:den>
                    <m:sSub>
                      <m:sSubPr>
                        <m:ctrlPr>
                          <w:rPr>
                            <w:rFonts w:ascii="Cambria Math" w:eastAsiaTheme="minorEastAsia" w:hAnsi="Cambria Math"/>
                            <w:i/>
                            <w:highlight w:val="yellow"/>
                          </w:rPr>
                        </m:ctrlPr>
                      </m:sSubPr>
                      <m:e>
                        <m:r>
                          <w:rPr>
                            <w:rFonts w:ascii="Cambria Math" w:eastAsiaTheme="minorEastAsia" w:hAnsi="Cambria Math"/>
                            <w:highlight w:val="yellow"/>
                          </w:rPr>
                          <m:t>V</m:t>
                        </m:r>
                      </m:e>
                      <m:sub>
                        <m:r>
                          <w:rPr>
                            <w:rFonts w:ascii="Cambria Math" w:eastAsiaTheme="minorEastAsia" w:hAnsi="Cambria Math"/>
                            <w:highlight w:val="yellow"/>
                          </w:rPr>
                          <m:t>min</m:t>
                        </m:r>
                      </m:sub>
                    </m:sSub>
                  </m:den>
                </m:f>
              </m:sup>
            </m:sSup>
          </m:num>
          <m:den>
            <m:sSup>
              <m:sSupPr>
                <m:ctrlPr>
                  <w:rPr>
                    <w:rFonts w:ascii="Cambria Math" w:eastAsiaTheme="minorEastAsia" w:hAnsi="Cambria Math"/>
                    <w:i/>
                    <w:highlight w:val="yellow"/>
                  </w:rPr>
                </m:ctrlPr>
              </m:sSupPr>
              <m:e>
                <m:r>
                  <w:rPr>
                    <w:rFonts w:ascii="Cambria Math" w:eastAsiaTheme="minorEastAsia" w:hAnsi="Cambria Math"/>
                    <w:highlight w:val="yellow"/>
                  </w:rPr>
                  <m:t>0.05</m:t>
                </m:r>
              </m:e>
              <m:sup>
                <m:f>
                  <m:fPr>
                    <m:ctrlPr>
                      <w:rPr>
                        <w:rFonts w:ascii="Cambria Math" w:eastAsiaTheme="minorEastAsia" w:hAnsi="Cambria Math"/>
                        <w:i/>
                        <w:highlight w:val="yellow"/>
                      </w:rPr>
                    </m:ctrlPr>
                  </m:fPr>
                  <m:num>
                    <m:sSub>
                      <m:sSubPr>
                        <m:ctrlPr>
                          <w:rPr>
                            <w:rFonts w:ascii="Cambria Math" w:eastAsiaTheme="minorEastAsia" w:hAnsi="Cambria Math"/>
                            <w:i/>
                            <w:highlight w:val="yellow"/>
                          </w:rPr>
                        </m:ctrlPr>
                      </m:sSubPr>
                      <m:e>
                        <m:r>
                          <w:rPr>
                            <w:rFonts w:ascii="Cambria Math" w:eastAsiaTheme="minorEastAsia" w:hAnsi="Cambria Math"/>
                            <w:highlight w:val="yellow"/>
                          </w:rPr>
                          <m:t>R</m:t>
                        </m:r>
                      </m:e>
                      <m:sub>
                        <m:r>
                          <w:rPr>
                            <w:rFonts w:ascii="Cambria Math" w:eastAsiaTheme="minorEastAsia" w:hAnsi="Cambria Math"/>
                            <w:highlight w:val="yellow"/>
                          </w:rPr>
                          <m:t>ml</m:t>
                        </m:r>
                      </m:sub>
                    </m:sSub>
                  </m:num>
                  <m:den>
                    <m:sSub>
                      <m:sSubPr>
                        <m:ctrlPr>
                          <w:rPr>
                            <w:rFonts w:ascii="Cambria Math" w:eastAsiaTheme="minorEastAsia" w:hAnsi="Cambria Math"/>
                            <w:i/>
                            <w:highlight w:val="yellow"/>
                          </w:rPr>
                        </m:ctrlPr>
                      </m:sSubPr>
                      <m:e>
                        <m:r>
                          <w:rPr>
                            <w:rFonts w:ascii="Cambria Math" w:eastAsiaTheme="minorEastAsia" w:hAnsi="Cambria Math"/>
                            <w:highlight w:val="yellow"/>
                          </w:rPr>
                          <m:t>V</m:t>
                        </m:r>
                      </m:e>
                      <m:sub>
                        <m:r>
                          <w:rPr>
                            <w:rFonts w:ascii="Cambria Math" w:eastAsiaTheme="minorEastAsia" w:hAnsi="Cambria Math"/>
                            <w:highlight w:val="yellow"/>
                          </w:rPr>
                          <m:t>min</m:t>
                        </m:r>
                      </m:sub>
                    </m:sSub>
                  </m:den>
                </m:f>
              </m:sup>
            </m:sSup>
          </m:den>
        </m:f>
        <m:r>
          <w:rPr>
            <w:rFonts w:ascii="Cambria Math" w:eastAsiaTheme="minorEastAsia" w:hAnsi="Cambria Math"/>
            <w:highlight w:val="yellow"/>
          </w:rPr>
          <m:t>*</m:t>
        </m:r>
        <m:f>
          <m:fPr>
            <m:ctrlPr>
              <w:rPr>
                <w:rFonts w:ascii="Cambria Math" w:eastAsiaTheme="minorEastAsia" w:hAnsi="Cambria Math"/>
                <w:i/>
                <w:highlight w:val="yellow"/>
              </w:rPr>
            </m:ctrlPr>
          </m:fPr>
          <m:num>
            <m:sSup>
              <m:sSupPr>
                <m:ctrlPr>
                  <w:rPr>
                    <w:rFonts w:ascii="Cambria Math" w:eastAsiaTheme="minorEastAsia" w:hAnsi="Cambria Math"/>
                    <w:i/>
                    <w:highlight w:val="yellow"/>
                  </w:rPr>
                </m:ctrlPr>
              </m:sSupPr>
              <m:e>
                <m:sSub>
                  <m:sSubPr>
                    <m:ctrlPr>
                      <w:rPr>
                        <w:rFonts w:ascii="Cambria Math" w:eastAsiaTheme="minorEastAsia" w:hAnsi="Cambria Math"/>
                        <w:i/>
                        <w:highlight w:val="yellow"/>
                      </w:rPr>
                    </m:ctrlPr>
                  </m:sSubPr>
                  <m:e>
                    <m:r>
                      <w:rPr>
                        <w:rFonts w:ascii="Cambria Math" w:eastAsiaTheme="minorEastAsia" w:hAnsi="Cambria Math"/>
                        <w:highlight w:val="yellow"/>
                      </w:rPr>
                      <m:t>R</m:t>
                    </m:r>
                  </m:e>
                  <m:sub>
                    <m:r>
                      <w:rPr>
                        <w:rFonts w:ascii="Cambria Math" w:eastAsiaTheme="minorEastAsia" w:hAnsi="Cambria Math"/>
                        <w:highlight w:val="yellow"/>
                      </w:rPr>
                      <m:t>ml</m:t>
                    </m:r>
                  </m:sub>
                </m:sSub>
              </m:e>
              <m:sup>
                <m:r>
                  <w:rPr>
                    <w:rFonts w:ascii="Cambria Math" w:eastAsiaTheme="minorEastAsia" w:hAnsi="Cambria Math"/>
                    <w:highlight w:val="yellow"/>
                  </w:rPr>
                  <m:t>2</m:t>
                </m:r>
              </m:sup>
            </m:sSup>
          </m:num>
          <m:den>
            <m:sSup>
              <m:sSupPr>
                <m:ctrlPr>
                  <w:rPr>
                    <w:rFonts w:ascii="Cambria Math" w:eastAsiaTheme="minorEastAsia" w:hAnsi="Cambria Math"/>
                    <w:i/>
                    <w:highlight w:val="yellow"/>
                  </w:rPr>
                </m:ctrlPr>
              </m:sSupPr>
              <m:e>
                <m:sSub>
                  <m:sSubPr>
                    <m:ctrlPr>
                      <w:rPr>
                        <w:rFonts w:ascii="Cambria Math" w:eastAsiaTheme="minorEastAsia" w:hAnsi="Cambria Math"/>
                        <w:i/>
                        <w:highlight w:val="yellow"/>
                      </w:rPr>
                    </m:ctrlPr>
                  </m:sSubPr>
                  <m:e>
                    <m:r>
                      <w:rPr>
                        <w:rFonts w:ascii="Cambria Math" w:eastAsiaTheme="minorEastAsia" w:hAnsi="Cambria Math"/>
                        <w:highlight w:val="yellow"/>
                      </w:rPr>
                      <m:t>R</m:t>
                    </m:r>
                  </m:e>
                  <m:sub>
                    <m:r>
                      <w:rPr>
                        <w:rFonts w:ascii="Cambria Math" w:eastAsiaTheme="minorEastAsia" w:hAnsi="Cambria Math"/>
                        <w:highlight w:val="yellow"/>
                      </w:rPr>
                      <m:t>rl</m:t>
                    </m:r>
                  </m:sub>
                </m:sSub>
              </m:e>
              <m:sup>
                <m:r>
                  <w:rPr>
                    <w:rFonts w:ascii="Cambria Math" w:eastAsiaTheme="minorEastAsia" w:hAnsi="Cambria Math"/>
                    <w:highlight w:val="yellow"/>
                  </w:rPr>
                  <m:t>2</m:t>
                </m:r>
              </m:sup>
            </m:sSup>
          </m:den>
        </m:f>
      </m:oMath>
      <w:r w:rsidR="000C1E9B" w:rsidRPr="00B41BE2">
        <w:rPr>
          <w:rFonts w:eastAsiaTheme="minorEastAsia"/>
          <w:highlight w:val="yellow"/>
        </w:rPr>
        <w:t xml:space="preserve"> .</w:t>
      </w:r>
    </w:p>
    <w:p w14:paraId="6A40F22A" w14:textId="011558AC" w:rsidR="000C1E9B" w:rsidRPr="00B41BE2" w:rsidRDefault="009E5600" w:rsidP="00325324">
      <w:pPr>
        <w:pStyle w:val="BodyText"/>
        <w:rPr>
          <w:highlight w:val="yellow"/>
        </w:rPr>
      </w:pPr>
      <w:r w:rsidRPr="00B41BE2">
        <w:rPr>
          <w:highlight w:val="yellow"/>
        </w:rPr>
        <w:t>The luminous intensity of the rival light has to be reported by the operator.</w:t>
      </w:r>
    </w:p>
    <w:p w14:paraId="67B3FADF" w14:textId="038952BC" w:rsidR="000D6A88" w:rsidRPr="00B41BE2" w:rsidRDefault="009E5600" w:rsidP="00325324">
      <w:pPr>
        <w:pStyle w:val="BodyText"/>
        <w:rPr>
          <w:b/>
          <w:bCs/>
          <w:i/>
          <w:color w:val="575756"/>
          <w:highlight w:val="yellow"/>
          <w:u w:val="single"/>
        </w:rPr>
      </w:pPr>
      <w:r w:rsidRPr="00B41BE2">
        <w:rPr>
          <w:highlight w:val="yellow"/>
        </w:rPr>
        <w:t xml:space="preserve">Some typical values are given in </w:t>
      </w:r>
      <w:bookmarkStart w:id="68" w:name="_Ref476050071"/>
      <w:r w:rsidR="00325324" w:rsidRPr="00B41BE2">
        <w:rPr>
          <w:highlight w:val="yellow"/>
        </w:rPr>
        <w:fldChar w:fldCharType="begin"/>
      </w:r>
      <w:r w:rsidR="00325324" w:rsidRPr="00B41BE2">
        <w:rPr>
          <w:highlight w:val="yellow"/>
        </w:rPr>
        <w:instrText xml:space="preserve"> REF _Ref491771213 \h </w:instrText>
      </w:r>
      <w:r w:rsidR="00325324" w:rsidRPr="00B41BE2">
        <w:rPr>
          <w:highlight w:val="yellow"/>
        </w:rPr>
      </w:r>
      <w:r w:rsidR="00325324" w:rsidRPr="00B41BE2">
        <w:rPr>
          <w:highlight w:val="yellow"/>
        </w:rPr>
        <w:fldChar w:fldCharType="separate"/>
      </w:r>
      <w:r w:rsidR="00AF0B35" w:rsidRPr="00B41BE2">
        <w:rPr>
          <w:highlight w:val="yellow"/>
        </w:rPr>
        <w:t xml:space="preserve">Table </w:t>
      </w:r>
      <w:r w:rsidR="00AF0B35" w:rsidRPr="00B41BE2">
        <w:rPr>
          <w:noProof/>
          <w:highlight w:val="yellow"/>
        </w:rPr>
        <w:t>5</w:t>
      </w:r>
      <w:r w:rsidR="00325324" w:rsidRPr="00B41BE2">
        <w:rPr>
          <w:highlight w:val="yellow"/>
        </w:rPr>
        <w:fldChar w:fldCharType="end"/>
      </w:r>
      <w:r w:rsidR="00325324" w:rsidRPr="00B41BE2">
        <w:rPr>
          <w:highlight w:val="yellow"/>
        </w:rPr>
        <w:t>.</w:t>
      </w:r>
    </w:p>
    <w:p w14:paraId="6701F187" w14:textId="28EC6E67" w:rsidR="009E5600" w:rsidRPr="00B41BE2" w:rsidRDefault="009E5600" w:rsidP="009E5600">
      <w:pPr>
        <w:pStyle w:val="Caption"/>
        <w:rPr>
          <w:highlight w:val="yellow"/>
        </w:rPr>
      </w:pPr>
      <w:bookmarkStart w:id="69" w:name="_Ref491771213"/>
      <w:bookmarkStart w:id="70" w:name="_Toc491867866"/>
      <w:r w:rsidRPr="00B41BE2">
        <w:rPr>
          <w:highlight w:val="yellow"/>
        </w:rPr>
        <w:t xml:space="preserve">Table </w:t>
      </w:r>
      <w:r w:rsidRPr="00B41BE2">
        <w:rPr>
          <w:highlight w:val="yellow"/>
        </w:rPr>
        <w:fldChar w:fldCharType="begin"/>
      </w:r>
      <w:r w:rsidRPr="00B41BE2">
        <w:rPr>
          <w:highlight w:val="yellow"/>
        </w:rPr>
        <w:instrText xml:space="preserve"> SEQ Table \* ARABIC </w:instrText>
      </w:r>
      <w:r w:rsidRPr="00B41BE2">
        <w:rPr>
          <w:highlight w:val="yellow"/>
        </w:rPr>
        <w:fldChar w:fldCharType="separate"/>
      </w:r>
      <w:r w:rsidR="00A51A98" w:rsidRPr="00B41BE2">
        <w:rPr>
          <w:noProof/>
          <w:highlight w:val="yellow"/>
        </w:rPr>
        <w:t>6</w:t>
      </w:r>
      <w:r w:rsidRPr="00B41BE2">
        <w:rPr>
          <w:highlight w:val="yellow"/>
        </w:rPr>
        <w:fldChar w:fldCharType="end"/>
      </w:r>
      <w:bookmarkEnd w:id="68"/>
      <w:bookmarkEnd w:id="69"/>
      <w:r w:rsidRPr="00B41BE2">
        <w:rPr>
          <w:highlight w:val="yellow"/>
        </w:rPr>
        <w:t xml:space="preserve"> Intensity of road traffic and aeronautical signal lights at</w:t>
      </w:r>
      <w:r w:rsidR="00C91CF1" w:rsidRPr="00B41BE2">
        <w:rPr>
          <w:highlight w:val="yellow"/>
        </w:rPr>
        <w:t xml:space="preserve"> </w:t>
      </w:r>
      <w:r w:rsidRPr="00B41BE2">
        <w:rPr>
          <w:highlight w:val="yellow"/>
        </w:rPr>
        <w:t>night</w:t>
      </w:r>
      <w:bookmarkEnd w:id="70"/>
    </w:p>
    <w:tbl>
      <w:tblPr>
        <w:tblStyle w:val="TableGrid"/>
        <w:tblW w:w="9744" w:type="dxa"/>
        <w:tblInd w:w="108" w:type="dxa"/>
        <w:tblLook w:val="04A0" w:firstRow="1" w:lastRow="0" w:firstColumn="1" w:lastColumn="0" w:noHBand="0" w:noVBand="1"/>
      </w:tblPr>
      <w:tblGrid>
        <w:gridCol w:w="1985"/>
        <w:gridCol w:w="2586"/>
        <w:gridCol w:w="2586"/>
        <w:gridCol w:w="2587"/>
      </w:tblGrid>
      <w:tr w:rsidR="009E5600" w:rsidRPr="00B41BE2" w14:paraId="67889E40" w14:textId="77777777" w:rsidTr="00C91CF1">
        <w:tc>
          <w:tcPr>
            <w:tcW w:w="1985" w:type="dxa"/>
          </w:tcPr>
          <w:p w14:paraId="0FC5E928" w14:textId="4E8D6C3E" w:rsidR="009E5600" w:rsidRPr="00B41BE2" w:rsidRDefault="009E5600" w:rsidP="00C91CF1">
            <w:pPr>
              <w:pStyle w:val="BodyText"/>
              <w:jc w:val="center"/>
              <w:rPr>
                <w:highlight w:val="yellow"/>
              </w:rPr>
            </w:pPr>
            <w:r w:rsidRPr="00B41BE2">
              <w:rPr>
                <w:highlight w:val="yellow"/>
              </w:rPr>
              <w:t>Purpose</w:t>
            </w:r>
          </w:p>
        </w:tc>
        <w:tc>
          <w:tcPr>
            <w:tcW w:w="2586" w:type="dxa"/>
          </w:tcPr>
          <w:p w14:paraId="368E5CC7" w14:textId="227E6276" w:rsidR="009E5600" w:rsidRPr="00B41BE2" w:rsidRDefault="009E5600" w:rsidP="00C91CF1">
            <w:pPr>
              <w:pStyle w:val="BodyText"/>
              <w:jc w:val="center"/>
              <w:rPr>
                <w:highlight w:val="yellow"/>
              </w:rPr>
            </w:pPr>
            <w:r w:rsidRPr="00B41BE2">
              <w:rPr>
                <w:highlight w:val="yellow"/>
              </w:rPr>
              <w:t>Type</w:t>
            </w:r>
          </w:p>
        </w:tc>
        <w:tc>
          <w:tcPr>
            <w:tcW w:w="2586" w:type="dxa"/>
          </w:tcPr>
          <w:p w14:paraId="0E8A0F72" w14:textId="60FFD747" w:rsidR="009E5600" w:rsidRPr="00B41BE2" w:rsidRDefault="009E5600" w:rsidP="00C91CF1">
            <w:pPr>
              <w:pStyle w:val="BodyText"/>
              <w:jc w:val="center"/>
              <w:rPr>
                <w:highlight w:val="yellow"/>
              </w:rPr>
            </w:pPr>
            <w:r w:rsidRPr="00B41BE2">
              <w:rPr>
                <w:highlight w:val="yellow"/>
              </w:rPr>
              <w:t>Luminous intensity</w:t>
            </w:r>
          </w:p>
        </w:tc>
        <w:tc>
          <w:tcPr>
            <w:tcW w:w="2587" w:type="dxa"/>
          </w:tcPr>
          <w:p w14:paraId="617F3106" w14:textId="014CA6A7" w:rsidR="009E5600" w:rsidRPr="00B41BE2" w:rsidRDefault="00C91CF1" w:rsidP="00C91CF1">
            <w:pPr>
              <w:pStyle w:val="BodyText"/>
              <w:jc w:val="center"/>
              <w:rPr>
                <w:highlight w:val="yellow"/>
              </w:rPr>
            </w:pPr>
            <w:r w:rsidRPr="00B41BE2">
              <w:rPr>
                <w:highlight w:val="yellow"/>
              </w:rPr>
              <w:t>Characteristics</w:t>
            </w:r>
          </w:p>
        </w:tc>
      </w:tr>
      <w:tr w:rsidR="00C91CF1" w:rsidRPr="00B41BE2" w14:paraId="16E2B502" w14:textId="77777777" w:rsidTr="00C91CF1">
        <w:tc>
          <w:tcPr>
            <w:tcW w:w="1985" w:type="dxa"/>
            <w:vMerge w:val="restart"/>
            <w:vAlign w:val="center"/>
          </w:tcPr>
          <w:p w14:paraId="7F2BECBD" w14:textId="6803CA0E" w:rsidR="00C91CF1" w:rsidRPr="00B41BE2" w:rsidRDefault="00C91CF1" w:rsidP="00D663A4">
            <w:pPr>
              <w:pStyle w:val="BodyText"/>
              <w:jc w:val="center"/>
              <w:rPr>
                <w:highlight w:val="yellow"/>
              </w:rPr>
            </w:pPr>
            <w:r w:rsidRPr="00B41BE2">
              <w:rPr>
                <w:highlight w:val="yellow"/>
              </w:rPr>
              <w:lastRenderedPageBreak/>
              <w:t>Aeronautical obstacle light</w:t>
            </w:r>
            <w:r w:rsidR="00666303" w:rsidRPr="00B41BE2">
              <w:rPr>
                <w:highlight w:val="yellow"/>
              </w:rPr>
              <w:t>s</w:t>
            </w:r>
            <w:r w:rsidRPr="00B41BE2">
              <w:rPr>
                <w:highlight w:val="yellow"/>
              </w:rPr>
              <w:t xml:space="preserve"> </w:t>
            </w:r>
            <w:r w:rsidR="00D663A4" w:rsidRPr="00B41BE2">
              <w:rPr>
                <w:highlight w:val="yellow"/>
              </w:rPr>
              <w:fldChar w:fldCharType="begin"/>
            </w:r>
            <w:r w:rsidR="00D663A4" w:rsidRPr="00B41BE2">
              <w:rPr>
                <w:highlight w:val="yellow"/>
              </w:rPr>
              <w:instrText xml:space="preserve"> REF _Ref460586379 \r \h </w:instrText>
            </w:r>
            <w:r w:rsidR="00D663A4" w:rsidRPr="00B41BE2">
              <w:rPr>
                <w:highlight w:val="yellow"/>
              </w:rPr>
            </w:r>
            <w:r w:rsidR="00D663A4" w:rsidRPr="00B41BE2">
              <w:rPr>
                <w:highlight w:val="yellow"/>
              </w:rPr>
              <w:fldChar w:fldCharType="separate"/>
            </w:r>
            <w:r w:rsidR="00AF0B35" w:rsidRPr="00B41BE2">
              <w:rPr>
                <w:highlight w:val="yellow"/>
              </w:rPr>
              <w:t>[6]</w:t>
            </w:r>
            <w:r w:rsidR="00D663A4" w:rsidRPr="00B41BE2">
              <w:rPr>
                <w:highlight w:val="yellow"/>
              </w:rPr>
              <w:fldChar w:fldCharType="end"/>
            </w:r>
          </w:p>
        </w:tc>
        <w:tc>
          <w:tcPr>
            <w:tcW w:w="2586" w:type="dxa"/>
          </w:tcPr>
          <w:p w14:paraId="532619A7" w14:textId="5B0C05A7" w:rsidR="00C91CF1" w:rsidRPr="00B41BE2" w:rsidRDefault="00C91CF1" w:rsidP="00C91CF1">
            <w:pPr>
              <w:pStyle w:val="BodyText"/>
              <w:jc w:val="center"/>
              <w:rPr>
                <w:highlight w:val="yellow"/>
              </w:rPr>
            </w:pPr>
            <w:r w:rsidRPr="00B41BE2">
              <w:rPr>
                <w:highlight w:val="yellow"/>
              </w:rPr>
              <w:t>Low-intensity, Type A, red, fixed</w:t>
            </w:r>
          </w:p>
        </w:tc>
        <w:tc>
          <w:tcPr>
            <w:tcW w:w="2586" w:type="dxa"/>
          </w:tcPr>
          <w:p w14:paraId="77B2F368" w14:textId="3AB29465" w:rsidR="00C91CF1" w:rsidRPr="00B41BE2" w:rsidRDefault="00C91CF1" w:rsidP="00C91CF1">
            <w:pPr>
              <w:pStyle w:val="BodyText"/>
              <w:jc w:val="center"/>
              <w:rPr>
                <w:highlight w:val="yellow"/>
              </w:rPr>
            </w:pPr>
            <w:r w:rsidRPr="00B41BE2">
              <w:rPr>
                <w:highlight w:val="yellow"/>
              </w:rPr>
              <w:t>10 cd</w:t>
            </w:r>
          </w:p>
        </w:tc>
        <w:tc>
          <w:tcPr>
            <w:tcW w:w="2587" w:type="dxa"/>
          </w:tcPr>
          <w:p w14:paraId="2730D185" w14:textId="551DC3C1" w:rsidR="00C91CF1" w:rsidRPr="00B41BE2" w:rsidRDefault="00C91CF1" w:rsidP="00C91CF1">
            <w:pPr>
              <w:pStyle w:val="BodyText"/>
              <w:jc w:val="center"/>
              <w:rPr>
                <w:highlight w:val="yellow"/>
              </w:rPr>
            </w:pPr>
            <w:r w:rsidRPr="00B41BE2">
              <w:rPr>
                <w:highlight w:val="yellow"/>
              </w:rPr>
              <w:t>omnidirectional</w:t>
            </w:r>
          </w:p>
        </w:tc>
      </w:tr>
      <w:tr w:rsidR="00C91CF1" w:rsidRPr="00B41BE2" w14:paraId="42AA8539" w14:textId="77777777" w:rsidTr="00C91CF1">
        <w:tc>
          <w:tcPr>
            <w:tcW w:w="1985" w:type="dxa"/>
            <w:vMerge/>
          </w:tcPr>
          <w:p w14:paraId="1246D177" w14:textId="77777777" w:rsidR="00C91CF1" w:rsidRPr="00B41BE2" w:rsidRDefault="00C91CF1" w:rsidP="00C91CF1">
            <w:pPr>
              <w:pStyle w:val="BodyText"/>
              <w:jc w:val="center"/>
              <w:rPr>
                <w:highlight w:val="yellow"/>
              </w:rPr>
            </w:pPr>
          </w:p>
        </w:tc>
        <w:tc>
          <w:tcPr>
            <w:tcW w:w="2586" w:type="dxa"/>
          </w:tcPr>
          <w:p w14:paraId="41DE7D80" w14:textId="23AB93B2" w:rsidR="00C91CF1" w:rsidRPr="00B41BE2" w:rsidRDefault="00C91CF1" w:rsidP="00C91CF1">
            <w:pPr>
              <w:pStyle w:val="BodyText"/>
              <w:jc w:val="center"/>
              <w:rPr>
                <w:highlight w:val="yellow"/>
              </w:rPr>
            </w:pPr>
            <w:r w:rsidRPr="00B41BE2">
              <w:rPr>
                <w:highlight w:val="yellow"/>
              </w:rPr>
              <w:t>Low-intensity, Type B, red, fixed</w:t>
            </w:r>
          </w:p>
        </w:tc>
        <w:tc>
          <w:tcPr>
            <w:tcW w:w="2586" w:type="dxa"/>
          </w:tcPr>
          <w:p w14:paraId="0F8164FB" w14:textId="6617EB04" w:rsidR="00C91CF1" w:rsidRPr="00B41BE2" w:rsidRDefault="00C91CF1" w:rsidP="00C91CF1">
            <w:pPr>
              <w:pStyle w:val="BodyText"/>
              <w:jc w:val="center"/>
              <w:rPr>
                <w:highlight w:val="yellow"/>
              </w:rPr>
            </w:pPr>
            <w:r w:rsidRPr="00B41BE2">
              <w:rPr>
                <w:highlight w:val="yellow"/>
              </w:rPr>
              <w:t>30 cd</w:t>
            </w:r>
          </w:p>
        </w:tc>
        <w:tc>
          <w:tcPr>
            <w:tcW w:w="2587" w:type="dxa"/>
          </w:tcPr>
          <w:p w14:paraId="720B9D9D" w14:textId="77A3464B" w:rsidR="00C91CF1" w:rsidRPr="00B41BE2" w:rsidRDefault="00C91CF1" w:rsidP="00C91CF1">
            <w:pPr>
              <w:pStyle w:val="BodyText"/>
              <w:jc w:val="center"/>
              <w:rPr>
                <w:highlight w:val="yellow"/>
              </w:rPr>
            </w:pPr>
            <w:r w:rsidRPr="00B41BE2">
              <w:rPr>
                <w:highlight w:val="yellow"/>
              </w:rPr>
              <w:t>omnidirectional</w:t>
            </w:r>
          </w:p>
        </w:tc>
      </w:tr>
      <w:tr w:rsidR="00C91CF1" w:rsidRPr="00B41BE2" w14:paraId="4AEDDE3B" w14:textId="77777777" w:rsidTr="00C91CF1">
        <w:tc>
          <w:tcPr>
            <w:tcW w:w="1985" w:type="dxa"/>
            <w:vMerge/>
          </w:tcPr>
          <w:p w14:paraId="22C5B8D8" w14:textId="77777777" w:rsidR="00C91CF1" w:rsidRPr="00B41BE2" w:rsidRDefault="00C91CF1" w:rsidP="00C91CF1">
            <w:pPr>
              <w:pStyle w:val="BodyText"/>
              <w:jc w:val="center"/>
              <w:rPr>
                <w:highlight w:val="yellow"/>
              </w:rPr>
            </w:pPr>
          </w:p>
        </w:tc>
        <w:tc>
          <w:tcPr>
            <w:tcW w:w="2586" w:type="dxa"/>
          </w:tcPr>
          <w:p w14:paraId="165107D8" w14:textId="5D79468F" w:rsidR="00C91CF1" w:rsidRPr="00B41BE2" w:rsidRDefault="00C91CF1" w:rsidP="00C91CF1">
            <w:pPr>
              <w:pStyle w:val="BodyText"/>
              <w:jc w:val="center"/>
              <w:rPr>
                <w:highlight w:val="yellow"/>
              </w:rPr>
            </w:pPr>
            <w:r w:rsidRPr="00B41BE2">
              <w:rPr>
                <w:highlight w:val="yellow"/>
              </w:rPr>
              <w:t>Medium intensity, Type A, white, flashing</w:t>
            </w:r>
          </w:p>
        </w:tc>
        <w:tc>
          <w:tcPr>
            <w:tcW w:w="2586" w:type="dxa"/>
          </w:tcPr>
          <w:p w14:paraId="3DA6A6FC" w14:textId="093F6DB1" w:rsidR="00C91CF1" w:rsidRPr="00B41BE2" w:rsidRDefault="00C91CF1" w:rsidP="00C91CF1">
            <w:pPr>
              <w:pStyle w:val="BodyText"/>
              <w:jc w:val="center"/>
              <w:rPr>
                <w:highlight w:val="yellow"/>
              </w:rPr>
            </w:pPr>
            <w:r w:rsidRPr="00B41BE2">
              <w:rPr>
                <w:highlight w:val="yellow"/>
              </w:rPr>
              <w:t>2000 cd</w:t>
            </w:r>
          </w:p>
        </w:tc>
        <w:tc>
          <w:tcPr>
            <w:tcW w:w="2587" w:type="dxa"/>
          </w:tcPr>
          <w:p w14:paraId="3D60F042" w14:textId="4DCC91AC" w:rsidR="00C91CF1" w:rsidRPr="00B41BE2" w:rsidRDefault="00C91CF1" w:rsidP="00C91CF1">
            <w:pPr>
              <w:pStyle w:val="BodyText"/>
              <w:jc w:val="center"/>
              <w:rPr>
                <w:highlight w:val="yellow"/>
              </w:rPr>
            </w:pPr>
            <w:r w:rsidRPr="00B41BE2">
              <w:rPr>
                <w:highlight w:val="yellow"/>
              </w:rPr>
              <w:t>omnidirectional</w:t>
            </w:r>
          </w:p>
        </w:tc>
      </w:tr>
      <w:tr w:rsidR="00C91CF1" w:rsidRPr="00B41BE2" w14:paraId="583E3EF4" w14:textId="77777777" w:rsidTr="00C91CF1">
        <w:tc>
          <w:tcPr>
            <w:tcW w:w="1985" w:type="dxa"/>
            <w:vMerge/>
          </w:tcPr>
          <w:p w14:paraId="22735780" w14:textId="77777777" w:rsidR="00C91CF1" w:rsidRPr="00B41BE2" w:rsidRDefault="00C91CF1" w:rsidP="00C91CF1">
            <w:pPr>
              <w:pStyle w:val="BodyText"/>
              <w:jc w:val="center"/>
              <w:rPr>
                <w:highlight w:val="yellow"/>
              </w:rPr>
            </w:pPr>
          </w:p>
        </w:tc>
        <w:tc>
          <w:tcPr>
            <w:tcW w:w="2586" w:type="dxa"/>
          </w:tcPr>
          <w:p w14:paraId="1094CF58" w14:textId="77777777" w:rsidR="00C91CF1" w:rsidRPr="00B41BE2" w:rsidRDefault="00C91CF1" w:rsidP="00C91CF1">
            <w:pPr>
              <w:pStyle w:val="BodyText"/>
              <w:jc w:val="center"/>
              <w:rPr>
                <w:highlight w:val="yellow"/>
              </w:rPr>
            </w:pPr>
            <w:r w:rsidRPr="00B41BE2">
              <w:rPr>
                <w:highlight w:val="yellow"/>
              </w:rPr>
              <w:t>Medium intensity, Type B,</w:t>
            </w:r>
          </w:p>
          <w:p w14:paraId="3DF089B7" w14:textId="1C4E7732" w:rsidR="00C91CF1" w:rsidRPr="00B41BE2" w:rsidRDefault="00C91CF1" w:rsidP="00C91CF1">
            <w:pPr>
              <w:pStyle w:val="BodyText"/>
              <w:jc w:val="center"/>
              <w:rPr>
                <w:highlight w:val="yellow"/>
              </w:rPr>
            </w:pPr>
            <w:r w:rsidRPr="00B41BE2">
              <w:rPr>
                <w:highlight w:val="yellow"/>
              </w:rPr>
              <w:t>red, flashing</w:t>
            </w:r>
          </w:p>
        </w:tc>
        <w:tc>
          <w:tcPr>
            <w:tcW w:w="2586" w:type="dxa"/>
          </w:tcPr>
          <w:p w14:paraId="4FDFFE82" w14:textId="615FDF70" w:rsidR="00C91CF1" w:rsidRPr="00B41BE2" w:rsidRDefault="00C91CF1" w:rsidP="00C91CF1">
            <w:pPr>
              <w:pStyle w:val="BodyText"/>
              <w:jc w:val="center"/>
              <w:rPr>
                <w:highlight w:val="yellow"/>
              </w:rPr>
            </w:pPr>
            <w:r w:rsidRPr="00B41BE2">
              <w:rPr>
                <w:highlight w:val="yellow"/>
              </w:rPr>
              <w:t>2000 cd</w:t>
            </w:r>
          </w:p>
        </w:tc>
        <w:tc>
          <w:tcPr>
            <w:tcW w:w="2587" w:type="dxa"/>
          </w:tcPr>
          <w:p w14:paraId="5F339093" w14:textId="3BFD5903" w:rsidR="00C91CF1" w:rsidRPr="00B41BE2" w:rsidRDefault="00C91CF1" w:rsidP="00C91CF1">
            <w:pPr>
              <w:pStyle w:val="BodyText"/>
              <w:jc w:val="center"/>
              <w:rPr>
                <w:highlight w:val="yellow"/>
              </w:rPr>
            </w:pPr>
            <w:r w:rsidRPr="00B41BE2">
              <w:rPr>
                <w:highlight w:val="yellow"/>
              </w:rPr>
              <w:t>omnidirectional</w:t>
            </w:r>
          </w:p>
        </w:tc>
      </w:tr>
      <w:tr w:rsidR="00C91CF1" w14:paraId="22D37B75" w14:textId="77777777" w:rsidTr="00C91CF1">
        <w:tc>
          <w:tcPr>
            <w:tcW w:w="1985" w:type="dxa"/>
          </w:tcPr>
          <w:p w14:paraId="13FB9FA1" w14:textId="6A3E5FE3" w:rsidR="00C91CF1" w:rsidRPr="00B41BE2" w:rsidRDefault="00666303" w:rsidP="00C91CF1">
            <w:pPr>
              <w:pStyle w:val="BodyText"/>
              <w:jc w:val="center"/>
              <w:rPr>
                <w:highlight w:val="yellow"/>
              </w:rPr>
            </w:pPr>
            <w:r w:rsidRPr="00B41BE2">
              <w:rPr>
                <w:highlight w:val="yellow"/>
              </w:rPr>
              <w:t xml:space="preserve">Road traffic lights </w:t>
            </w:r>
            <w:r w:rsidR="002A4FBE" w:rsidRPr="00B41BE2">
              <w:rPr>
                <w:highlight w:val="yellow"/>
              </w:rPr>
              <w:fldChar w:fldCharType="begin"/>
            </w:r>
            <w:r w:rsidR="002A4FBE" w:rsidRPr="00B41BE2">
              <w:rPr>
                <w:highlight w:val="yellow"/>
              </w:rPr>
              <w:instrText xml:space="preserve"> REF _Ref460823611 \r \h </w:instrText>
            </w:r>
            <w:r w:rsidR="0002193D" w:rsidRPr="00B41BE2">
              <w:rPr>
                <w:highlight w:val="yellow"/>
              </w:rPr>
              <w:instrText xml:space="preserve"> \* MERGEFORMAT </w:instrText>
            </w:r>
            <w:r w:rsidR="002A4FBE" w:rsidRPr="00B41BE2">
              <w:rPr>
                <w:highlight w:val="yellow"/>
              </w:rPr>
            </w:r>
            <w:r w:rsidR="002A4FBE" w:rsidRPr="00B41BE2">
              <w:rPr>
                <w:highlight w:val="yellow"/>
              </w:rPr>
              <w:fldChar w:fldCharType="separate"/>
            </w:r>
            <w:r w:rsidR="00AF0B35" w:rsidRPr="00B41BE2">
              <w:rPr>
                <w:highlight w:val="yellow"/>
              </w:rPr>
              <w:t>[7]</w:t>
            </w:r>
            <w:r w:rsidR="002A4FBE" w:rsidRPr="00B41BE2">
              <w:rPr>
                <w:highlight w:val="yellow"/>
              </w:rPr>
              <w:fldChar w:fldCharType="end"/>
            </w:r>
          </w:p>
        </w:tc>
        <w:tc>
          <w:tcPr>
            <w:tcW w:w="2586" w:type="dxa"/>
          </w:tcPr>
          <w:p w14:paraId="75F17A54" w14:textId="77777777" w:rsidR="00C91CF1" w:rsidRPr="00B41BE2" w:rsidRDefault="002A4FBE" w:rsidP="00C91CF1">
            <w:pPr>
              <w:pStyle w:val="BodyText"/>
              <w:jc w:val="center"/>
              <w:rPr>
                <w:highlight w:val="yellow"/>
              </w:rPr>
            </w:pPr>
            <w:r w:rsidRPr="00B41BE2">
              <w:rPr>
                <w:highlight w:val="yellow"/>
              </w:rPr>
              <w:t>Green, Red, Yellow</w:t>
            </w:r>
          </w:p>
          <w:p w14:paraId="37278D00" w14:textId="282EA825" w:rsidR="0002193D" w:rsidRPr="00B41BE2" w:rsidRDefault="0002193D" w:rsidP="00C91CF1">
            <w:pPr>
              <w:pStyle w:val="BodyText"/>
              <w:jc w:val="center"/>
              <w:rPr>
                <w:highlight w:val="yellow"/>
              </w:rPr>
            </w:pPr>
          </w:p>
        </w:tc>
        <w:tc>
          <w:tcPr>
            <w:tcW w:w="2586" w:type="dxa"/>
          </w:tcPr>
          <w:p w14:paraId="0359049B" w14:textId="6965D2ED" w:rsidR="00C91CF1" w:rsidRPr="00B41BE2" w:rsidRDefault="002A4FBE" w:rsidP="00C91CF1">
            <w:pPr>
              <w:pStyle w:val="BodyText"/>
              <w:jc w:val="center"/>
              <w:rPr>
                <w:highlight w:val="yellow"/>
              </w:rPr>
            </w:pPr>
            <w:r w:rsidRPr="00B41BE2">
              <w:rPr>
                <w:highlight w:val="yellow"/>
              </w:rPr>
              <w:t>25 - 200 cd</w:t>
            </w:r>
          </w:p>
        </w:tc>
        <w:tc>
          <w:tcPr>
            <w:tcW w:w="2587" w:type="dxa"/>
          </w:tcPr>
          <w:p w14:paraId="09126C5A" w14:textId="0259B893" w:rsidR="00C91CF1" w:rsidRPr="00EF6230" w:rsidRDefault="002A4FBE" w:rsidP="00C91CF1">
            <w:pPr>
              <w:pStyle w:val="BodyText"/>
              <w:jc w:val="center"/>
            </w:pPr>
            <w:r w:rsidRPr="00B41BE2">
              <w:rPr>
                <w:highlight w:val="yellow"/>
              </w:rPr>
              <w:t>pencil beam</w:t>
            </w:r>
          </w:p>
        </w:tc>
      </w:tr>
    </w:tbl>
    <w:p w14:paraId="5897147E" w14:textId="77777777" w:rsidR="000C1E9B" w:rsidRDefault="000C1E9B" w:rsidP="00926275">
      <w:pPr>
        <w:pStyle w:val="BodyText"/>
      </w:pPr>
    </w:p>
    <w:p w14:paraId="36F9FA71" w14:textId="7F3D49EF" w:rsidR="000C1E9B" w:rsidRDefault="00D452AF" w:rsidP="0096692C">
      <w:pPr>
        <w:pStyle w:val="Heading1"/>
      </w:pPr>
      <w:r>
        <w:t xml:space="preserve">Photometric luminous </w:t>
      </w:r>
      <w:commentRangeStart w:id="71"/>
      <w:r>
        <w:t>intensity</w:t>
      </w:r>
      <w:commentRangeEnd w:id="71"/>
      <w:r w:rsidR="001836E2">
        <w:rPr>
          <w:rStyle w:val="CommentReference"/>
          <w:rFonts w:asciiTheme="minorHAnsi" w:eastAsiaTheme="minorHAnsi" w:hAnsiTheme="minorHAnsi" w:cstheme="minorBidi"/>
          <w:b w:val="0"/>
          <w:bCs w:val="0"/>
          <w:caps w:val="0"/>
          <w:color w:val="auto"/>
        </w:rPr>
        <w:commentReference w:id="71"/>
      </w:r>
    </w:p>
    <w:p w14:paraId="1CF5AC18" w14:textId="77777777" w:rsidR="0070130A" w:rsidRDefault="0070130A" w:rsidP="0070130A">
      <w:pPr>
        <w:pStyle w:val="Heading1separatationline"/>
      </w:pPr>
    </w:p>
    <w:p w14:paraId="17D7E44C" w14:textId="2D353965" w:rsidR="0070130A" w:rsidRPr="0070130A" w:rsidRDefault="0070130A" w:rsidP="0070130A">
      <w:pPr>
        <w:pStyle w:val="Heading2"/>
      </w:pPr>
      <w:bookmarkStart w:id="72" w:name="_Toc491867396"/>
      <w:r>
        <w:t>In-</w:t>
      </w:r>
      <w:r w:rsidR="00D452AF">
        <w:t>s</w:t>
      </w:r>
      <w:r>
        <w:t xml:space="preserve">itu- and </w:t>
      </w:r>
      <w:r w:rsidR="00D452AF">
        <w:t>p</w:t>
      </w:r>
      <w:r>
        <w:t xml:space="preserve">hotometric </w:t>
      </w:r>
      <w:r w:rsidR="00D452AF">
        <w:t>i</w:t>
      </w:r>
      <w:r>
        <w:t>ntensity</w:t>
      </w:r>
      <w:bookmarkEnd w:id="72"/>
    </w:p>
    <w:p w14:paraId="67E2A036" w14:textId="77777777" w:rsidR="0096692C" w:rsidRPr="0096692C" w:rsidRDefault="0096692C" w:rsidP="0096692C">
      <w:pPr>
        <w:pStyle w:val="Heading1separatationline"/>
      </w:pPr>
    </w:p>
    <w:p w14:paraId="2F09A4A2" w14:textId="682B8078" w:rsidR="000C1E9B" w:rsidRDefault="005056DC" w:rsidP="00926275">
      <w:pPr>
        <w:pStyle w:val="BodyText"/>
      </w:pPr>
      <w:r>
        <w:t>The luminous intensity calculated in the chapters above is an intensity, which should be guaranteed</w:t>
      </w:r>
      <w:r w:rsidR="00D25567">
        <w:t>,</w:t>
      </w:r>
      <w:r>
        <w:t xml:space="preserve"> when the light is in operation.</w:t>
      </w:r>
      <w:r w:rsidR="00131C59">
        <w:t xml:space="preserve"> It is called in-situ-intensity </w:t>
      </w:r>
      <m:oMath>
        <m:sSub>
          <m:sSubPr>
            <m:ctrlPr>
              <w:rPr>
                <w:rFonts w:ascii="Cambria Math" w:hAnsi="Cambria Math"/>
                <w:i/>
              </w:rPr>
            </m:ctrlPr>
          </m:sSubPr>
          <m:e>
            <m:r>
              <w:rPr>
                <w:rFonts w:ascii="Cambria Math" w:hAnsi="Cambria Math"/>
              </w:rPr>
              <m:t>I</m:t>
            </m:r>
          </m:e>
          <m:sub>
            <m:r>
              <w:rPr>
                <w:rFonts w:ascii="Cambria Math" w:hAnsi="Cambria Math"/>
              </w:rPr>
              <m:t>ins</m:t>
            </m:r>
          </m:sub>
        </m:sSub>
      </m:oMath>
      <w:r w:rsidR="00131C59">
        <w:rPr>
          <w:rFonts w:eastAsiaTheme="minorEastAsia"/>
        </w:rPr>
        <w:t xml:space="preserve"> in this chapter.</w:t>
      </w:r>
    </w:p>
    <w:p w14:paraId="744F5480" w14:textId="5DE5BF4B" w:rsidR="005056DC" w:rsidRDefault="00AA05AA" w:rsidP="00926275">
      <w:pPr>
        <w:pStyle w:val="BodyText"/>
      </w:pPr>
      <w:r>
        <w:t xml:space="preserve">It </w:t>
      </w:r>
      <w:r w:rsidR="005056DC">
        <w:t>is not the luminous intensity, which is measured in a light laboratory.</w:t>
      </w:r>
      <w:r>
        <w:t xml:space="preserve"> The measured intensity is now called photometric intensity </w:t>
      </w:r>
      <m:oMath>
        <m:sSub>
          <m:sSubPr>
            <m:ctrlPr>
              <w:rPr>
                <w:rFonts w:ascii="Cambria Math" w:hAnsi="Cambria Math"/>
                <w:i/>
              </w:rPr>
            </m:ctrlPr>
          </m:sSubPr>
          <m:e>
            <m:r>
              <w:rPr>
                <w:rFonts w:ascii="Cambria Math" w:hAnsi="Cambria Math"/>
              </w:rPr>
              <m:t>I</m:t>
            </m:r>
          </m:e>
          <m:sub>
            <m:r>
              <w:rPr>
                <w:rFonts w:ascii="Cambria Math" w:hAnsi="Cambria Math"/>
              </w:rPr>
              <m:t>ph</m:t>
            </m:r>
          </m:sub>
        </m:sSub>
      </m:oMath>
      <w:r>
        <w:rPr>
          <w:rFonts w:eastAsiaTheme="minorEastAsia"/>
        </w:rPr>
        <w:t>.</w:t>
      </w:r>
    </w:p>
    <w:p w14:paraId="546C03AB" w14:textId="7331FA6A" w:rsidR="0096692C" w:rsidRDefault="005056DC" w:rsidP="00926275">
      <w:pPr>
        <w:pStyle w:val="BodyText"/>
      </w:pPr>
      <w:r>
        <w:t>Two aspects have to be considered.</w:t>
      </w:r>
    </w:p>
    <w:p w14:paraId="3A81166B" w14:textId="45EB16A4" w:rsidR="00237B16" w:rsidRDefault="00237B16" w:rsidP="00237B16">
      <w:pPr>
        <w:pStyle w:val="Bullet1"/>
      </w:pPr>
      <w:r>
        <w:t>A service condition factor</w:t>
      </w:r>
      <w:r w:rsidR="00D96B8B">
        <w:t xml:space="preserve"> </w:t>
      </w:r>
      <m:oMath>
        <m:r>
          <w:rPr>
            <w:rFonts w:ascii="Cambria Math" w:hAnsi="Cambria Math"/>
          </w:rPr>
          <m:t>scf</m:t>
        </m:r>
      </m:oMath>
      <w:r>
        <w:br/>
        <w:t>This factor includes the degradation of the luminous intensity caused by the aging of the light source, and dirt or salting of the lanterns.</w:t>
      </w:r>
      <w:r w:rsidR="00D96B8B">
        <w:br/>
        <w:t>The service condition factor is used for the minimum intensity values only. The maximum intensity is estimated for a ‘worst-cas</w:t>
      </w:r>
      <w:r w:rsidR="00AA05AA">
        <w:t>e</w:t>
      </w:r>
      <w:r w:rsidR="00D96B8B">
        <w:t xml:space="preserve">-scenario’ (avoid glare) and therefore it should estimated that the lantern </w:t>
      </w:r>
      <w:r w:rsidR="000D5C84">
        <w:t>was not aged and has the full intensity.</w:t>
      </w:r>
      <w:r>
        <w:br/>
        <w:t>For many years IALA proposed to assume that the intensity reduction should be taken as 25% of the measured value in a laboratory</w:t>
      </w:r>
      <w:r w:rsidR="006F6E50">
        <w:t xml:space="preserve"> (</w:t>
      </w:r>
      <m:oMath>
        <m:r>
          <w:rPr>
            <w:rFonts w:ascii="Cambria Math" w:hAnsi="Cambria Math"/>
          </w:rPr>
          <m:t>scf=0.75</m:t>
        </m:r>
      </m:oMath>
      <w:r w:rsidR="006F6E50">
        <w:t>)</w:t>
      </w:r>
      <w:r>
        <w:t>.</w:t>
      </w:r>
    </w:p>
    <w:p w14:paraId="3AFE8CDE" w14:textId="18FDFA9A" w:rsidR="00237B16" w:rsidRDefault="00920172" w:rsidP="005056DC">
      <w:pPr>
        <w:pStyle w:val="Bullet1"/>
      </w:pPr>
      <w:r>
        <w:t>The flash characters</w:t>
      </w:r>
      <w:r>
        <w:br/>
        <w:t xml:space="preserve">Many lights are measured with fixed light and operated with different flashes. As the </w:t>
      </w:r>
      <w:r w:rsidR="00A62A2C">
        <w:t>effective</w:t>
      </w:r>
      <w:r>
        <w:t xml:space="preserve"> intensity </w:t>
      </w:r>
      <w:r w:rsidR="001B1EF2">
        <w:t>depends on the flash character, it has to be calculated from the variation in time of the luminous intensity.</w:t>
      </w:r>
    </w:p>
    <w:p w14:paraId="2B7ABA1A" w14:textId="49E0DD70" w:rsidR="00D25567" w:rsidRDefault="00332B29" w:rsidP="00332B29">
      <w:pPr>
        <w:pStyle w:val="Bullet1"/>
        <w:numPr>
          <w:ilvl w:val="0"/>
          <w:numId w:val="0"/>
        </w:numPr>
        <w:ind w:firstLine="1"/>
        <w:rPr>
          <w:rFonts w:eastAsiaTheme="minorEastAsia"/>
        </w:rPr>
      </w:pPr>
      <w:r w:rsidRPr="003F2B53">
        <w:rPr>
          <w:color w:val="auto"/>
          <w:lang w:val="en-GB"/>
        </w:rPr>
        <w:t xml:space="preserve">The measured luminous intensity of a signal light is now called photometric luminous intensity </w:t>
      </w:r>
      <m:oMath>
        <m:sSub>
          <m:sSubPr>
            <m:ctrlPr>
              <w:rPr>
                <w:rFonts w:ascii="Cambria Math" w:hAnsi="Cambria Math"/>
                <w:i/>
                <w:color w:val="auto"/>
                <w:lang w:val="en-GB"/>
              </w:rPr>
            </m:ctrlPr>
          </m:sSubPr>
          <m:e>
            <m:r>
              <w:rPr>
                <w:rFonts w:ascii="Cambria Math" w:hAnsi="Cambria Math"/>
                <w:color w:val="auto"/>
                <w:lang w:val="en-GB"/>
              </w:rPr>
              <m:t>I</m:t>
            </m:r>
          </m:e>
          <m:sub>
            <m:r>
              <w:rPr>
                <w:rFonts w:ascii="Cambria Math" w:hAnsi="Cambria Math"/>
                <w:color w:val="auto"/>
                <w:lang w:val="en-GB"/>
              </w:rPr>
              <m:t>ph</m:t>
            </m:r>
          </m:sub>
        </m:sSub>
      </m:oMath>
      <w:r w:rsidRPr="003F2B53">
        <w:rPr>
          <w:color w:val="auto"/>
          <w:lang w:val="en-GB"/>
        </w:rPr>
        <w:t>. It may vary with the</w:t>
      </w:r>
      <w:r>
        <w:rPr>
          <w:rFonts w:eastAsiaTheme="minorEastAsia"/>
        </w:rPr>
        <w:t xml:space="preserve"> horizontal and vertical angle and with time </w:t>
      </w:r>
      <m:oMath>
        <m:r>
          <w:rPr>
            <w:rFonts w:ascii="Cambria Math" w:eastAsiaTheme="minorEastAsia" w:hAnsi="Cambria Math"/>
          </w:rPr>
          <m:t>t</m:t>
        </m:r>
      </m:oMath>
      <w:r>
        <w:rPr>
          <w:rFonts w:eastAsiaTheme="minorEastAsia"/>
        </w:rPr>
        <w:t>.</w:t>
      </w:r>
    </w:p>
    <w:p w14:paraId="1B65585E" w14:textId="236E391A" w:rsidR="0070130A" w:rsidRDefault="0070130A" w:rsidP="00332B29">
      <w:pPr>
        <w:pStyle w:val="Bullet1"/>
        <w:numPr>
          <w:ilvl w:val="0"/>
          <w:numId w:val="0"/>
        </w:numPr>
        <w:ind w:firstLine="1"/>
        <w:rPr>
          <w:rFonts w:eastAsiaTheme="minorEastAsia"/>
        </w:rPr>
      </w:pPr>
      <w:r>
        <w:rPr>
          <w:rFonts w:eastAsiaTheme="minorEastAsia"/>
          <w:noProof/>
          <w:lang w:val="en-IE" w:eastAsia="en-IE"/>
        </w:rPr>
        <mc:AlternateContent>
          <mc:Choice Requires="wpg">
            <w:drawing>
              <wp:inline distT="0" distB="0" distL="0" distR="0" wp14:anchorId="500217E1" wp14:editId="6D6BB652">
                <wp:extent cx="6156000" cy="417600"/>
                <wp:effectExtent l="0" t="0" r="16510" b="20955"/>
                <wp:docPr id="65" name="Gruppieren 65"/>
                <wp:cNvGraphicFramePr/>
                <a:graphic xmlns:a="http://schemas.openxmlformats.org/drawingml/2006/main">
                  <a:graphicData uri="http://schemas.microsoft.com/office/word/2010/wordprocessingGroup">
                    <wpg:wgp>
                      <wpg:cNvGrpSpPr/>
                      <wpg:grpSpPr>
                        <a:xfrm>
                          <a:off x="0" y="0"/>
                          <a:ext cx="6156000" cy="417600"/>
                          <a:chOff x="0" y="0"/>
                          <a:chExt cx="6156960" cy="419100"/>
                        </a:xfrm>
                      </wpg:grpSpPr>
                      <wps:wsp>
                        <wps:cNvPr id="25" name="Textfeld 25"/>
                        <wps:cNvSpPr txBox="1"/>
                        <wps:spPr>
                          <a:xfrm>
                            <a:off x="0" y="15240"/>
                            <a:ext cx="114300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567A388" w14:textId="7AAD8C89" w:rsidR="001836E2" w:rsidRDefault="001836E2" w:rsidP="0070130A">
                              <w:pPr>
                                <w:jc w:val="center"/>
                                <w:rPr>
                                  <w:lang w:val="de-DE"/>
                                </w:rPr>
                              </w:pPr>
                              <w:r>
                                <w:rPr>
                                  <w:lang w:val="de-DE"/>
                                </w:rPr>
                                <w:t>viewing distance</w:t>
                              </w:r>
                            </w:p>
                            <w:p w14:paraId="18F14A49" w14:textId="6EF562D8" w:rsidR="001836E2" w:rsidRPr="0070130A" w:rsidRDefault="001836E2" w:rsidP="0070130A">
                              <w:pPr>
                                <w:jc w:val="center"/>
                                <w:rPr>
                                  <w:i/>
                                  <w:vertAlign w:val="subscript"/>
                                  <w:lang w:val="de-DE"/>
                                </w:rPr>
                              </w:pPr>
                              <w:r w:rsidRPr="0070130A">
                                <w:rPr>
                                  <w:i/>
                                  <w:lang w:val="de-DE"/>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 name="Textfeld 54"/>
                        <wps:cNvSpPr txBox="1"/>
                        <wps:spPr>
                          <a:xfrm>
                            <a:off x="1470660" y="7620"/>
                            <a:ext cx="88392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FAC61B1" w14:textId="1030EBA6" w:rsidR="001836E2" w:rsidRPr="0070130A" w:rsidRDefault="001836E2" w:rsidP="0070130A">
                              <w:pPr>
                                <w:jc w:val="center"/>
                                <w:rPr>
                                  <w:lang w:val="de-DE"/>
                                </w:rPr>
                              </w:pPr>
                              <w:r>
                                <w:rPr>
                                  <w:lang w:val="de-DE"/>
                                </w:rPr>
                                <w:t>Allard’s Law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8" name="Textfeld 58"/>
                        <wps:cNvSpPr txBox="1"/>
                        <wps:spPr>
                          <a:xfrm>
                            <a:off x="2682240" y="7620"/>
                            <a:ext cx="88392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1301A73" w14:textId="3C227EFD" w:rsidR="001836E2" w:rsidRDefault="001836E2" w:rsidP="0070130A">
                              <w:pPr>
                                <w:jc w:val="center"/>
                                <w:rPr>
                                  <w:lang w:val="de-DE"/>
                                </w:rPr>
                              </w:pPr>
                              <w:r>
                                <w:rPr>
                                  <w:lang w:val="de-DE"/>
                                </w:rPr>
                                <w:t>in-situ-</w:t>
                              </w:r>
                            </w:p>
                            <w:p w14:paraId="6F0F61A9" w14:textId="363CD5B3" w:rsidR="001836E2" w:rsidRPr="0070130A" w:rsidRDefault="001836E2" w:rsidP="0070130A">
                              <w:pPr>
                                <w:jc w:val="center"/>
                                <w:rPr>
                                  <w:vertAlign w:val="subscript"/>
                                  <w:lang w:val="de-DE"/>
                                </w:rPr>
                              </w:pPr>
                              <w:r>
                                <w:rPr>
                                  <w:lang w:val="de-DE"/>
                                </w:rPr>
                                <w:t xml:space="preserve">intensity </w:t>
                              </w:r>
                              <w:r w:rsidRPr="0070130A">
                                <w:rPr>
                                  <w:i/>
                                  <w:lang w:val="de-DE"/>
                                </w:rPr>
                                <w:t>I</w:t>
                              </w:r>
                              <w:r w:rsidRPr="0070130A">
                                <w:rPr>
                                  <w:i/>
                                  <w:vertAlign w:val="subscript"/>
                                  <w:lang w:val="de-DE"/>
                                </w:rPr>
                                <w:t>ins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9" name="Textfeld 59"/>
                        <wps:cNvSpPr txBox="1"/>
                        <wps:spPr>
                          <a:xfrm>
                            <a:off x="3893820" y="0"/>
                            <a:ext cx="104394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2138740" w14:textId="52FCB444" w:rsidR="001836E2" w:rsidRDefault="001836E2" w:rsidP="0070130A">
                              <w:pPr>
                                <w:jc w:val="center"/>
                                <w:rPr>
                                  <w:lang w:val="de-DE"/>
                                </w:rPr>
                              </w:pPr>
                              <w:r>
                                <w:rPr>
                                  <w:lang w:val="de-DE"/>
                                </w:rPr>
                                <w:t>service condition</w:t>
                              </w:r>
                            </w:p>
                            <w:p w14:paraId="194135A4" w14:textId="75B38953" w:rsidR="001836E2" w:rsidRPr="0070130A" w:rsidRDefault="001836E2" w:rsidP="0070130A">
                              <w:pPr>
                                <w:jc w:val="center"/>
                                <w:rPr>
                                  <w:lang w:val="de-DE"/>
                                </w:rPr>
                              </w:pPr>
                              <w:r>
                                <w:rPr>
                                  <w:lang w:val="de-DE"/>
                                </w:rPr>
                                <w:t>flash profile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 name="Textfeld 60"/>
                        <wps:cNvSpPr txBox="1"/>
                        <wps:spPr>
                          <a:xfrm>
                            <a:off x="5273040" y="0"/>
                            <a:ext cx="88392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7D11113" w14:textId="33ED3B7D" w:rsidR="001836E2" w:rsidRDefault="001836E2" w:rsidP="0070130A">
                              <w:pPr>
                                <w:jc w:val="center"/>
                                <w:rPr>
                                  <w:lang w:val="de-DE"/>
                                </w:rPr>
                              </w:pPr>
                              <w:r>
                                <w:rPr>
                                  <w:lang w:val="de-DE"/>
                                </w:rPr>
                                <w:t>photometric</w:t>
                              </w:r>
                            </w:p>
                            <w:p w14:paraId="5A88FBB0" w14:textId="783CCACF" w:rsidR="001836E2" w:rsidRPr="0070130A" w:rsidRDefault="001836E2" w:rsidP="0070130A">
                              <w:pPr>
                                <w:jc w:val="center"/>
                                <w:rPr>
                                  <w:vertAlign w:val="subscript"/>
                                  <w:lang w:val="de-DE"/>
                                </w:rPr>
                              </w:pPr>
                              <w:r>
                                <w:rPr>
                                  <w:lang w:val="de-DE"/>
                                </w:rPr>
                                <w:t xml:space="preserve">intensity </w:t>
                              </w:r>
                              <w:r w:rsidRPr="0070130A">
                                <w:rPr>
                                  <w:i/>
                                  <w:lang w:val="de-DE"/>
                                </w:rPr>
                                <w:t>I</w:t>
                              </w:r>
                              <w:r>
                                <w:rPr>
                                  <w:i/>
                                  <w:vertAlign w:val="subscript"/>
                                  <w:lang w:val="de-DE"/>
                                </w:rPr>
                                <w:t>ph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1" name="Gerade Verbindung mit Pfeil 61"/>
                        <wps:cNvCnPr/>
                        <wps:spPr>
                          <a:xfrm>
                            <a:off x="1143000" y="213360"/>
                            <a:ext cx="32766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2" name="Gerade Verbindung mit Pfeil 62"/>
                        <wps:cNvCnPr/>
                        <wps:spPr>
                          <a:xfrm>
                            <a:off x="2354580" y="213360"/>
                            <a:ext cx="32766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3" name="Gerade Verbindung mit Pfeil 63"/>
                        <wps:cNvCnPr/>
                        <wps:spPr>
                          <a:xfrm>
                            <a:off x="3566160" y="205740"/>
                            <a:ext cx="32766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4" name="Gerade Verbindung mit Pfeil 64"/>
                        <wps:cNvCnPr/>
                        <wps:spPr>
                          <a:xfrm>
                            <a:off x="4937760" y="198120"/>
                            <a:ext cx="32766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500217E1" id="Gruppieren 65" o:spid="_x0000_s1048" style="width:484.7pt;height:32.9pt;mso-position-horizontal-relative:char;mso-position-vertical-relative:line" coordsize="61569,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">
                <v:shape id="Textfeld 25" o:spid="_x0000_s1049" type="#_x0000_t202" style="position:absolute;top:152;width:11430;height:40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" fillcolor="white [3201]" strokeweight=".5pt">
                  <v:textbox>
                    <w:txbxContent>
                      <w:p w14:paraId="6567A388" w14:textId="7AAD8C89" w:rsidR="001836E2" w:rsidRDefault="001836E2" w:rsidP="0070130A">
                        <w:pPr>
                          <w:jc w:val="center"/>
                          <w:rPr>
                            <w:lang w:val="de-DE"/>
                          </w:rPr>
                        </w:pPr>
                        <w:r>
                          <w:rPr>
                            <w:lang w:val="de-DE"/>
                          </w:rPr>
                          <w:t>viewing distance</w:t>
                        </w:r>
                      </w:p>
                      <w:p w14:paraId="18F14A49" w14:textId="6EF562D8" w:rsidR="001836E2" w:rsidRPr="0070130A" w:rsidRDefault="001836E2" w:rsidP="0070130A">
                        <w:pPr>
                          <w:jc w:val="center"/>
                          <w:rPr>
                            <w:i/>
                            <w:vertAlign w:val="subscript"/>
                            <w:lang w:val="de-DE"/>
                          </w:rPr>
                        </w:pPr>
                        <w:r w:rsidRPr="0070130A">
                          <w:rPr>
                            <w:i/>
                            <w:lang w:val="de-DE"/>
                          </w:rPr>
                          <w:t>D</w:t>
                        </w:r>
                      </w:p>
                    </w:txbxContent>
                  </v:textbox>
                </v:shape>
                <v:shape id="Textfeld 54" o:spid="_x0000_s1050" type="#_x0000_t202" style="position:absolute;left:14706;top:76;width:8839;height:4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" fillcolor="white [3201]" strokeweight=".5pt">
                  <v:textbox>
                    <w:txbxContent>
                      <w:p w14:paraId="3FAC61B1" w14:textId="1030EBA6" w:rsidR="001836E2" w:rsidRPr="0070130A" w:rsidRDefault="001836E2" w:rsidP="0070130A">
                        <w:pPr>
                          <w:jc w:val="center"/>
                          <w:rPr>
                            <w:lang w:val="de-DE"/>
                          </w:rPr>
                        </w:pPr>
                        <w:r>
                          <w:rPr>
                            <w:lang w:val="de-DE"/>
                          </w:rPr>
                          <w:t>Allard’s Law</w:t>
                        </w:r>
                      </w:p>
                    </w:txbxContent>
                  </v:textbox>
                </v:shape>
                <v:shape id="Textfeld 58" o:spid="_x0000_s1051" type="#_x0000_t202" style="position:absolute;left:26822;top:76;width:8839;height:4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" fillcolor="white [3201]" strokeweight=".5pt">
                  <v:textbox>
                    <w:txbxContent>
                      <w:p w14:paraId="31301A73" w14:textId="3C227EFD" w:rsidR="001836E2" w:rsidRDefault="001836E2" w:rsidP="0070130A">
                        <w:pPr>
                          <w:jc w:val="center"/>
                          <w:rPr>
                            <w:lang w:val="de-DE"/>
                          </w:rPr>
                        </w:pPr>
                        <w:r>
                          <w:rPr>
                            <w:lang w:val="de-DE"/>
                          </w:rPr>
                          <w:t>in-situ-</w:t>
                        </w:r>
                      </w:p>
                      <w:p w14:paraId="6F0F61A9" w14:textId="363CD5B3" w:rsidR="001836E2" w:rsidRPr="0070130A" w:rsidRDefault="001836E2" w:rsidP="0070130A">
                        <w:pPr>
                          <w:jc w:val="center"/>
                          <w:rPr>
                            <w:vertAlign w:val="subscript"/>
                            <w:lang w:val="de-DE"/>
                          </w:rPr>
                        </w:pPr>
                        <w:r>
                          <w:rPr>
                            <w:lang w:val="de-DE"/>
                          </w:rPr>
                          <w:t xml:space="preserve">intensity </w:t>
                        </w:r>
                        <w:r w:rsidRPr="0070130A">
                          <w:rPr>
                            <w:i/>
                            <w:lang w:val="de-DE"/>
                          </w:rPr>
                          <w:t>I</w:t>
                        </w:r>
                        <w:r w:rsidRPr="0070130A">
                          <w:rPr>
                            <w:i/>
                            <w:vertAlign w:val="subscript"/>
                            <w:lang w:val="de-DE"/>
                          </w:rPr>
                          <w:t>ins</w:t>
                        </w:r>
                      </w:p>
                    </w:txbxContent>
                  </v:textbox>
                </v:shape>
                <v:shape id="Textfeld 59" o:spid="_x0000_s1052" type="#_x0000_t202" style="position:absolute;left:38938;width:10439;height:4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" fillcolor="white [3201]" strokeweight=".5pt">
                  <v:textbox>
                    <w:txbxContent>
                      <w:p w14:paraId="02138740" w14:textId="52FCB444" w:rsidR="001836E2" w:rsidRDefault="001836E2" w:rsidP="0070130A">
                        <w:pPr>
                          <w:jc w:val="center"/>
                          <w:rPr>
                            <w:lang w:val="de-DE"/>
                          </w:rPr>
                        </w:pPr>
                        <w:r>
                          <w:rPr>
                            <w:lang w:val="de-DE"/>
                          </w:rPr>
                          <w:t>service condition</w:t>
                        </w:r>
                      </w:p>
                      <w:p w14:paraId="194135A4" w14:textId="75B38953" w:rsidR="001836E2" w:rsidRPr="0070130A" w:rsidRDefault="001836E2" w:rsidP="0070130A">
                        <w:pPr>
                          <w:jc w:val="center"/>
                          <w:rPr>
                            <w:lang w:val="de-DE"/>
                          </w:rPr>
                        </w:pPr>
                        <w:r>
                          <w:rPr>
                            <w:lang w:val="de-DE"/>
                          </w:rPr>
                          <w:t>flash profile</w:t>
                        </w:r>
                      </w:p>
                    </w:txbxContent>
                  </v:textbox>
                </v:shape>
                <v:shape id="Textfeld 60" o:spid="_x0000_s1053" type="#_x0000_t202" style="position:absolute;left:52730;width:8839;height:4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" fillcolor="white [3201]" strokeweight=".5pt">
                  <v:textbox>
                    <w:txbxContent>
                      <w:p w14:paraId="67D11113" w14:textId="33ED3B7D" w:rsidR="001836E2" w:rsidRDefault="001836E2" w:rsidP="0070130A">
                        <w:pPr>
                          <w:jc w:val="center"/>
                          <w:rPr>
                            <w:lang w:val="de-DE"/>
                          </w:rPr>
                        </w:pPr>
                        <w:r>
                          <w:rPr>
                            <w:lang w:val="de-DE"/>
                          </w:rPr>
                          <w:t>photometric</w:t>
                        </w:r>
                      </w:p>
                      <w:p w14:paraId="5A88FBB0" w14:textId="783CCACF" w:rsidR="001836E2" w:rsidRPr="0070130A" w:rsidRDefault="001836E2" w:rsidP="0070130A">
                        <w:pPr>
                          <w:jc w:val="center"/>
                          <w:rPr>
                            <w:vertAlign w:val="subscript"/>
                            <w:lang w:val="de-DE"/>
                          </w:rPr>
                        </w:pPr>
                        <w:r>
                          <w:rPr>
                            <w:lang w:val="de-DE"/>
                          </w:rPr>
                          <w:t xml:space="preserve">intensity </w:t>
                        </w:r>
                        <w:r w:rsidRPr="0070130A">
                          <w:rPr>
                            <w:i/>
                            <w:lang w:val="de-DE"/>
                          </w:rPr>
                          <w:t>I</w:t>
                        </w:r>
                        <w:r>
                          <w:rPr>
                            <w:i/>
                            <w:vertAlign w:val="subscript"/>
                            <w:lang w:val="de-DE"/>
                          </w:rPr>
                          <w:t>ph</w:t>
                        </w:r>
                      </w:p>
                    </w:txbxContent>
                  </v:textbox>
                </v:shape>
                <v:shape id="Gerade Verbindung mit Pfeil 61" o:spid="_x0000_s1054" type="#_x0000_t32" style="position:absolute;left:11430;top:2133;width:32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" strokecolor="black [3213]">
                  <v:stroke endarrow="open"/>
                </v:shape>
                <v:shape id="Gerade Verbindung mit Pfeil 62" o:spid="_x0000_s1055" type="#_x0000_t32" style="position:absolute;left:23545;top:2133;width:32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" strokecolor="black [3213]">
                  <v:stroke endarrow="open"/>
                </v:shape>
                <v:shape id="Gerade Verbindung mit Pfeil 63" o:spid="_x0000_s1056" type="#_x0000_t32" style="position:absolute;left:35661;top:2057;width:32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" strokecolor="black [3213]">
                  <v:stroke endarrow="open"/>
                </v:shape>
                <v:shape id="Gerade Verbindung mit Pfeil 64" o:spid="_x0000_s1057" type="#_x0000_t32" style="position:absolute;left:49377;top:1981;width:32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" strokecolor="black [3213]">
                  <v:stroke endarrow="open"/>
                </v:shape>
                <w10:anchorlock/>
              </v:group>
            </w:pict>
          </mc:Fallback>
        </mc:AlternateContent>
      </w:r>
    </w:p>
    <w:p w14:paraId="0273B8A6" w14:textId="585BDFD2" w:rsidR="00152ADB" w:rsidRDefault="0070130A" w:rsidP="002A268A">
      <w:pPr>
        <w:pStyle w:val="Caption"/>
      </w:pPr>
      <w:bookmarkStart w:id="73" w:name="_Toc491867301"/>
      <w:r>
        <w:t xml:space="preserve">Figure </w:t>
      </w:r>
      <w:r>
        <w:fldChar w:fldCharType="begin"/>
      </w:r>
      <w:r>
        <w:instrText xml:space="preserve"> SEQ Figure \* ARABIC </w:instrText>
      </w:r>
      <w:r>
        <w:fldChar w:fldCharType="separate"/>
      </w:r>
      <w:r w:rsidR="00AF0B35">
        <w:rPr>
          <w:noProof/>
        </w:rPr>
        <w:t>9</w:t>
      </w:r>
      <w:r>
        <w:fldChar w:fldCharType="end"/>
      </w:r>
      <w:r>
        <w:t xml:space="preserve"> Calculation process from distance to photometric intensity</w:t>
      </w:r>
      <w:bookmarkEnd w:id="73"/>
    </w:p>
    <w:p w14:paraId="57A65BB8" w14:textId="77777777" w:rsidR="002A268A" w:rsidRPr="002A268A" w:rsidRDefault="002A268A" w:rsidP="002A268A"/>
    <w:p w14:paraId="73F7597F" w14:textId="42FF90C6" w:rsidR="005056DC" w:rsidRDefault="00131C59" w:rsidP="00F71623">
      <w:pPr>
        <w:pStyle w:val="Heading2"/>
      </w:pPr>
      <w:bookmarkStart w:id="74" w:name="_Toc491867397"/>
      <w:r>
        <w:t>Steady burning lights</w:t>
      </w:r>
      <w:bookmarkEnd w:id="74"/>
    </w:p>
    <w:p w14:paraId="5C83AFE3" w14:textId="77777777" w:rsidR="00131C59" w:rsidRDefault="00131C59" w:rsidP="00131C59">
      <w:pPr>
        <w:pStyle w:val="Heading2separationline"/>
      </w:pPr>
    </w:p>
    <w:p w14:paraId="6161D8B0" w14:textId="4F038133" w:rsidR="00131C59" w:rsidRDefault="003A4F2A" w:rsidP="00131C59">
      <w:pPr>
        <w:pStyle w:val="BodyText"/>
        <w:rPr>
          <w:rFonts w:eastAsiaTheme="minorEastAsia"/>
        </w:rPr>
      </w:pPr>
      <w:r>
        <w:t xml:space="preserve">For steady burning lights the </w:t>
      </w:r>
      <w:r w:rsidR="00D96B8B">
        <w:t xml:space="preserve">in-situ-intensity </w:t>
      </w:r>
      <m:oMath>
        <m:sSub>
          <m:sSubPr>
            <m:ctrlPr>
              <w:rPr>
                <w:rFonts w:ascii="Cambria Math" w:hAnsi="Cambria Math"/>
                <w:i/>
              </w:rPr>
            </m:ctrlPr>
          </m:sSubPr>
          <m:e>
            <m:r>
              <w:rPr>
                <w:rFonts w:ascii="Cambria Math" w:hAnsi="Cambria Math"/>
              </w:rPr>
              <m:t>I</m:t>
            </m:r>
          </m:e>
          <m:sub>
            <m:r>
              <w:rPr>
                <w:rFonts w:ascii="Cambria Math" w:hAnsi="Cambria Math"/>
              </w:rPr>
              <m:t>ins</m:t>
            </m:r>
          </m:sub>
        </m:sSub>
      </m:oMath>
      <w:r>
        <w:t xml:space="preserve"> </w:t>
      </w:r>
      <w:r w:rsidR="00D96B8B">
        <w:t>can be cal</w:t>
      </w:r>
      <w:r w:rsidR="000D5C84">
        <w:t>c</w:t>
      </w:r>
      <w:r w:rsidR="00D96B8B">
        <w:t xml:space="preserve">ulated from the nominal photometric intensity </w:t>
      </w:r>
      <m:oMath>
        <m:sSub>
          <m:sSubPr>
            <m:ctrlPr>
              <w:rPr>
                <w:rFonts w:ascii="Cambria Math" w:hAnsi="Cambria Math"/>
                <w:i/>
              </w:rPr>
            </m:ctrlPr>
          </m:sSubPr>
          <m:e>
            <m:r>
              <w:rPr>
                <w:rFonts w:ascii="Cambria Math" w:hAnsi="Cambria Math"/>
              </w:rPr>
              <m:t>I</m:t>
            </m:r>
          </m:e>
          <m:sub>
            <m:r>
              <w:rPr>
                <w:rFonts w:ascii="Cambria Math" w:hAnsi="Cambria Math"/>
              </w:rPr>
              <m:t>ph,dsg</m:t>
            </m:r>
          </m:sub>
        </m:sSub>
      </m:oMath>
      <w:r w:rsidR="00D96B8B">
        <w:rPr>
          <w:rFonts w:eastAsiaTheme="minorEastAsia"/>
        </w:rPr>
        <w:t xml:space="preserve"> with:</w:t>
      </w:r>
    </w:p>
    <w:p w14:paraId="548053CC" w14:textId="73C051BA" w:rsidR="00FC3BF4" w:rsidRDefault="00FC3BF4" w:rsidP="00FC3BF4">
      <w:pPr>
        <w:pStyle w:val="Caption"/>
        <w:rPr>
          <w:rFonts w:eastAsiaTheme="minorEastAsia"/>
        </w:rPr>
      </w:pPr>
      <w:bookmarkStart w:id="75" w:name="_Toc491770928"/>
      <w:r>
        <w:t xml:space="preserve">Equation </w:t>
      </w:r>
      <w:r>
        <w:fldChar w:fldCharType="begin"/>
      </w:r>
      <w:r>
        <w:instrText xml:space="preserve"> SEQ Equation \* ARABIC </w:instrText>
      </w:r>
      <w:r>
        <w:fldChar w:fldCharType="separate"/>
      </w:r>
      <w:r w:rsidR="00AF0B35">
        <w:rPr>
          <w:noProof/>
        </w:rPr>
        <w:t>8</w:t>
      </w:r>
      <w:r>
        <w:fldChar w:fldCharType="end"/>
      </w:r>
      <w:r>
        <w:t xml:space="preserve"> </w:t>
      </w:r>
      <w:r w:rsidR="0012009A">
        <w:t>I</w:t>
      </w:r>
      <w:r>
        <w:t>n-situ-intensity, steady burning lights, design values</w:t>
      </w:r>
      <w:bookmarkEnd w:id="75"/>
      <w:r>
        <w:t xml:space="preserve"> </w:t>
      </w:r>
    </w:p>
    <w:p w14:paraId="63C5CD76" w14:textId="3EC2F4BD" w:rsidR="00D96B8B" w:rsidRPr="00FC3BF4" w:rsidRDefault="004229D9" w:rsidP="00131C59">
      <w:pPr>
        <w:pStyle w:val="BodyText"/>
        <w:rPr>
          <w:rFonts w:eastAsiaTheme="minorEastAsia"/>
        </w:rPr>
      </w:pPr>
      <m:oMathPara>
        <m:oMathParaPr>
          <m:jc m:val="center"/>
        </m:oMathParaPr>
        <m:oMath>
          <m:sSub>
            <m:sSubPr>
              <m:ctrlPr>
                <w:rPr>
                  <w:rFonts w:ascii="Cambria Math" w:hAnsi="Cambria Math"/>
                  <w:i/>
                </w:rPr>
              </m:ctrlPr>
            </m:sSubPr>
            <m:e>
              <m:r>
                <w:rPr>
                  <w:rFonts w:ascii="Cambria Math" w:hAnsi="Cambria Math"/>
                </w:rPr>
                <m:t>I</m:t>
              </m:r>
            </m:e>
            <m:sub>
              <m:r>
                <w:rPr>
                  <w:rFonts w:ascii="Cambria Math" w:hAnsi="Cambria Math"/>
                </w:rPr>
                <m:t>ins,dsg</m:t>
              </m:r>
            </m:sub>
          </m:sSub>
          <m:r>
            <w:rPr>
              <w:rFonts w:ascii="Cambria Math" w:hAnsi="Cambria Math"/>
            </w:rPr>
            <m:t>=scf*</m:t>
          </m:r>
          <m:sSub>
            <m:sSubPr>
              <m:ctrlPr>
                <w:rPr>
                  <w:rFonts w:ascii="Cambria Math" w:hAnsi="Cambria Math"/>
                  <w:i/>
                </w:rPr>
              </m:ctrlPr>
            </m:sSubPr>
            <m:e>
              <m:r>
                <w:rPr>
                  <w:rFonts w:ascii="Cambria Math" w:hAnsi="Cambria Math"/>
                </w:rPr>
                <m:t>I</m:t>
              </m:r>
            </m:e>
            <m:sub>
              <m:r>
                <w:rPr>
                  <w:rFonts w:ascii="Cambria Math" w:hAnsi="Cambria Math"/>
                </w:rPr>
                <m:t>ph,dsg</m:t>
              </m:r>
            </m:sub>
          </m:sSub>
          <m:r>
            <w:rPr>
              <w:rFonts w:ascii="Cambria Math" w:eastAsiaTheme="minorEastAsia" w:hAnsi="Cambria Math"/>
            </w:rPr>
            <m:t>=0.75*</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ph,dsg</m:t>
              </m:r>
            </m:sub>
          </m:sSub>
        </m:oMath>
      </m:oMathPara>
    </w:p>
    <w:p w14:paraId="733157B7" w14:textId="10651E6F" w:rsidR="005056DC" w:rsidRDefault="007C3CF4" w:rsidP="007C3CF4">
      <w:pPr>
        <w:pStyle w:val="Caption"/>
      </w:pPr>
      <w:bookmarkStart w:id="76" w:name="_Toc491770929"/>
      <w:r>
        <w:lastRenderedPageBreak/>
        <w:t xml:space="preserve">Equation </w:t>
      </w:r>
      <w:r>
        <w:fldChar w:fldCharType="begin"/>
      </w:r>
      <w:r>
        <w:instrText xml:space="preserve"> SEQ Equation \* ARABIC </w:instrText>
      </w:r>
      <w:r>
        <w:fldChar w:fldCharType="separate"/>
      </w:r>
      <w:r w:rsidR="00AF0B35">
        <w:rPr>
          <w:noProof/>
        </w:rPr>
        <w:t>9</w:t>
      </w:r>
      <w:r>
        <w:fldChar w:fldCharType="end"/>
      </w:r>
      <w:r>
        <w:t xml:space="preserve"> In-situ-intensity, steady burning lights, minimum values</w:t>
      </w:r>
      <w:bookmarkEnd w:id="76"/>
    </w:p>
    <w:p w14:paraId="7E5D87F4" w14:textId="77777777" w:rsidR="007C3CF4" w:rsidRPr="007C3CF4" w:rsidRDefault="007C3CF4" w:rsidP="007C3CF4"/>
    <w:p w14:paraId="74736C56" w14:textId="340C4522" w:rsidR="00FC3BF4" w:rsidRDefault="004229D9" w:rsidP="00F92826">
      <w:pPr>
        <w:pStyle w:val="BodyText"/>
        <w:jc w:val="center"/>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=scf*</m:t>
        </m:r>
        <m:sSub>
          <m:sSubPr>
            <m:ctrlPr>
              <w:rPr>
                <w:rFonts w:ascii="Cambria Math" w:hAnsi="Cambria Math"/>
                <w:i/>
              </w:rPr>
            </m:ctrlPr>
          </m:sSubPr>
          <m:e>
            <m:r>
              <w:rPr>
                <w:rFonts w:ascii="Cambria Math" w:hAnsi="Cambria Math"/>
              </w:rPr>
              <m:t>I</m:t>
            </m:r>
          </m:e>
          <m:sub>
            <m:r>
              <w:rPr>
                <w:rFonts w:ascii="Cambria Math" w:hAnsi="Cambria Math"/>
              </w:rPr>
              <m:t>ph,min</m:t>
            </m:r>
          </m:sub>
        </m:sSub>
      </m:oMath>
      <w:r w:rsidR="000D5C84">
        <w:rPr>
          <w:rFonts w:eastAsiaTheme="minorEastAsia"/>
        </w:rPr>
        <w:tab/>
      </w:r>
      <w:r w:rsidR="000D5C84">
        <w:rPr>
          <w:rFonts w:eastAsiaTheme="minorEastAsia"/>
        </w:rPr>
        <w:tab/>
        <w:t>(with intensity reduction</w:t>
      </w:r>
      <w:r w:rsidR="0012009A">
        <w:rPr>
          <w:rFonts w:eastAsiaTheme="minorEastAsia"/>
        </w:rPr>
        <w:t>, service condition</w:t>
      </w:r>
      <w:r w:rsidR="000D5C84">
        <w:rPr>
          <w:rFonts w:eastAsiaTheme="minorEastAsia"/>
        </w:rPr>
        <w:t>)</w:t>
      </w:r>
    </w:p>
    <w:p w14:paraId="054DBACF" w14:textId="5B7ADB98" w:rsidR="00871405" w:rsidRPr="00F92826" w:rsidRDefault="00871405" w:rsidP="00871405">
      <w:pPr>
        <w:pStyle w:val="BodyText"/>
        <w:rPr>
          <w:rFonts w:eastAsiaTheme="minorEastAsia"/>
        </w:rPr>
      </w:pPr>
      <w:r>
        <w:rPr>
          <w:rFonts w:eastAsiaTheme="minorEastAsia"/>
        </w:rPr>
        <w:t>As stated before the maximum value for the intensity is based on a ‘worst-case-scenario’, which assumes that the lantern is new. Therefore the service condition factor is not included or taken as ‘1’.</w:t>
      </w:r>
    </w:p>
    <w:p w14:paraId="37B44E23" w14:textId="218F9175" w:rsidR="000D5C84" w:rsidRDefault="007C3CF4" w:rsidP="007C3CF4">
      <w:pPr>
        <w:pStyle w:val="Caption"/>
      </w:pPr>
      <w:bookmarkStart w:id="77" w:name="_Toc491770930"/>
      <w:r>
        <w:t xml:space="preserve">Equation </w:t>
      </w:r>
      <w:r>
        <w:fldChar w:fldCharType="begin"/>
      </w:r>
      <w:r>
        <w:instrText xml:space="preserve"> SEQ Equation \* ARABIC </w:instrText>
      </w:r>
      <w:r>
        <w:fldChar w:fldCharType="separate"/>
      </w:r>
      <w:r w:rsidR="00AF0B35">
        <w:rPr>
          <w:noProof/>
        </w:rPr>
        <w:t>10</w:t>
      </w:r>
      <w:r>
        <w:fldChar w:fldCharType="end"/>
      </w:r>
      <w:r>
        <w:t xml:space="preserve"> In-situ-intensity, steady burning lights, maximum values</w:t>
      </w:r>
      <w:bookmarkEnd w:id="77"/>
    </w:p>
    <w:p w14:paraId="1BCBFCD7" w14:textId="77777777" w:rsidR="007C3CF4" w:rsidRPr="007C3CF4" w:rsidRDefault="007C3CF4" w:rsidP="007C3CF4"/>
    <w:p w14:paraId="4ED58DAA" w14:textId="478D4184" w:rsidR="0096692C" w:rsidRDefault="004229D9" w:rsidP="00F92826">
      <w:pPr>
        <w:pStyle w:val="BodyText"/>
        <w:jc w:val="center"/>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ph,max</m:t>
            </m:r>
          </m:sub>
        </m:sSub>
      </m:oMath>
      <w:r w:rsidR="000D5C84">
        <w:rPr>
          <w:rFonts w:eastAsiaTheme="minorEastAsia"/>
        </w:rPr>
        <w:tab/>
      </w:r>
      <w:r w:rsidR="000D5C84">
        <w:rPr>
          <w:rFonts w:eastAsiaTheme="minorEastAsia"/>
        </w:rPr>
        <w:tab/>
        <w:t>(without intensity reduction)</w:t>
      </w:r>
    </w:p>
    <w:p w14:paraId="11173940" w14:textId="509B4D81" w:rsidR="000D5C84" w:rsidRDefault="00D452AF" w:rsidP="00F71623">
      <w:pPr>
        <w:pStyle w:val="Heading2"/>
        <w:rPr>
          <w:rFonts w:eastAsiaTheme="minorEastAsia"/>
        </w:rPr>
      </w:pPr>
      <w:bookmarkStart w:id="78" w:name="_Toc491867398"/>
      <w:r>
        <w:rPr>
          <w:rFonts w:eastAsiaTheme="minorEastAsia"/>
        </w:rPr>
        <w:t>F</w:t>
      </w:r>
      <w:r w:rsidR="006F4DF2">
        <w:rPr>
          <w:rFonts w:eastAsiaTheme="minorEastAsia"/>
        </w:rPr>
        <w:t xml:space="preserve">ast </w:t>
      </w:r>
      <w:r>
        <w:rPr>
          <w:rFonts w:eastAsiaTheme="minorEastAsia"/>
        </w:rPr>
        <w:t>s</w:t>
      </w:r>
      <w:r w:rsidR="006F4DF2">
        <w:rPr>
          <w:rFonts w:eastAsiaTheme="minorEastAsia"/>
        </w:rPr>
        <w:t>witching lights</w:t>
      </w:r>
      <w:bookmarkEnd w:id="78"/>
    </w:p>
    <w:p w14:paraId="05C8E46D" w14:textId="77777777" w:rsidR="006F4DF2" w:rsidRDefault="006F4DF2" w:rsidP="006F4DF2">
      <w:pPr>
        <w:pStyle w:val="Heading2separationline"/>
      </w:pPr>
    </w:p>
    <w:p w14:paraId="7BF2681D" w14:textId="18F57A55" w:rsidR="003062CA" w:rsidRPr="007C3CF4" w:rsidRDefault="003062CA" w:rsidP="006F4DF2">
      <w:pPr>
        <w:pStyle w:val="BodyText"/>
        <w:rPr>
          <w:rFonts w:eastAsiaTheme="minorEastAsia"/>
        </w:rPr>
      </w:pPr>
      <w:r>
        <w:t>For a fast switching light the flash profile ha</w:t>
      </w:r>
      <w:r w:rsidR="007C3CF4">
        <w:t>s a</w:t>
      </w:r>
      <w:r>
        <w:t xml:space="preserve"> rectangular shape. For example, a flashing light shows two flashes (1) and (2) with different size (</w:t>
      </w:r>
      <w:r>
        <w:fldChar w:fldCharType="begin"/>
      </w:r>
      <w:r>
        <w:instrText xml:space="preserve"> REF _Ref461095230 \h </w:instrText>
      </w:r>
      <w:r>
        <w:fldChar w:fldCharType="separate"/>
      </w:r>
      <w:r w:rsidR="00AF0B35">
        <w:t xml:space="preserve">Figure </w:t>
      </w:r>
      <w:r w:rsidR="00AF0B35">
        <w:rPr>
          <w:noProof/>
        </w:rPr>
        <w:t>10</w:t>
      </w:r>
      <w:r>
        <w:fldChar w:fldCharType="end"/>
      </w:r>
      <w:r>
        <w:t xml:space="preserve">). </w:t>
      </w:r>
    </w:p>
    <w:p w14:paraId="42FC0CFD" w14:textId="7393E0E6" w:rsidR="000D5C84" w:rsidRDefault="00F63DA6" w:rsidP="003062CA">
      <w:pPr>
        <w:pStyle w:val="BodyText"/>
        <w:jc w:val="center"/>
        <w:rPr>
          <w:rFonts w:eastAsiaTheme="minorEastAsia"/>
        </w:rPr>
      </w:pPr>
      <w:r w:rsidRPr="00F63DA6">
        <w:rPr>
          <w:noProof/>
          <w:lang w:val="en-IE" w:eastAsia="en-IE"/>
        </w:rPr>
        <w:drawing>
          <wp:inline distT="0" distB="0" distL="0" distR="0" wp14:anchorId="142A0087" wp14:editId="0F9B8036">
            <wp:extent cx="3600000" cy="1429200"/>
            <wp:effectExtent l="0" t="0" r="635" b="0"/>
            <wp:docPr id="57" name="Grafi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600000" cy="1429200"/>
                    </a:xfrm>
                    <a:prstGeom prst="rect">
                      <a:avLst/>
                    </a:prstGeom>
                    <a:noFill/>
                    <a:ln>
                      <a:noFill/>
                    </a:ln>
                  </pic:spPr>
                </pic:pic>
              </a:graphicData>
            </a:graphic>
          </wp:inline>
        </w:drawing>
      </w:r>
    </w:p>
    <w:p w14:paraId="2927CC6C" w14:textId="370F5B82" w:rsidR="003062CA" w:rsidRDefault="003062CA" w:rsidP="003062CA">
      <w:pPr>
        <w:pStyle w:val="Caption"/>
      </w:pPr>
      <w:bookmarkStart w:id="79" w:name="_Ref461095230"/>
      <w:bookmarkStart w:id="80" w:name="_Toc491867302"/>
      <w:r>
        <w:t xml:space="preserve">Figure </w:t>
      </w:r>
      <w:r>
        <w:fldChar w:fldCharType="begin"/>
      </w:r>
      <w:r>
        <w:instrText xml:space="preserve"> SEQ Figure \* ARABIC </w:instrText>
      </w:r>
      <w:r>
        <w:fldChar w:fldCharType="separate"/>
      </w:r>
      <w:r w:rsidR="00AF0B35">
        <w:rPr>
          <w:noProof/>
        </w:rPr>
        <w:t>10</w:t>
      </w:r>
      <w:r>
        <w:fldChar w:fldCharType="end"/>
      </w:r>
      <w:bookmarkEnd w:id="79"/>
      <w:r>
        <w:t xml:space="preserve"> Rectangular flash shape</w:t>
      </w:r>
      <w:bookmarkEnd w:id="80"/>
    </w:p>
    <w:p w14:paraId="6DBE42A3" w14:textId="77777777" w:rsidR="003062CA" w:rsidRDefault="003062CA" w:rsidP="003062CA"/>
    <w:p w14:paraId="6336487D" w14:textId="267C3FBF" w:rsidR="003062CA" w:rsidRDefault="007C3CF4" w:rsidP="007C3CF4">
      <w:pPr>
        <w:pStyle w:val="BodyText"/>
      </w:pPr>
      <w:r>
        <w:t xml:space="preserve">The length of the shortest flash </w:t>
      </w:r>
      <m:oMath>
        <m:sSub>
          <m:sSubPr>
            <m:ctrlPr>
              <w:rPr>
                <w:rFonts w:ascii="Cambria Math" w:hAnsi="Cambria Math"/>
                <w:i/>
              </w:rPr>
            </m:ctrlPr>
          </m:sSubPr>
          <m:e>
            <m:r>
              <w:rPr>
                <w:rFonts w:ascii="Cambria Math" w:hAnsi="Cambria Math"/>
              </w:rPr>
              <m:t>T</m:t>
            </m:r>
          </m:e>
          <m:sub>
            <m:r>
              <w:rPr>
                <w:rFonts w:ascii="Cambria Math" w:hAnsi="Cambria Math"/>
              </w:rPr>
              <m:t>min</m:t>
            </m:r>
          </m:sub>
        </m:sSub>
      </m:oMath>
      <w:r w:rsidR="00610FC3">
        <w:rPr>
          <w:rFonts w:eastAsiaTheme="minorEastAsia"/>
        </w:rPr>
        <w:t xml:space="preserve"> in seconds </w:t>
      </w:r>
      <w:r>
        <w:t xml:space="preserve">is used to calculate the </w:t>
      </w:r>
      <w:del w:id="81" w:author="Malcolm Nicholson" w:date="2017-10-11T19:09:00Z">
        <w:r w:rsidDel="000F3187">
          <w:delText xml:space="preserve">apparent </w:delText>
        </w:r>
      </w:del>
      <w:ins w:id="82" w:author="Malcolm Nicholson" w:date="2017-10-11T19:09:00Z">
        <w:r w:rsidR="000F3187">
          <w:t>effe</w:t>
        </w:r>
      </w:ins>
      <w:ins w:id="83" w:author="Malcolm Nicholson" w:date="2017-10-11T19:10:00Z">
        <w:r w:rsidR="000F3187">
          <w:t>c</w:t>
        </w:r>
      </w:ins>
      <w:ins w:id="84" w:author="Malcolm Nicholson" w:date="2017-10-11T19:09:00Z">
        <w:r w:rsidR="000F3187">
          <w:t xml:space="preserve">tive </w:t>
        </w:r>
      </w:ins>
      <w:r>
        <w:t>intensity and then the in-situ-intensity of the light</w:t>
      </w:r>
      <w:r w:rsidR="0003658F">
        <w:t xml:space="preserve"> (the formula uses a time constant </w:t>
      </w:r>
      <m:oMath>
        <m:r>
          <w:rPr>
            <w:rFonts w:ascii="Cambria Math" w:hAnsi="Cambria Math"/>
          </w:rPr>
          <m:t>a=0.2 s</m:t>
        </m:r>
      </m:oMath>
      <w:r w:rsidR="0003658F">
        <w:t>)</w:t>
      </w:r>
      <w:r>
        <w:t>.</w:t>
      </w:r>
      <w:r w:rsidR="0003658F">
        <w:t xml:space="preserve"> </w:t>
      </w:r>
    </w:p>
    <w:p w14:paraId="06EAA1B1" w14:textId="447587E3" w:rsidR="007C3CF4" w:rsidRDefault="007C3CF4" w:rsidP="007C3CF4">
      <w:pPr>
        <w:pStyle w:val="Caption"/>
      </w:pPr>
      <w:bookmarkStart w:id="85" w:name="_Toc491770931"/>
      <w:r>
        <w:t xml:space="preserve">Equation </w:t>
      </w:r>
      <w:r>
        <w:fldChar w:fldCharType="begin"/>
      </w:r>
      <w:r>
        <w:instrText xml:space="preserve"> SEQ Equation \* ARABIC </w:instrText>
      </w:r>
      <w:r>
        <w:fldChar w:fldCharType="separate"/>
      </w:r>
      <w:r w:rsidR="00AF0B35">
        <w:rPr>
          <w:noProof/>
        </w:rPr>
        <w:t>11</w:t>
      </w:r>
      <w:r>
        <w:fldChar w:fldCharType="end"/>
      </w:r>
      <w:r>
        <w:t xml:space="preserve"> In-situ-intensity, fast switching light, minimum values</w:t>
      </w:r>
      <w:bookmarkEnd w:id="85"/>
    </w:p>
    <w:p w14:paraId="6051FD76" w14:textId="77777777" w:rsidR="007C3CF4" w:rsidRPr="007C3CF4" w:rsidRDefault="007C3CF4" w:rsidP="007C3CF4"/>
    <w:p w14:paraId="5A8B1D5A" w14:textId="4E17360A" w:rsidR="000D5C84" w:rsidRDefault="004229D9" w:rsidP="00926275">
      <w:pPr>
        <w:pStyle w:val="BodyText"/>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ins,min</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num>
            <m:den>
              <m:r>
                <w:rPr>
                  <w:rFonts w:ascii="Cambria Math" w:eastAsiaTheme="minorEastAsia" w:hAnsi="Cambria Math"/>
                </w:rPr>
                <m:t>a+</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den>
          </m:f>
          <m:r>
            <w:rPr>
              <w:rFonts w:ascii="Cambria Math" w:eastAsiaTheme="minorEastAsia" w:hAnsi="Cambria Math"/>
            </w:rPr>
            <m:t>*scf*</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ph,min</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num>
            <m:den>
              <m:r>
                <w:rPr>
                  <w:rFonts w:ascii="Cambria Math" w:eastAsiaTheme="minorEastAsia" w:hAnsi="Cambria Math"/>
                </w:rPr>
                <m:t>0.2 s+</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den>
          </m:f>
          <m:r>
            <w:rPr>
              <w:rFonts w:ascii="Cambria Math" w:eastAsiaTheme="minorEastAsia" w:hAnsi="Cambria Math"/>
            </w:rPr>
            <m:t>*0.75*</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ph,min</m:t>
              </m:r>
            </m:sub>
          </m:sSub>
        </m:oMath>
      </m:oMathPara>
    </w:p>
    <w:p w14:paraId="438F63F6" w14:textId="611A7EEA" w:rsidR="007C3CF4" w:rsidRDefault="007C3CF4" w:rsidP="007C3CF4">
      <w:pPr>
        <w:pStyle w:val="Caption"/>
      </w:pPr>
      <w:bookmarkStart w:id="86" w:name="_Toc491770932"/>
      <w:r>
        <w:t xml:space="preserve">Equation </w:t>
      </w:r>
      <w:r>
        <w:fldChar w:fldCharType="begin"/>
      </w:r>
      <w:r>
        <w:instrText xml:space="preserve"> SEQ Equation \* ARABIC </w:instrText>
      </w:r>
      <w:r>
        <w:fldChar w:fldCharType="separate"/>
      </w:r>
      <w:r w:rsidR="00AF0B35">
        <w:rPr>
          <w:noProof/>
        </w:rPr>
        <w:t>12</w:t>
      </w:r>
      <w:r>
        <w:fldChar w:fldCharType="end"/>
      </w:r>
      <w:r>
        <w:t xml:space="preserve"> In-situ-intensity, fast switching light, maximum values</w:t>
      </w:r>
      <w:bookmarkEnd w:id="86"/>
    </w:p>
    <w:p w14:paraId="6EFABA58" w14:textId="77777777" w:rsidR="007C3CF4" w:rsidRPr="007C3CF4" w:rsidRDefault="007C3CF4" w:rsidP="007C3CF4"/>
    <w:p w14:paraId="25F1DE90" w14:textId="426B785D" w:rsidR="000D5C84" w:rsidRPr="002A268A" w:rsidRDefault="004229D9" w:rsidP="007C3CF4">
      <w:pPr>
        <w:pStyle w:val="BodyText"/>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ins,max</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num>
            <m:den>
              <m:r>
                <w:rPr>
                  <w:rFonts w:ascii="Cambria Math" w:eastAsiaTheme="minorEastAsia" w:hAnsi="Cambria Math"/>
                </w:rPr>
                <m:t>a+</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den>
          </m:f>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ph,max</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num>
            <m:den>
              <m:r>
                <w:rPr>
                  <w:rFonts w:ascii="Cambria Math" w:eastAsiaTheme="minorEastAsia" w:hAnsi="Cambria Math"/>
                </w:rPr>
                <m:t>0.2 s+</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den>
          </m:f>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ph,max</m:t>
              </m:r>
            </m:sub>
          </m:sSub>
        </m:oMath>
      </m:oMathPara>
    </w:p>
    <w:p w14:paraId="051A272B" w14:textId="77777777" w:rsidR="002A268A" w:rsidRPr="007C3CF4" w:rsidRDefault="002A268A" w:rsidP="007C3CF4">
      <w:pPr>
        <w:pStyle w:val="BodyText"/>
        <w:rPr>
          <w:rFonts w:eastAsiaTheme="minorEastAsia"/>
        </w:rPr>
      </w:pPr>
    </w:p>
    <w:p w14:paraId="76150205" w14:textId="593768EF" w:rsidR="000B22EC" w:rsidRPr="007357F4" w:rsidRDefault="000B22EC" w:rsidP="00F71623">
      <w:pPr>
        <w:pStyle w:val="Heading2"/>
        <w:rPr>
          <w:rFonts w:eastAsiaTheme="minorEastAsia"/>
        </w:rPr>
      </w:pPr>
      <w:bookmarkStart w:id="87" w:name="_Toc491867399"/>
      <w:r w:rsidRPr="007357F4">
        <w:rPr>
          <w:rFonts w:eastAsiaTheme="minorEastAsia"/>
        </w:rPr>
        <w:t xml:space="preserve">Arbitrary </w:t>
      </w:r>
      <w:r w:rsidR="00D452AF">
        <w:rPr>
          <w:rFonts w:eastAsiaTheme="minorEastAsia"/>
        </w:rPr>
        <w:t>f</w:t>
      </w:r>
      <w:r w:rsidRPr="007357F4">
        <w:rPr>
          <w:rFonts w:eastAsiaTheme="minorEastAsia"/>
        </w:rPr>
        <w:t xml:space="preserve">lash </w:t>
      </w:r>
      <w:r w:rsidR="00D452AF">
        <w:rPr>
          <w:rFonts w:eastAsiaTheme="minorEastAsia"/>
        </w:rPr>
        <w:t>p</w:t>
      </w:r>
      <w:r w:rsidRPr="007357F4">
        <w:rPr>
          <w:rFonts w:eastAsiaTheme="minorEastAsia"/>
        </w:rPr>
        <w:t>rofile</w:t>
      </w:r>
      <w:bookmarkEnd w:id="87"/>
    </w:p>
    <w:p w14:paraId="2514AADA" w14:textId="77777777" w:rsidR="000B22EC" w:rsidRPr="007357F4" w:rsidRDefault="000B22EC" w:rsidP="000B22EC">
      <w:pPr>
        <w:pStyle w:val="Heading2separationline"/>
      </w:pPr>
    </w:p>
    <w:p w14:paraId="4F18CC30" w14:textId="0729F8F8" w:rsidR="003F665B" w:rsidRPr="00F942BC" w:rsidRDefault="007357F4" w:rsidP="000B22EC">
      <w:pPr>
        <w:pStyle w:val="BodyText"/>
      </w:pPr>
      <w:r w:rsidRPr="002A268A">
        <w:t xml:space="preserve">For an arbitrary flash profile the </w:t>
      </w:r>
      <w:r w:rsidR="00A62A2C" w:rsidRPr="002A268A">
        <w:t xml:space="preserve">profile function must be known. There are tools </w:t>
      </w:r>
      <w:r w:rsidR="00A62A2C" w:rsidRPr="002A268A">
        <w:rPr>
          <w:highlight w:val="yellow"/>
        </w:rPr>
        <w:t>(</w:t>
      </w:r>
      <w:r w:rsidR="002A268A">
        <w:rPr>
          <w:highlight w:val="yellow"/>
        </w:rPr>
        <w:t>link to the new recommendation and guideline</w:t>
      </w:r>
      <w:r w:rsidR="00A62A2C" w:rsidRPr="002A268A">
        <w:rPr>
          <w:highlight w:val="yellow"/>
        </w:rPr>
        <w:t xml:space="preserve">) </w:t>
      </w:r>
      <w:r w:rsidR="00A62A2C" w:rsidRPr="002A268A">
        <w:t>to calculate the in-situ-intensity from the profile function.</w:t>
      </w:r>
    </w:p>
    <w:p w14:paraId="45EC3ECD" w14:textId="6D9F4C3D" w:rsidR="00926275" w:rsidRDefault="00F92826" w:rsidP="00F92826">
      <w:pPr>
        <w:pStyle w:val="Heading1"/>
      </w:pPr>
      <w:bookmarkStart w:id="88" w:name="_Toc491867400"/>
      <w:r>
        <w:t xml:space="preserve">Standard </w:t>
      </w:r>
      <w:r w:rsidR="00D452AF">
        <w:t>d</w:t>
      </w:r>
      <w:r w:rsidR="0079207B">
        <w:t xml:space="preserve">esign </w:t>
      </w:r>
      <w:r w:rsidR="00D452AF">
        <w:t>m</w:t>
      </w:r>
      <w:r w:rsidR="0079207B">
        <w:t>ethodology</w:t>
      </w:r>
      <w:bookmarkEnd w:id="88"/>
    </w:p>
    <w:p w14:paraId="3E06A90A" w14:textId="77777777" w:rsidR="00F92826" w:rsidRDefault="00F92826" w:rsidP="00F92826">
      <w:pPr>
        <w:pStyle w:val="Heading1separatationline"/>
      </w:pPr>
    </w:p>
    <w:p w14:paraId="4329950C" w14:textId="4D592063" w:rsidR="00F92826" w:rsidRDefault="00FD3E26" w:rsidP="00F92826">
      <w:pPr>
        <w:pStyle w:val="BodyText"/>
      </w:pPr>
      <w:r>
        <w:t>The standard procedure to derive the required luminous intensity or intensity distribution from the nautical requirements is shown in this chapter.</w:t>
      </w:r>
    </w:p>
    <w:p w14:paraId="22F5DB74" w14:textId="435601E1" w:rsidR="005B1810" w:rsidRDefault="005B1810" w:rsidP="00F92826">
      <w:pPr>
        <w:pStyle w:val="BodyText"/>
      </w:pPr>
      <w:r>
        <w:t>When a light has s</w:t>
      </w:r>
      <w:r w:rsidR="00FD7F35">
        <w:t>ectors with different distances</w:t>
      </w:r>
      <w:r>
        <w:t xml:space="preserve"> </w:t>
      </w:r>
      <m:oMath>
        <m:sSub>
          <m:sSubPr>
            <m:ctrlPr>
              <w:rPr>
                <w:rFonts w:ascii="Cambria Math" w:hAnsi="Cambria Math"/>
                <w:i/>
              </w:rPr>
            </m:ctrlPr>
          </m:sSubPr>
          <m:e>
            <m:r>
              <w:rPr>
                <w:rFonts w:ascii="Cambria Math" w:hAnsi="Cambria Math"/>
              </w:rPr>
              <m:t>D</m:t>
            </m:r>
          </m:e>
          <m:sub>
            <m:r>
              <w:rPr>
                <w:rFonts w:ascii="Cambria Math" w:hAnsi="Cambria Math"/>
              </w:rPr>
              <m:t>max</m:t>
            </m:r>
          </m:sub>
        </m:sSub>
      </m:oMath>
      <w:r>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min</m:t>
            </m:r>
          </m:sub>
        </m:sSub>
      </m:oMath>
      <w:r>
        <w:rPr>
          <w:rFonts w:eastAsiaTheme="minorEastAsia"/>
        </w:rPr>
        <w:t>, it may be useful to repeat the calculations for each sector.</w:t>
      </w:r>
      <w:r w:rsidR="00FD7F35">
        <w:rPr>
          <w:rFonts w:eastAsiaTheme="minorEastAsia"/>
        </w:rPr>
        <w:t xml:space="preserve"> </w:t>
      </w:r>
      <w:r>
        <w:t xml:space="preserve">When the differences between the sectors are not too large, the calculation may be done with the largest value of </w:t>
      </w:r>
      <m:oMath>
        <m:sSub>
          <m:sSubPr>
            <m:ctrlPr>
              <w:rPr>
                <w:rFonts w:ascii="Cambria Math" w:hAnsi="Cambria Math"/>
                <w:i/>
              </w:rPr>
            </m:ctrlPr>
          </m:sSubPr>
          <m:e>
            <m:r>
              <w:rPr>
                <w:rFonts w:ascii="Cambria Math" w:hAnsi="Cambria Math"/>
              </w:rPr>
              <m:t>D</m:t>
            </m:r>
          </m:e>
          <m:sub>
            <m:r>
              <w:rPr>
                <w:rFonts w:ascii="Cambria Math" w:hAnsi="Cambria Math"/>
              </w:rPr>
              <m:t>max</m:t>
            </m:r>
          </m:sub>
        </m:sSub>
      </m:oMath>
      <w:r>
        <w:rPr>
          <w:rFonts w:eastAsiaTheme="minorEastAsia"/>
        </w:rPr>
        <w:t xml:space="preserve"> and the lowest for </w:t>
      </w: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min</m:t>
            </m:r>
          </m:sub>
        </m:sSub>
      </m:oMath>
      <w:r>
        <w:rPr>
          <w:rFonts w:eastAsiaTheme="minorEastAsia"/>
        </w:rPr>
        <w:t>.</w:t>
      </w:r>
    </w:p>
    <w:p w14:paraId="29B62FEB" w14:textId="47DD8594" w:rsidR="00FD3E26" w:rsidRDefault="00FD3E26" w:rsidP="00FD3E26">
      <w:pPr>
        <w:pStyle w:val="Heading2"/>
      </w:pPr>
      <w:bookmarkStart w:id="89" w:name="_Toc491867401"/>
      <w:r>
        <w:t>Step 1</w:t>
      </w:r>
      <w:bookmarkEnd w:id="89"/>
    </w:p>
    <w:p w14:paraId="240AE321" w14:textId="77777777" w:rsidR="00E8540A" w:rsidRPr="00E8540A" w:rsidRDefault="00E8540A" w:rsidP="00E8540A">
      <w:pPr>
        <w:pStyle w:val="Heading2separationline"/>
      </w:pPr>
    </w:p>
    <w:p w14:paraId="3142BC55" w14:textId="3163A521" w:rsidR="00FD3E26" w:rsidRDefault="00E8540A" w:rsidP="0012009A">
      <w:pPr>
        <w:pStyle w:val="BodyText"/>
      </w:pPr>
      <w:r>
        <w:lastRenderedPageBreak/>
        <w:t xml:space="preserve">Find the </w:t>
      </w:r>
      <w:r w:rsidR="00FD3E26">
        <w:t>nautical requirements of light</w:t>
      </w:r>
      <w:r>
        <w:t xml:space="preserve">, which are </w:t>
      </w:r>
      <w:r w:rsidR="00FD3E26">
        <w:t xml:space="preserve">described by </w:t>
      </w:r>
    </w:p>
    <w:p w14:paraId="7A758DFF" w14:textId="35EA46AD" w:rsidR="00FD3E26" w:rsidRDefault="00FD3E26" w:rsidP="00E8540A">
      <w:pPr>
        <w:pStyle w:val="Bullet1"/>
      </w:pPr>
      <w:r>
        <w:t xml:space="preserve">the flash (minimum flash duration is </w:t>
      </w:r>
      <m:oMath>
        <m:sSub>
          <m:sSubPr>
            <m:ctrlPr>
              <w:rPr>
                <w:rFonts w:ascii="Cambria Math" w:hAnsi="Cambria Math"/>
                <w:i/>
                <w:color w:val="auto"/>
                <w:lang w:val="en-GB"/>
              </w:rPr>
            </m:ctrlPr>
          </m:sSubPr>
          <m:e>
            <m:r>
              <w:rPr>
                <w:rFonts w:ascii="Cambria Math" w:hAnsi="Cambria Math"/>
              </w:rPr>
              <m:t>T</m:t>
            </m:r>
          </m:e>
          <m:sub>
            <m:r>
              <w:rPr>
                <w:rFonts w:ascii="Cambria Math" w:hAnsi="Cambria Math"/>
              </w:rPr>
              <m:t>min</m:t>
            </m:r>
          </m:sub>
        </m:sSub>
      </m:oMath>
      <w:r>
        <w:rPr>
          <w:rFonts w:eastAsiaTheme="minorEastAsia"/>
        </w:rPr>
        <w:t>),</w:t>
      </w:r>
    </w:p>
    <w:p w14:paraId="36B7F94E" w14:textId="77A635BC" w:rsidR="00FD3E26" w:rsidRDefault="00FD3E26" w:rsidP="00E8540A">
      <w:pPr>
        <w:pStyle w:val="Bullet1"/>
      </w:pPr>
      <w:r>
        <w:t xml:space="preserve">the minimum distance </w:t>
      </w:r>
      <m:oMath>
        <m:sSub>
          <m:sSubPr>
            <m:ctrlPr>
              <w:rPr>
                <w:rFonts w:ascii="Cambria Math" w:hAnsi="Cambria Math"/>
                <w:i/>
                <w:color w:val="auto"/>
                <w:lang w:val="en-GB"/>
              </w:rPr>
            </m:ctrlPr>
          </m:sSubPr>
          <m:e>
            <m:r>
              <w:rPr>
                <w:rFonts w:ascii="Cambria Math" w:hAnsi="Cambria Math"/>
              </w:rPr>
              <m:t>D</m:t>
            </m:r>
          </m:e>
          <m:sub>
            <m:r>
              <w:rPr>
                <w:rFonts w:ascii="Cambria Math" w:hAnsi="Cambria Math"/>
              </w:rPr>
              <m:t>min</m:t>
            </m:r>
          </m:sub>
        </m:sSub>
      </m:oMath>
      <w:r>
        <w:rPr>
          <w:rFonts w:eastAsiaTheme="minorEastAsia"/>
        </w:rPr>
        <w:t>,</w:t>
      </w:r>
    </w:p>
    <w:p w14:paraId="60D225E0" w14:textId="314355C4" w:rsidR="00FD3E26" w:rsidRDefault="00FD3E26" w:rsidP="00FD7F35">
      <w:pPr>
        <w:pStyle w:val="Bullet1"/>
      </w:pPr>
      <w:r>
        <w:t xml:space="preserve">the maximum distance </w:t>
      </w:r>
      <m:oMath>
        <m:sSub>
          <m:sSubPr>
            <m:ctrlPr>
              <w:rPr>
                <w:rFonts w:ascii="Cambria Math" w:hAnsi="Cambria Math"/>
                <w:i/>
                <w:color w:val="auto"/>
                <w:lang w:val="en-GB"/>
              </w:rPr>
            </m:ctrlPr>
          </m:sSubPr>
          <m:e>
            <m:r>
              <w:rPr>
                <w:rFonts w:ascii="Cambria Math" w:hAnsi="Cambria Math"/>
              </w:rPr>
              <m:t>D</m:t>
            </m:r>
          </m:e>
          <m:sub>
            <m:r>
              <w:rPr>
                <w:rFonts w:ascii="Cambria Math" w:hAnsi="Cambria Math"/>
              </w:rPr>
              <m:t>max</m:t>
            </m:r>
          </m:sub>
        </m:sSub>
      </m:oMath>
      <w:r>
        <w:rPr>
          <w:rFonts w:eastAsiaTheme="minorEastAsia"/>
        </w:rPr>
        <w:t>,</w:t>
      </w:r>
    </w:p>
    <w:p w14:paraId="16F575BC" w14:textId="16301521" w:rsidR="00A257CD" w:rsidRDefault="00E8540A" w:rsidP="00E8540A">
      <w:pPr>
        <w:pStyle w:val="Heading2"/>
      </w:pPr>
      <w:bookmarkStart w:id="90" w:name="_Toc491867402"/>
      <w:r>
        <w:t>Step 2</w:t>
      </w:r>
      <w:bookmarkEnd w:id="90"/>
    </w:p>
    <w:p w14:paraId="65E4D0EE" w14:textId="77777777" w:rsidR="00E8540A" w:rsidRDefault="00E8540A" w:rsidP="00E8540A">
      <w:pPr>
        <w:pStyle w:val="Heading2separationline"/>
      </w:pPr>
    </w:p>
    <w:p w14:paraId="4DA73E39" w14:textId="1F04D733" w:rsidR="00E8540A" w:rsidRDefault="00E8540A" w:rsidP="00E8540A">
      <w:pPr>
        <w:pStyle w:val="BodyText"/>
      </w:pPr>
      <w:r>
        <w:t>Fix the essential parameters for calculation.</w:t>
      </w:r>
    </w:p>
    <w:p w14:paraId="15454F6D" w14:textId="13B7E461" w:rsidR="00E8540A" w:rsidRPr="00E8540A" w:rsidRDefault="00E8540A" w:rsidP="00E8540A">
      <w:pPr>
        <w:pStyle w:val="Bullet1"/>
      </w:pPr>
      <w:r>
        <w:t xml:space="preserve">minimum illuminance at the eye of the observer </w:t>
      </w:r>
      <m:oMath>
        <m:sSub>
          <m:sSubPr>
            <m:ctrlPr>
              <w:rPr>
                <w:rFonts w:ascii="Cambria Math" w:hAnsi="Cambria Math"/>
                <w:i/>
              </w:rPr>
            </m:ctrlPr>
          </m:sSubPr>
          <m:e>
            <m:r>
              <w:rPr>
                <w:rFonts w:ascii="Cambria Math" w:hAnsi="Cambria Math"/>
              </w:rPr>
              <m:t>E</m:t>
            </m:r>
          </m:e>
          <m:sub>
            <m:r>
              <w:rPr>
                <w:rFonts w:ascii="Cambria Math" w:hAnsi="Cambria Math"/>
              </w:rPr>
              <m:t>min</m:t>
            </m:r>
          </m:sub>
        </m:sSub>
      </m:oMath>
    </w:p>
    <w:p w14:paraId="10C11849" w14:textId="49AA4430" w:rsidR="00E8540A" w:rsidRPr="00E8540A" w:rsidRDefault="00E8540A" w:rsidP="00E8540A">
      <w:pPr>
        <w:pStyle w:val="Bullet1"/>
      </w:pPr>
      <w:r>
        <w:t xml:space="preserve">maximum illuminance at the eye of the observer </w:t>
      </w:r>
      <m:oMath>
        <m:sSub>
          <m:sSubPr>
            <m:ctrlPr>
              <w:rPr>
                <w:rFonts w:ascii="Cambria Math" w:hAnsi="Cambria Math"/>
                <w:i/>
              </w:rPr>
            </m:ctrlPr>
          </m:sSubPr>
          <m:e>
            <m:r>
              <w:rPr>
                <w:rFonts w:ascii="Cambria Math" w:hAnsi="Cambria Math"/>
              </w:rPr>
              <m:t>E</m:t>
            </m:r>
          </m:e>
          <m:sub>
            <m:r>
              <w:rPr>
                <w:rFonts w:ascii="Cambria Math" w:hAnsi="Cambria Math"/>
              </w:rPr>
              <m:t>max</m:t>
            </m:r>
          </m:sub>
        </m:sSub>
      </m:oMath>
    </w:p>
    <w:p w14:paraId="2406B04B" w14:textId="5B925D13" w:rsidR="00E8540A" w:rsidRDefault="00E8540A" w:rsidP="00E8540A">
      <w:pPr>
        <w:pStyle w:val="Bullet1"/>
      </w:pPr>
      <w:r>
        <w:t>minimum meteorological visibil</w:t>
      </w:r>
      <w:r w:rsidR="00F63DA6">
        <w:t>i</w:t>
      </w:r>
      <w:r>
        <w:t xml:space="preserve">ty </w:t>
      </w:r>
      <m:oMath>
        <m:sSub>
          <m:sSubPr>
            <m:ctrlPr>
              <w:rPr>
                <w:rFonts w:ascii="Cambria Math" w:hAnsi="Cambria Math"/>
                <w:i/>
              </w:rPr>
            </m:ctrlPr>
          </m:sSubPr>
          <m:e>
            <m:r>
              <w:rPr>
                <w:rFonts w:ascii="Cambria Math" w:hAnsi="Cambria Math"/>
              </w:rPr>
              <m:t>V</m:t>
            </m:r>
          </m:e>
          <m:sub>
            <m:r>
              <w:rPr>
                <w:rFonts w:ascii="Cambria Math" w:hAnsi="Cambria Math"/>
              </w:rPr>
              <m:t>min</m:t>
            </m:r>
          </m:sub>
        </m:sSub>
      </m:oMath>
    </w:p>
    <w:p w14:paraId="50B83B55" w14:textId="3FCAAD8C" w:rsidR="00E8540A" w:rsidRDefault="00E8540A" w:rsidP="00E8540A">
      <w:pPr>
        <w:pStyle w:val="Heading2"/>
      </w:pPr>
      <w:bookmarkStart w:id="91" w:name="_Toc491867403"/>
      <w:r>
        <w:t>Step 3</w:t>
      </w:r>
      <w:bookmarkEnd w:id="91"/>
    </w:p>
    <w:p w14:paraId="2A55FCA9" w14:textId="77777777" w:rsidR="00E8540A" w:rsidRDefault="00E8540A" w:rsidP="00E8540A">
      <w:pPr>
        <w:pStyle w:val="Heading2separationline"/>
      </w:pPr>
    </w:p>
    <w:p w14:paraId="5D7098A4" w14:textId="0F73ED38" w:rsidR="00E8540A" w:rsidRDefault="00E8540A" w:rsidP="00E8540A">
      <w:pPr>
        <w:pStyle w:val="BodyText"/>
      </w:pPr>
      <w:r>
        <w:t>Calculate the in-situ-intensity with Allard’s law.</w:t>
      </w:r>
    </w:p>
    <w:p w14:paraId="5088BC39" w14:textId="18D12C82" w:rsidR="00E8540A" w:rsidRPr="009120FA" w:rsidRDefault="00FD7F35" w:rsidP="00871405">
      <w:pPr>
        <w:pStyle w:val="Bullet1"/>
      </w:pPr>
      <w:r>
        <w:rPr>
          <w:rFonts w:eastAsiaTheme="minorEastAsia"/>
        </w:rPr>
        <w:t>minimum :</w:t>
      </w:r>
      <w:r>
        <w:rPr>
          <w:rFonts w:eastAsiaTheme="minorEastAsia"/>
        </w:rPr>
        <w:tab/>
      </w:r>
      <w:r>
        <w:rPr>
          <w:rFonts w:eastAsiaTheme="minorEastAsia"/>
        </w:rPr>
        <w:tab/>
      </w:r>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max</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max</m:t>
                    </m:r>
                  </m:sub>
                </m:sSub>
              </m:num>
              <m:den>
                <m:sSub>
                  <m:sSubPr>
                    <m:ctrlPr>
                      <w:rPr>
                        <w:rFonts w:ascii="Cambria Math" w:hAnsi="Cambria Math"/>
                        <w:i/>
                      </w:rPr>
                    </m:ctrlPr>
                  </m:sSubPr>
                  <m:e>
                    <m:r>
                      <w:rPr>
                        <w:rFonts w:ascii="Cambria Math" w:hAnsi="Cambria Math"/>
                      </w:rPr>
                      <m:t>V</m:t>
                    </m:r>
                  </m:e>
                  <m:sub>
                    <m:r>
                      <w:rPr>
                        <w:rFonts w:ascii="Cambria Math" w:hAnsi="Cambria Math"/>
                      </w:rPr>
                      <m:t>min</m:t>
                    </m:r>
                  </m:sub>
                </m:sSub>
              </m:den>
            </m:f>
          </m:sup>
        </m:sSup>
      </m:oMath>
    </w:p>
    <w:p w14:paraId="7A475B15" w14:textId="16AD84A0" w:rsidR="009120FA" w:rsidRPr="009120FA" w:rsidRDefault="00FD7F35" w:rsidP="00871405">
      <w:pPr>
        <w:pStyle w:val="Bullet1"/>
      </w:pPr>
      <w:r>
        <w:rPr>
          <w:rFonts w:eastAsiaTheme="minorEastAsia"/>
        </w:rPr>
        <w:t>maximum :</w:t>
      </w:r>
      <w:r>
        <w:rPr>
          <w:rFonts w:eastAsiaTheme="minorEastAsia"/>
        </w:rPr>
        <w:tab/>
      </w:r>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min</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max</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min</m:t>
                    </m:r>
                  </m:sub>
                </m:sSub>
              </m:num>
              <m:den>
                <m:sSub>
                  <m:sSubPr>
                    <m:ctrlPr>
                      <w:rPr>
                        <w:rFonts w:ascii="Cambria Math" w:hAnsi="Cambria Math"/>
                        <w:i/>
                      </w:rPr>
                    </m:ctrlPr>
                  </m:sSubPr>
                  <m:e>
                    <m:r>
                      <w:rPr>
                        <w:rFonts w:ascii="Cambria Math" w:hAnsi="Cambria Math"/>
                      </w:rPr>
                      <m:t>V</m:t>
                    </m:r>
                  </m:e>
                  <m:sub>
                    <m:r>
                      <w:rPr>
                        <w:rFonts w:ascii="Cambria Math" w:hAnsi="Cambria Math"/>
                      </w:rPr>
                      <m:t>max</m:t>
                    </m:r>
                  </m:sub>
                </m:sSub>
              </m:den>
            </m:f>
          </m:sup>
        </m:sSup>
      </m:oMath>
      <w:r w:rsidR="009120FA">
        <w:rPr>
          <w:rFonts w:eastAsiaTheme="minorEastAsia"/>
        </w:rPr>
        <w:tab/>
        <w:t>with</w:t>
      </w:r>
      <w:r w:rsidR="009120FA">
        <w:rPr>
          <w:rFonts w:eastAsiaTheme="minorEastAsia"/>
        </w:rPr>
        <w:tab/>
        <w:t xml:space="preserve"> </w:t>
      </w:r>
      <w:r w:rsidR="0012009A">
        <w:rPr>
          <w:rFonts w:eastAsiaTheme="minorEastAsia"/>
        </w:rPr>
        <w:t>(</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max</m:t>
            </m:r>
          </m:sub>
        </m:sSub>
        <m:r>
          <w:rPr>
            <w:rFonts w:ascii="Cambria Math" w:eastAsiaTheme="minorEastAsia" w:hAnsi="Cambria Math"/>
          </w:rPr>
          <m:t>=20 M=37040 m</m:t>
        </m:r>
      </m:oMath>
      <w:r w:rsidR="0012009A">
        <w:rPr>
          <w:rFonts w:eastAsiaTheme="minorEastAsia"/>
        </w:rPr>
        <w:t>)</w:t>
      </w:r>
    </w:p>
    <w:p w14:paraId="61B274ED" w14:textId="19C5BDDA" w:rsidR="00A257CD" w:rsidRDefault="00506CD1" w:rsidP="00A07E54">
      <w:pPr>
        <w:pStyle w:val="Bullet1"/>
      </w:pPr>
      <w:r>
        <w:rPr>
          <w:rFonts w:eastAsiaTheme="minorEastAsia"/>
        </w:rPr>
        <w:t>design</w:t>
      </w:r>
      <w:r w:rsidR="00FD7F35">
        <w:rPr>
          <w:rFonts w:eastAsiaTheme="minorEastAsia"/>
        </w:rPr>
        <w:t> :</w:t>
      </w:r>
      <w:r w:rsidR="0012009A">
        <w:rPr>
          <w:rFonts w:eastAsiaTheme="minorEastAsia"/>
        </w:rPr>
        <w:tab/>
      </w:r>
      <w:r w:rsidR="00FD7F35">
        <w:rPr>
          <w:rFonts w:eastAsiaTheme="minorEastAsia"/>
        </w:rPr>
        <w:tab/>
      </w:r>
      <m:oMath>
        <m:sSub>
          <m:sSubPr>
            <m:ctrlPr>
              <w:rPr>
                <w:rFonts w:ascii="Cambria Math" w:hAnsi="Cambria Math"/>
                <w:i/>
              </w:rPr>
            </m:ctrlPr>
          </m:sSubPr>
          <m:e>
            <m:r>
              <w:rPr>
                <w:rFonts w:ascii="Cambria Math" w:hAnsi="Cambria Math"/>
              </w:rPr>
              <m:t>I</m:t>
            </m:r>
          </m:e>
          <m:sub>
            <m:r>
              <w:rPr>
                <w:rFonts w:ascii="Cambria Math" w:hAnsi="Cambria Math"/>
              </w:rPr>
              <m:t>ins,dsg</m:t>
            </m:r>
          </m:sub>
        </m:sSub>
        <m:r>
          <w:rPr>
            <w:rFonts w:ascii="Cambria Math" w:hAnsi="Cambria Math"/>
          </w:rPr>
          <m:t>=1.5*</m:t>
        </m:r>
        <m:sSub>
          <m:sSubPr>
            <m:ctrlPr>
              <w:rPr>
                <w:rFonts w:ascii="Cambria Math" w:hAnsi="Cambria Math"/>
                <w:i/>
              </w:rPr>
            </m:ctrlPr>
          </m:sSubPr>
          <m:e>
            <m:r>
              <w:rPr>
                <w:rFonts w:ascii="Cambria Math" w:hAnsi="Cambria Math"/>
              </w:rPr>
              <m:t>I</m:t>
            </m:r>
          </m:e>
          <m:sub>
            <m:r>
              <w:rPr>
                <w:rFonts w:ascii="Cambria Math" w:hAnsi="Cambria Math"/>
              </w:rPr>
              <m:t>ins,min</m:t>
            </m:r>
          </m:sub>
        </m:sSub>
      </m:oMath>
    </w:p>
    <w:p w14:paraId="25934470" w14:textId="358D76BE" w:rsidR="00F55CD9" w:rsidRDefault="00F55CD9" w:rsidP="00F55CD9">
      <w:pPr>
        <w:pStyle w:val="Heading2"/>
      </w:pPr>
      <w:bookmarkStart w:id="92" w:name="_Toc491867404"/>
      <w:r>
        <w:t xml:space="preserve">Step </w:t>
      </w:r>
      <w:r w:rsidR="00C9704C">
        <w:t>4</w:t>
      </w:r>
      <w:bookmarkEnd w:id="92"/>
    </w:p>
    <w:p w14:paraId="1DB545E5" w14:textId="77777777" w:rsidR="00F55CD9" w:rsidRDefault="00F55CD9" w:rsidP="00F55CD9">
      <w:pPr>
        <w:pStyle w:val="Heading2separationline"/>
      </w:pPr>
    </w:p>
    <w:p w14:paraId="54157FFF" w14:textId="27DA8245" w:rsidR="00F55CD9" w:rsidRDefault="00F55CD9" w:rsidP="00F55CD9">
      <w:pPr>
        <w:pStyle w:val="BodyText"/>
      </w:pPr>
      <w:r>
        <w:t>Check for rival lights. If rival</w:t>
      </w:r>
      <w:r w:rsidR="00FD7F35">
        <w:t xml:space="preserve"> lights have to be considered, estimate</w:t>
      </w:r>
      <w:r>
        <w:t xml:space="preserve"> a new minimum intensity according to chapter </w:t>
      </w:r>
      <w:r w:rsidR="00FD7F35">
        <w:fldChar w:fldCharType="begin"/>
      </w:r>
      <w:r w:rsidR="00FD7F35">
        <w:instrText xml:space="preserve"> REF _Ref459800859 \r \h </w:instrText>
      </w:r>
      <w:r w:rsidR="00FD7F35">
        <w:fldChar w:fldCharType="separate"/>
      </w:r>
      <w:r w:rsidR="00AF0B35">
        <w:t>4</w:t>
      </w:r>
      <w:r w:rsidR="00FD7F35">
        <w:fldChar w:fldCharType="end"/>
      </w:r>
      <w:r>
        <w:t>.</w:t>
      </w:r>
    </w:p>
    <w:p w14:paraId="7BF5EA7C" w14:textId="20644D48" w:rsidR="009120FA" w:rsidRDefault="009120FA" w:rsidP="009120FA">
      <w:pPr>
        <w:pStyle w:val="Heading2"/>
      </w:pPr>
      <w:bookmarkStart w:id="93" w:name="_Toc491867405"/>
      <w:r>
        <w:t xml:space="preserve">Step </w:t>
      </w:r>
      <w:r w:rsidR="00C9704C">
        <w:t>5</w:t>
      </w:r>
      <w:bookmarkEnd w:id="93"/>
    </w:p>
    <w:p w14:paraId="5BB4DF1E" w14:textId="77777777" w:rsidR="009120FA" w:rsidRDefault="009120FA" w:rsidP="009120FA">
      <w:pPr>
        <w:pStyle w:val="Heading2separationline"/>
      </w:pPr>
    </w:p>
    <w:p w14:paraId="716DCDD3" w14:textId="30BF17E1" w:rsidR="009120FA" w:rsidRDefault="009120FA" w:rsidP="009120FA">
      <w:pPr>
        <w:pStyle w:val="BodyText"/>
      </w:pPr>
      <w:r>
        <w:t>Calculate the photometric intensity.</w:t>
      </w:r>
    </w:p>
    <w:p w14:paraId="2B74892C" w14:textId="35E38291" w:rsidR="009120FA" w:rsidRDefault="009120FA" w:rsidP="009120FA">
      <w:pPr>
        <w:pStyle w:val="Heading3"/>
      </w:pPr>
      <w:bookmarkStart w:id="94" w:name="_Toc491867406"/>
      <w:r>
        <w:t>Steady burning light</w:t>
      </w:r>
      <w:bookmarkEnd w:id="94"/>
    </w:p>
    <w:p w14:paraId="6E89C1FA" w14:textId="4DE64CEC" w:rsidR="009120FA" w:rsidRPr="009120FA" w:rsidRDefault="004229D9" w:rsidP="009120FA">
      <w:pPr>
        <w:pStyle w:val="Bullet1"/>
        <w:rPr>
          <w:rFonts w:asciiTheme="majorHAnsi" w:eastAsiaTheme="majorEastAsia" w:hAnsiTheme="majorHAnsi" w:cstheme="majorBidi"/>
        </w:rPr>
      </w:pPr>
      <m:oMath>
        <m:sSub>
          <m:sSubPr>
            <m:ctrlPr>
              <w:rPr>
                <w:rFonts w:ascii="Cambria Math" w:hAnsi="Cambria Math"/>
                <w:i/>
              </w:rPr>
            </m:ctrlPr>
          </m:sSubPr>
          <m:e>
            <m:r>
              <w:rPr>
                <w:rFonts w:ascii="Cambria Math" w:hAnsi="Cambria Math"/>
              </w:rPr>
              <m:t>I</m:t>
            </m:r>
          </m:e>
          <m:sub>
            <m:r>
              <w:rPr>
                <w:rFonts w:ascii="Cambria Math" w:hAnsi="Cambria Math"/>
              </w:rPr>
              <m:t>ph,min</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ins,min</m:t>
            </m:r>
          </m:sub>
        </m:sSub>
      </m:oMath>
    </w:p>
    <w:p w14:paraId="04E19653" w14:textId="45BD1C7C" w:rsidR="009120FA" w:rsidRDefault="004229D9" w:rsidP="009120FA">
      <w:pPr>
        <w:pStyle w:val="Bullet1"/>
        <w:rPr>
          <w:rFonts w:asciiTheme="majorHAnsi" w:eastAsiaTheme="majorEastAsia" w:hAnsiTheme="majorHAnsi" w:cstheme="majorBidi"/>
        </w:rPr>
      </w:pPr>
      <m:oMath>
        <m:sSub>
          <m:sSubPr>
            <m:ctrlPr>
              <w:rPr>
                <w:rFonts w:ascii="Cambria Math" w:hAnsi="Cambria Math"/>
                <w:i/>
              </w:rPr>
            </m:ctrlPr>
          </m:sSubPr>
          <m:e>
            <m:r>
              <w:rPr>
                <w:rFonts w:ascii="Cambria Math" w:hAnsi="Cambria Math"/>
              </w:rPr>
              <m:t>I</m:t>
            </m:r>
          </m:e>
          <m:sub>
            <m:r>
              <w:rPr>
                <w:rFonts w:ascii="Cambria Math" w:hAnsi="Cambria Math"/>
              </w:rPr>
              <m:t>ph,max</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ins,max</m:t>
            </m:r>
          </m:sub>
        </m:sSub>
      </m:oMath>
    </w:p>
    <w:p w14:paraId="02FA9545" w14:textId="02E77A4A" w:rsidR="009120FA" w:rsidRDefault="004229D9" w:rsidP="009120FA">
      <w:pPr>
        <w:pStyle w:val="Bullet1"/>
        <w:rPr>
          <w:rFonts w:asciiTheme="majorHAnsi" w:eastAsiaTheme="majorEastAsia" w:hAnsiTheme="majorHAnsi" w:cstheme="majorBidi"/>
        </w:rPr>
      </w:pPr>
      <m:oMath>
        <m:sSub>
          <m:sSubPr>
            <m:ctrlPr>
              <w:rPr>
                <w:rFonts w:ascii="Cambria Math" w:hAnsi="Cambria Math"/>
                <w:i/>
              </w:rPr>
            </m:ctrlPr>
          </m:sSubPr>
          <m:e>
            <m:r>
              <w:rPr>
                <w:rFonts w:ascii="Cambria Math" w:hAnsi="Cambria Math"/>
              </w:rPr>
              <m:t>I</m:t>
            </m:r>
          </m:e>
          <m:sub>
            <m:r>
              <w:rPr>
                <w:rFonts w:ascii="Cambria Math" w:hAnsi="Cambria Math"/>
              </w:rPr>
              <m:t>ph,dsg</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ins,dsg</m:t>
            </m:r>
          </m:sub>
        </m:sSub>
      </m:oMath>
    </w:p>
    <w:p w14:paraId="054B0D60" w14:textId="27DD944B" w:rsidR="006F6E50" w:rsidRDefault="006F6E50" w:rsidP="006F6E50">
      <w:pPr>
        <w:pStyle w:val="BodyText"/>
        <w:rPr>
          <w:rFonts w:eastAsiaTheme="minorEastAsia"/>
        </w:rPr>
      </w:pPr>
      <w:r>
        <w:t xml:space="preserve">with </w:t>
      </w:r>
      <m:oMath>
        <m:r>
          <w:rPr>
            <w:rFonts w:ascii="Cambria Math" w:hAnsi="Cambria Math"/>
          </w:rPr>
          <m:t>scf=0.75</m:t>
        </m:r>
      </m:oMath>
      <w:r>
        <w:rPr>
          <w:rFonts w:eastAsiaTheme="minorEastAsia"/>
        </w:rPr>
        <w:t>.</w:t>
      </w:r>
    </w:p>
    <w:p w14:paraId="66BAD07F" w14:textId="6D5D7B7E" w:rsidR="006F6E50" w:rsidRDefault="006F6E50" w:rsidP="006F6E50">
      <w:pPr>
        <w:pStyle w:val="Heading3"/>
      </w:pPr>
      <w:bookmarkStart w:id="95" w:name="_Toc491867407"/>
      <w:r>
        <w:t>Fast switching light (</w:t>
      </w:r>
      <w:r w:rsidR="00E70B0E">
        <w:t>rectangular flash profil</w:t>
      </w:r>
      <w:r w:rsidR="00FD7F35">
        <w:t xml:space="preserve">e, </w:t>
      </w:r>
      <w:r>
        <w:t>LED)</w:t>
      </w:r>
      <w:bookmarkEnd w:id="95"/>
    </w:p>
    <w:p w14:paraId="2E601977" w14:textId="2288DB74" w:rsidR="006F6E50" w:rsidRPr="009120FA" w:rsidRDefault="004229D9" w:rsidP="006F6E50">
      <w:pPr>
        <w:pStyle w:val="Bullet1"/>
        <w:rPr>
          <w:rFonts w:asciiTheme="majorHAnsi" w:eastAsiaTheme="majorEastAsia" w:hAnsiTheme="majorHAnsi" w:cstheme="majorBidi"/>
        </w:rPr>
      </w:pPr>
      <m:oMath>
        <m:sSub>
          <m:sSubPr>
            <m:ctrlPr>
              <w:rPr>
                <w:rFonts w:ascii="Cambria Math" w:hAnsi="Cambria Math"/>
                <w:i/>
              </w:rPr>
            </m:ctrlPr>
          </m:sSubPr>
          <m:e>
            <m:r>
              <w:rPr>
                <w:rFonts w:ascii="Cambria Math" w:hAnsi="Cambria Math"/>
              </w:rPr>
              <m:t>I</m:t>
            </m:r>
          </m:e>
          <m:sub>
            <m:r>
              <w:rPr>
                <w:rFonts w:ascii="Cambria Math" w:hAnsi="Cambria Math"/>
              </w:rPr>
              <m:t>ph,min</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ins,min</m:t>
            </m:r>
          </m:sub>
        </m:sSub>
      </m:oMath>
    </w:p>
    <w:p w14:paraId="4D926932" w14:textId="4C1FC7F0" w:rsidR="006F6E50" w:rsidRPr="006F6E50" w:rsidRDefault="004229D9" w:rsidP="006F6E50">
      <w:pPr>
        <w:pStyle w:val="Bullet1"/>
      </w:pPr>
      <m:oMath>
        <m:sSub>
          <m:sSubPr>
            <m:ctrlPr>
              <w:rPr>
                <w:rFonts w:ascii="Cambria Math" w:hAnsi="Cambria Math"/>
                <w:i/>
              </w:rPr>
            </m:ctrlPr>
          </m:sSubPr>
          <m:e>
            <m:r>
              <w:rPr>
                <w:rFonts w:ascii="Cambria Math" w:hAnsi="Cambria Math"/>
              </w:rPr>
              <m:t>I</m:t>
            </m:r>
          </m:e>
          <m:sub>
            <m:r>
              <w:rPr>
                <w:rFonts w:ascii="Cambria Math" w:hAnsi="Cambria Math"/>
              </w:rPr>
              <m:t>ph,max</m:t>
            </m:r>
          </m:sub>
        </m:sSub>
        <m:r>
          <w:rPr>
            <w:rFonts w:ascii="Cambria Math" w:hAnsi="Cambria Math"/>
          </w:rPr>
          <m:t>=</m:t>
        </m:r>
        <m:sSub>
          <m:sSubPr>
            <m:ctrlPr>
              <w:rPr>
                <w:rFonts w:ascii="Cambria Math" w:hAnsi="Cambria Math"/>
                <w:i/>
              </w:rPr>
            </m:ctrlPr>
          </m:sSubPr>
          <m:e>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*I</m:t>
            </m:r>
          </m:e>
          <m:sub>
            <m:r>
              <w:rPr>
                <w:rFonts w:ascii="Cambria Math" w:hAnsi="Cambria Math"/>
              </w:rPr>
              <m:t>ins,max</m:t>
            </m:r>
          </m:sub>
        </m:sSub>
      </m:oMath>
    </w:p>
    <w:p w14:paraId="6990885B" w14:textId="766B83E8" w:rsidR="006F6E50" w:rsidRPr="00E70B0E" w:rsidRDefault="004229D9" w:rsidP="006F6E50">
      <w:pPr>
        <w:pStyle w:val="Bullet1"/>
      </w:pPr>
      <m:oMath>
        <m:sSub>
          <m:sSubPr>
            <m:ctrlPr>
              <w:rPr>
                <w:rFonts w:ascii="Cambria Math" w:hAnsi="Cambria Math"/>
                <w:i/>
              </w:rPr>
            </m:ctrlPr>
          </m:sSubPr>
          <m:e>
            <m:r>
              <w:rPr>
                <w:rFonts w:ascii="Cambria Math" w:hAnsi="Cambria Math"/>
              </w:rPr>
              <m:t>I</m:t>
            </m:r>
          </m:e>
          <m:sub>
            <m:r>
              <w:rPr>
                <w:rFonts w:ascii="Cambria Math" w:hAnsi="Cambria Math"/>
              </w:rPr>
              <m:t>ph,dsg</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ins,dsg</m:t>
            </m:r>
          </m:sub>
        </m:sSub>
      </m:oMath>
    </w:p>
    <w:p w14:paraId="15B049F4" w14:textId="78C5FF57" w:rsidR="00E70B0E" w:rsidRDefault="00E70B0E" w:rsidP="00E70B0E">
      <w:pPr>
        <w:pStyle w:val="BodyText"/>
      </w:pPr>
      <w:r>
        <w:t xml:space="preserve">with </w:t>
      </w:r>
      <m:oMath>
        <m:r>
          <w:rPr>
            <w:rFonts w:ascii="Cambria Math" w:hAnsi="Cambria Math"/>
          </w:rPr>
          <m:t>scf=0.75</m:t>
        </m:r>
      </m:oMath>
      <w:r>
        <w:rPr>
          <w:rFonts w:eastAsiaTheme="minorEastAsia"/>
        </w:rPr>
        <w:t xml:space="preserve"> and </w:t>
      </w:r>
      <m:oMath>
        <m:r>
          <w:rPr>
            <w:rFonts w:ascii="Cambria Math" w:eastAsiaTheme="minorEastAsia" w:hAnsi="Cambria Math"/>
          </w:rPr>
          <m:t>a=0.2 s</m:t>
        </m:r>
      </m:oMath>
      <w:r>
        <w:rPr>
          <w:rFonts w:eastAsiaTheme="minorEastAsia"/>
        </w:rPr>
        <w:t>.</w:t>
      </w:r>
    </w:p>
    <w:p w14:paraId="68CBFC7F" w14:textId="5EA2218E" w:rsidR="006F6E50" w:rsidRPr="006F6E50" w:rsidRDefault="00E70B0E" w:rsidP="00E70B0E">
      <w:pPr>
        <w:pStyle w:val="Heading3"/>
      </w:pPr>
      <w:bookmarkStart w:id="96" w:name="_Toc491867408"/>
      <w:r>
        <w:t>Lights with arbitrary flash profile</w:t>
      </w:r>
      <w:bookmarkEnd w:id="96"/>
    </w:p>
    <w:p w14:paraId="2E0BFAED" w14:textId="6A86F4DF" w:rsidR="00A257CD" w:rsidRDefault="00FD7F35" w:rsidP="00F92826">
      <w:pPr>
        <w:pStyle w:val="BodyText"/>
      </w:pPr>
      <w:r>
        <w:t xml:space="preserve">Use </w:t>
      </w:r>
      <w:r w:rsidR="00A21E96">
        <w:t>the concept of effective intensity to estimate the photometric luminous intensity.</w:t>
      </w:r>
    </w:p>
    <w:p w14:paraId="7C82AA09" w14:textId="17D2B967" w:rsidR="00B751CF" w:rsidRPr="000B189E" w:rsidRDefault="00414DF5" w:rsidP="00414DF5">
      <w:pPr>
        <w:pStyle w:val="Heading1"/>
      </w:pPr>
      <w:bookmarkStart w:id="97" w:name="_Toc491867409"/>
      <w:r w:rsidRPr="000B189E">
        <w:t xml:space="preserve">Examples </w:t>
      </w:r>
      <w:bookmarkEnd w:id="97"/>
      <w:r w:rsidR="00D452AF">
        <w:t>for intensity calculations</w:t>
      </w:r>
    </w:p>
    <w:p w14:paraId="7D2F6C17" w14:textId="77777777" w:rsidR="00A21E96" w:rsidRPr="000B189E" w:rsidRDefault="00A21E96" w:rsidP="00A21E96">
      <w:pPr>
        <w:pStyle w:val="Heading1separatationline"/>
      </w:pPr>
    </w:p>
    <w:p w14:paraId="1085C24D" w14:textId="594C81D9" w:rsidR="00BE385B" w:rsidRDefault="00BE385B" w:rsidP="000A1ADD">
      <w:pPr>
        <w:pStyle w:val="Heading2"/>
      </w:pPr>
      <w:bookmarkStart w:id="98" w:name="_Toc491867410"/>
      <w:r>
        <w:lastRenderedPageBreak/>
        <w:t>Example 1</w:t>
      </w:r>
      <w:bookmarkEnd w:id="98"/>
    </w:p>
    <w:p w14:paraId="00E365A0" w14:textId="77777777" w:rsidR="00BE385B" w:rsidRDefault="00BE385B" w:rsidP="00BE385B">
      <w:pPr>
        <w:pStyle w:val="Heading2separationline"/>
      </w:pPr>
    </w:p>
    <w:p w14:paraId="2EBE4CFE" w14:textId="509024A4" w:rsidR="00BE385B" w:rsidRDefault="008A3D31" w:rsidP="00BE385B">
      <w:pPr>
        <w:pStyle w:val="BodyText"/>
        <w:rPr>
          <w:rFonts w:eastAsiaTheme="minorEastAsia"/>
        </w:rPr>
      </w:pPr>
      <w:r>
        <w:t xml:space="preserve">A light with a maximum viewing distance of about </w:t>
      </w:r>
      <m:oMath>
        <m:sSub>
          <m:sSubPr>
            <m:ctrlPr>
              <w:rPr>
                <w:rFonts w:ascii="Cambria Math" w:hAnsi="Cambria Math"/>
                <w:i/>
              </w:rPr>
            </m:ctrlPr>
          </m:sSubPr>
          <m:e>
            <m:r>
              <w:rPr>
                <w:rFonts w:ascii="Cambria Math" w:hAnsi="Cambria Math"/>
              </w:rPr>
              <m:t>D</m:t>
            </m:r>
          </m:e>
          <m:sub>
            <m:r>
              <w:rPr>
                <w:rFonts w:ascii="Cambria Math" w:hAnsi="Cambria Math"/>
              </w:rPr>
              <m:t>max</m:t>
            </m:r>
          </m:sub>
        </m:sSub>
        <m:r>
          <w:rPr>
            <w:rFonts w:ascii="Cambria Math" w:hAnsi="Cambria Math"/>
          </w:rPr>
          <m:t>= 5 M</m:t>
        </m:r>
      </m:oMath>
      <w:r>
        <w:t xml:space="preserve"> has to be designed. There is no background illumination an the minimum visibility is assumed to be </w:t>
      </w:r>
      <m:oMath>
        <m:sSub>
          <m:sSubPr>
            <m:ctrlPr>
              <w:rPr>
                <w:rFonts w:ascii="Cambria Math" w:hAnsi="Cambria Math"/>
                <w:i/>
              </w:rPr>
            </m:ctrlPr>
          </m:sSubPr>
          <m:e>
            <m:r>
              <w:rPr>
                <w:rFonts w:ascii="Cambria Math" w:hAnsi="Cambria Math"/>
              </w:rPr>
              <m:t>V</m:t>
            </m:r>
          </m:e>
          <m:sub>
            <m:r>
              <w:rPr>
                <w:rFonts w:ascii="Cambria Math" w:hAnsi="Cambria Math"/>
              </w:rPr>
              <m:t>min</m:t>
            </m:r>
          </m:sub>
        </m:sSub>
        <m:r>
          <w:rPr>
            <w:rFonts w:ascii="Cambria Math" w:hAnsi="Cambria Math"/>
          </w:rPr>
          <m:t>=3 M</m:t>
        </m:r>
      </m:oMath>
      <w:r>
        <w:rPr>
          <w:rFonts w:eastAsiaTheme="minorEastAsia"/>
        </w:rPr>
        <w:t>. The flash character is Iso 3s.</w:t>
      </w:r>
    </w:p>
    <w:p w14:paraId="48F29342" w14:textId="5A00D40C" w:rsidR="008A3D31" w:rsidRDefault="008A3D31" w:rsidP="008A3D31">
      <w:pPr>
        <w:pStyle w:val="Heading3"/>
        <w:rPr>
          <w:rFonts w:eastAsiaTheme="minorEastAsia"/>
        </w:rPr>
      </w:pPr>
      <w:bookmarkStart w:id="99" w:name="_Toc491867411"/>
      <w:r>
        <w:rPr>
          <w:rFonts w:eastAsiaTheme="minorEastAsia"/>
        </w:rPr>
        <w:t>STEP 1</w:t>
      </w:r>
      <w:bookmarkEnd w:id="99"/>
    </w:p>
    <w:p w14:paraId="297CB227" w14:textId="2AEDA652" w:rsidR="008A3D31" w:rsidRDefault="008A3D31" w:rsidP="008A3D31">
      <w:pPr>
        <w:pStyle w:val="Bullet1"/>
      </w:pPr>
      <w:r>
        <w:t xml:space="preserve">the flash character Iso 3s has </w:t>
      </w:r>
      <m:oMath>
        <m:sSub>
          <m:sSubPr>
            <m:ctrlPr>
              <w:rPr>
                <w:rFonts w:ascii="Cambria Math" w:hAnsi="Cambria Math"/>
                <w:i/>
                <w:color w:val="auto"/>
                <w:lang w:val="en-GB"/>
              </w:rPr>
            </m:ctrlPr>
          </m:sSubPr>
          <m:e>
            <m:r>
              <w:rPr>
                <w:rFonts w:ascii="Cambria Math" w:hAnsi="Cambria Math"/>
              </w:rPr>
              <m:t>T</m:t>
            </m:r>
          </m:e>
          <m:sub>
            <m:r>
              <w:rPr>
                <w:rFonts w:ascii="Cambria Math" w:hAnsi="Cambria Math"/>
              </w:rPr>
              <m:t>min</m:t>
            </m:r>
          </m:sub>
        </m:sSub>
        <m:r>
          <w:rPr>
            <w:rFonts w:ascii="Cambria Math" w:eastAsiaTheme="minorEastAsia" w:hAnsi="Cambria Math"/>
          </w:rPr>
          <m:t>=1.5 s</m:t>
        </m:r>
      </m:oMath>
      <w:r>
        <w:rPr>
          <w:rFonts w:eastAsiaTheme="minorEastAsia"/>
        </w:rPr>
        <w:t xml:space="preserve"> and an eclipse of </w:t>
      </w:r>
      <m:oMath>
        <m:r>
          <w:rPr>
            <w:rFonts w:ascii="Cambria Math" w:eastAsiaTheme="minorEastAsia" w:hAnsi="Cambria Math"/>
          </w:rPr>
          <m:t>1.5 s</m:t>
        </m:r>
      </m:oMath>
    </w:p>
    <w:p w14:paraId="0398652A" w14:textId="31DC0792" w:rsidR="008A3D31" w:rsidRPr="008A3D31" w:rsidRDefault="008A3D31" w:rsidP="008A3D31">
      <w:pPr>
        <w:pStyle w:val="Bullet1"/>
      </w:pPr>
      <w:r>
        <w:t xml:space="preserve">the minimum distance is </w:t>
      </w:r>
      <m:oMath>
        <m:sSub>
          <m:sSubPr>
            <m:ctrlPr>
              <w:rPr>
                <w:rFonts w:ascii="Cambria Math" w:hAnsi="Cambria Math"/>
                <w:i/>
                <w:color w:val="auto"/>
                <w:lang w:val="en-GB"/>
              </w:rPr>
            </m:ctrlPr>
          </m:sSubPr>
          <m:e>
            <m:r>
              <w:rPr>
                <w:rFonts w:ascii="Cambria Math" w:hAnsi="Cambria Math"/>
              </w:rPr>
              <m:t>D</m:t>
            </m:r>
          </m:e>
          <m:sub>
            <m:r>
              <w:rPr>
                <w:rFonts w:ascii="Cambria Math" w:hAnsi="Cambria Math"/>
              </w:rPr>
              <m:t>min</m:t>
            </m:r>
          </m:sub>
        </m:sSub>
        <m:r>
          <w:rPr>
            <w:rFonts w:ascii="Cambria Math" w:hAnsi="Cambria Math"/>
            <w:color w:val="auto"/>
            <w:lang w:val="en-GB"/>
          </w:rPr>
          <m:t>=1000 m</m:t>
        </m:r>
      </m:oMath>
      <w:r>
        <w:rPr>
          <w:rFonts w:eastAsiaTheme="minorEastAsia"/>
        </w:rPr>
        <w:t>,</w:t>
      </w:r>
    </w:p>
    <w:p w14:paraId="29B6C54F" w14:textId="45AAFF23" w:rsidR="008A3D31" w:rsidRPr="008A3D31" w:rsidRDefault="008A3D31" w:rsidP="008A3D31">
      <w:pPr>
        <w:pStyle w:val="Bullet1"/>
      </w:pPr>
      <w:r>
        <w:t xml:space="preserve">the maximum distance is </w:t>
      </w:r>
      <m:oMath>
        <m:sSub>
          <m:sSubPr>
            <m:ctrlPr>
              <w:rPr>
                <w:rFonts w:ascii="Cambria Math" w:hAnsi="Cambria Math"/>
                <w:i/>
                <w:color w:val="auto"/>
                <w:lang w:val="en-GB"/>
              </w:rPr>
            </m:ctrlPr>
          </m:sSubPr>
          <m:e>
            <m:r>
              <w:rPr>
                <w:rFonts w:ascii="Cambria Math" w:hAnsi="Cambria Math"/>
              </w:rPr>
              <m:t>D</m:t>
            </m:r>
          </m:e>
          <m:sub>
            <m:r>
              <w:rPr>
                <w:rFonts w:ascii="Cambria Math" w:hAnsi="Cambria Math"/>
              </w:rPr>
              <m:t>max</m:t>
            </m:r>
          </m:sub>
        </m:sSub>
        <m:r>
          <w:rPr>
            <w:rFonts w:ascii="Cambria Math" w:hAnsi="Cambria Math"/>
            <w:color w:val="auto"/>
            <w:lang w:val="en-GB"/>
          </w:rPr>
          <m:t>=5 M=9260 m</m:t>
        </m:r>
      </m:oMath>
      <w:r w:rsidRPr="008A3D31">
        <w:rPr>
          <w:rFonts w:eastAsiaTheme="minorEastAsia"/>
        </w:rPr>
        <w:t>.</w:t>
      </w:r>
    </w:p>
    <w:p w14:paraId="04420BE7" w14:textId="77777777" w:rsidR="008A3D31" w:rsidRDefault="008A3D31" w:rsidP="008A3D31">
      <w:pPr>
        <w:pStyle w:val="Heading3"/>
      </w:pPr>
      <w:bookmarkStart w:id="100" w:name="_Toc491867412"/>
      <w:r>
        <w:t>STEP 2</w:t>
      </w:r>
      <w:bookmarkEnd w:id="100"/>
    </w:p>
    <w:p w14:paraId="74CF424E" w14:textId="7B381402" w:rsidR="008A3D31" w:rsidRDefault="008A3D31" w:rsidP="008A3D31">
      <w:pPr>
        <w:pStyle w:val="BodyText"/>
      </w:pPr>
      <w:r>
        <w:t>As there is no background light the following values for the illuminance at the eye of the observer are chosen.</w:t>
      </w:r>
    </w:p>
    <w:p w14:paraId="4E2F9CAD" w14:textId="77777777" w:rsidR="008A3D31" w:rsidRPr="00E8540A" w:rsidRDefault="008A3D31" w:rsidP="008A3D31">
      <w:pPr>
        <w:pStyle w:val="Bullet1"/>
      </w:pPr>
      <w:r>
        <w:t xml:space="preserve">minimum illuminance </w:t>
      </w:r>
      <m:oMath>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lx</m:t>
        </m:r>
      </m:oMath>
    </w:p>
    <w:p w14:paraId="4F34139A" w14:textId="77777777" w:rsidR="008A3D31" w:rsidRDefault="008A3D31" w:rsidP="008A3D31">
      <w:pPr>
        <w:pStyle w:val="Bullet1"/>
      </w:pPr>
      <w:r>
        <w:t xml:space="preserve">maximum illuminance </w:t>
      </w:r>
      <m:oMath>
        <m:sSub>
          <m:sSubPr>
            <m:ctrlPr>
              <w:rPr>
                <w:rFonts w:ascii="Cambria Math" w:hAnsi="Cambria Math"/>
              </w:rPr>
            </m:ctrlPr>
          </m:sSubPr>
          <m:e>
            <m:r>
              <m:rPr>
                <m:sty m:val="p"/>
              </m:rPr>
              <w:rPr>
                <w:rFonts w:ascii="Cambria Math" w:hAnsi="Cambria Math"/>
              </w:rPr>
              <m:t>E</m:t>
            </m:r>
          </m:e>
          <m:sub>
            <m:r>
              <m:rPr>
                <m:sty m:val="p"/>
              </m:rPr>
              <w:rPr>
                <w:rFonts w:ascii="Cambria Math" w:hAnsi="Cambria Math"/>
              </w:rPr>
              <m:t>max</m:t>
            </m:r>
          </m:sub>
        </m:sSub>
        <m:r>
          <m:rPr>
            <m:sty m:val="p"/>
          </m:rPr>
          <w:rPr>
            <w:rFonts w:ascii="Cambria Math" w:hAnsi="Cambria Math"/>
          </w:rPr>
          <m:t>=0,01 lx</m:t>
        </m:r>
      </m:oMath>
    </w:p>
    <w:p w14:paraId="663793CE" w14:textId="473FB296" w:rsidR="008A3D31" w:rsidRDefault="008A3D31" w:rsidP="008A3D31">
      <w:pPr>
        <w:pStyle w:val="Bullet1"/>
      </w:pPr>
      <w:r>
        <w:t xml:space="preserve">minimum visibility </w:t>
      </w:r>
      <m:oMath>
        <m:sSub>
          <m:sSubPr>
            <m:ctrlPr>
              <w:rPr>
                <w:rFonts w:ascii="Cambria Math" w:hAnsi="Cambria Math"/>
              </w:rPr>
            </m:ctrlPr>
          </m:sSubPr>
          <m:e>
            <m:r>
              <m:rPr>
                <m:sty m:val="p"/>
              </m:rPr>
              <w:rPr>
                <w:rFonts w:ascii="Cambria Math" w:hAnsi="Cambria Math"/>
              </w:rPr>
              <m:t>V</m:t>
            </m:r>
          </m:e>
          <m:sub>
            <m:r>
              <m:rPr>
                <m:sty m:val="p"/>
              </m:rPr>
              <w:rPr>
                <w:rFonts w:ascii="Cambria Math" w:hAnsi="Cambria Math"/>
              </w:rPr>
              <m:t>min</m:t>
            </m:r>
          </m:sub>
        </m:sSub>
        <m:r>
          <m:rPr>
            <m:sty m:val="p"/>
          </m:rPr>
          <w:rPr>
            <w:rFonts w:ascii="Cambria Math" w:hAnsi="Cambria Math"/>
          </w:rPr>
          <m:t>=3 M=5556 m</m:t>
        </m:r>
      </m:oMath>
      <w:r w:rsidRPr="000819EA">
        <w:t>.</w:t>
      </w:r>
    </w:p>
    <w:p w14:paraId="2ED8C704" w14:textId="77777777" w:rsidR="008A3D31" w:rsidRDefault="008A3D31" w:rsidP="008A3D31">
      <w:pPr>
        <w:pStyle w:val="Heading3"/>
      </w:pPr>
      <w:bookmarkStart w:id="101" w:name="_Toc491867413"/>
      <w:r>
        <w:t>STEP 3</w:t>
      </w:r>
      <w:bookmarkEnd w:id="101"/>
    </w:p>
    <w:p w14:paraId="4D57A45E" w14:textId="77777777" w:rsidR="008A3D31" w:rsidRDefault="008A3D31" w:rsidP="008A3D31">
      <w:pPr>
        <w:pStyle w:val="BodyText"/>
      </w:pPr>
      <w:r>
        <w:t>Calculate the in-situ-intensity with Allard’s law.</w:t>
      </w:r>
    </w:p>
    <w:p w14:paraId="364981AA" w14:textId="77777777" w:rsidR="008A3D31" w:rsidRPr="00CA6711" w:rsidRDefault="008A3D31" w:rsidP="008A3D31">
      <w:pPr>
        <w:pStyle w:val="Bullet1"/>
      </w:pPr>
      <w:r w:rsidRPr="00CA6711">
        <w:rPr>
          <w:rFonts w:eastAsiaTheme="minorEastAsia"/>
        </w:rPr>
        <w:t>minimum :</w:t>
      </w:r>
      <w:r w:rsidRPr="00CA6711">
        <w:rPr>
          <w:rFonts w:eastAsiaTheme="minorEastAsia"/>
        </w:rPr>
        <w:tab/>
      </w:r>
    </w:p>
    <w:p w14:paraId="3D003697" w14:textId="29E825A0" w:rsidR="008A3D31" w:rsidRPr="00CA6711" w:rsidRDefault="004229D9" w:rsidP="008A3D31">
      <w:pPr>
        <w:pStyle w:val="Bullet1"/>
        <w:numPr>
          <w:ilvl w:val="0"/>
          <w:numId w:val="0"/>
        </w:numPr>
        <w:ind w:left="425"/>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max</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max</m:t>
                      </m:r>
                    </m:sub>
                  </m:sSub>
                </m:num>
                <m:den>
                  <m:sSub>
                    <m:sSubPr>
                      <m:ctrlPr>
                        <w:rPr>
                          <w:rFonts w:ascii="Cambria Math" w:hAnsi="Cambria Math"/>
                          <w:i/>
                        </w:rPr>
                      </m:ctrlPr>
                    </m:sSubPr>
                    <m:e>
                      <m:r>
                        <w:rPr>
                          <w:rFonts w:ascii="Cambria Math" w:hAnsi="Cambria Math"/>
                        </w:rPr>
                        <m:t>V</m:t>
                      </m:r>
                    </m:e>
                    <m:sub>
                      <m:r>
                        <w:rPr>
                          <w:rFonts w:ascii="Cambria Math" w:hAnsi="Cambria Math"/>
                        </w:rPr>
                        <m:t>min</m:t>
                      </m:r>
                    </m:sub>
                  </m:sSub>
                </m:den>
              </m:f>
            </m:sup>
          </m:sSup>
          <m:r>
            <m:rPr>
              <m:sty m:val="p"/>
            </m:rPr>
            <w:rPr>
              <w:rFonts w:ascii="Cambria Math" w:hAnsi="Cambria Math"/>
            </w:rPr>
            <w:br/>
          </m:r>
        </m:oMath>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m:t>
          </m:r>
          <m:sSup>
            <m:sSupPr>
              <m:ctrlPr>
                <w:rPr>
                  <w:rFonts w:ascii="Cambria Math" w:hAnsi="Cambria Math"/>
                  <w:i/>
                </w:rPr>
              </m:ctrlPr>
            </m:sSupPr>
            <m:e>
              <m:r>
                <w:rPr>
                  <w:rFonts w:ascii="Cambria Math" w:hAnsi="Cambria Math"/>
                </w:rPr>
                <m:t>9260</m:t>
              </m:r>
            </m:e>
            <m:sup>
              <m:r>
                <w:rPr>
                  <w:rFonts w:ascii="Cambria Math" w:hAnsi="Cambria Math"/>
                </w:rPr>
                <m:t>2</m:t>
              </m:r>
            </m:sup>
          </m:sSup>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lx*</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9260</m:t>
                  </m:r>
                </m:num>
                <m:den>
                  <m:r>
                    <w:rPr>
                      <w:rFonts w:ascii="Cambria Math" w:hAnsi="Cambria Math"/>
                    </w:rPr>
                    <m:t>5556</m:t>
                  </m:r>
                </m:den>
              </m:f>
            </m:sup>
          </m:sSup>
        </m:oMath>
      </m:oMathPara>
    </w:p>
    <w:p w14:paraId="4C3B24E8" w14:textId="4F3945ED" w:rsidR="008A3D31" w:rsidRPr="009120FA" w:rsidRDefault="004229D9" w:rsidP="008A3D31">
      <w:pPr>
        <w:pStyle w:val="Bullet1"/>
        <w:numPr>
          <w:ilvl w:val="0"/>
          <w:numId w:val="0"/>
        </w:numPr>
        <w:ind w:left="425"/>
      </w:pPr>
      <m:oMathPara>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=2527 cd</m:t>
          </m:r>
        </m:oMath>
      </m:oMathPara>
    </w:p>
    <w:p w14:paraId="1403C142" w14:textId="77777777" w:rsidR="008A3D31" w:rsidRPr="00111472" w:rsidRDefault="008A3D31" w:rsidP="008A3D31">
      <w:pPr>
        <w:pStyle w:val="Bullet1"/>
      </w:pPr>
      <w:r>
        <w:rPr>
          <w:rFonts w:eastAsiaTheme="minorEastAsia"/>
        </w:rPr>
        <w:t>maximum :</w:t>
      </w:r>
      <w:r>
        <w:rPr>
          <w:rFonts w:eastAsiaTheme="minorEastAsia"/>
        </w:rPr>
        <w:tab/>
      </w:r>
    </w:p>
    <w:p w14:paraId="6F19C6CF" w14:textId="77777777" w:rsidR="008A3D31" w:rsidRPr="00111472" w:rsidRDefault="004229D9" w:rsidP="008A3D31">
      <w:pPr>
        <w:pStyle w:val="Bullet1"/>
        <w:numPr>
          <w:ilvl w:val="0"/>
          <w:numId w:val="0"/>
        </w:numPr>
        <w:ind w:left="425"/>
        <w:rPr>
          <w:rFonts w:ascii="Cambria Math" w:eastAsiaTheme="minorEastAsia" w:hAnsi="Cambria Math"/>
        </w:rPr>
      </w:pPr>
      <m:oMathPara>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min</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max</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min</m:t>
                      </m:r>
                    </m:sub>
                  </m:sSub>
                </m:num>
                <m:den>
                  <m:sSub>
                    <m:sSubPr>
                      <m:ctrlPr>
                        <w:rPr>
                          <w:rFonts w:ascii="Cambria Math" w:hAnsi="Cambria Math"/>
                          <w:i/>
                        </w:rPr>
                      </m:ctrlPr>
                    </m:sSubPr>
                    <m:e>
                      <m:r>
                        <w:rPr>
                          <w:rFonts w:ascii="Cambria Math" w:hAnsi="Cambria Math"/>
                        </w:rPr>
                        <m:t>V</m:t>
                      </m:r>
                    </m:e>
                    <m:sub>
                      <m:r>
                        <w:rPr>
                          <w:rFonts w:ascii="Cambria Math" w:hAnsi="Cambria Math"/>
                        </w:rPr>
                        <m:t>max</m:t>
                      </m:r>
                    </m:sub>
                  </m:sSub>
                </m:den>
              </m:f>
            </m:sup>
          </m:sSup>
        </m:oMath>
      </m:oMathPara>
    </w:p>
    <w:p w14:paraId="4AECD821" w14:textId="480DAB8A" w:rsidR="008A3D31" w:rsidRPr="00CA6711" w:rsidRDefault="004229D9" w:rsidP="008A3D31">
      <w:pPr>
        <w:pStyle w:val="Bullet1"/>
        <w:numPr>
          <w:ilvl w:val="0"/>
          <w:numId w:val="0"/>
        </w:numPr>
        <w:ind w:left="425"/>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m:t>
          </m:r>
          <m:sSup>
            <m:sSupPr>
              <m:ctrlPr>
                <w:rPr>
                  <w:rFonts w:ascii="Cambria Math" w:hAnsi="Cambria Math"/>
                  <w:i/>
                </w:rPr>
              </m:ctrlPr>
            </m:sSupPr>
            <m:e>
              <m:r>
                <w:rPr>
                  <w:rFonts w:ascii="Cambria Math" w:hAnsi="Cambria Math"/>
                </w:rPr>
                <m:t>1000</m:t>
              </m:r>
            </m:e>
            <m:sup>
              <m:r>
                <w:rPr>
                  <w:rFonts w:ascii="Cambria Math" w:hAnsi="Cambria Math"/>
                </w:rPr>
                <m:t>2</m:t>
              </m:r>
            </m:sup>
          </m:sSup>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*0,01lx*</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1000</m:t>
                  </m:r>
                </m:num>
                <m:den>
                  <m:r>
                    <w:rPr>
                      <w:rFonts w:ascii="Cambria Math" w:hAnsi="Cambria Math"/>
                    </w:rPr>
                    <m:t>37040</m:t>
                  </m:r>
                </m:den>
              </m:f>
            </m:sup>
          </m:sSup>
        </m:oMath>
      </m:oMathPara>
    </w:p>
    <w:p w14:paraId="7B2C373C" w14:textId="6B796C06" w:rsidR="008A3D31" w:rsidRDefault="004229D9" w:rsidP="008A3D31">
      <w:pPr>
        <w:pStyle w:val="Bullet1"/>
        <w:numPr>
          <w:ilvl w:val="0"/>
          <w:numId w:val="0"/>
        </w:numPr>
        <w:ind w:left="425"/>
        <w:rPr>
          <w:rFonts w:ascii="Cambria Math" w:hAnsi="Cambria Math"/>
        </w:rPr>
      </w:pPr>
      <m:oMathPara>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=10842 cd</m:t>
          </m:r>
        </m:oMath>
      </m:oMathPara>
    </w:p>
    <w:p w14:paraId="6A500369" w14:textId="77777777" w:rsidR="008A3D31" w:rsidRDefault="008A3D31" w:rsidP="008A3D31">
      <w:pPr>
        <w:pStyle w:val="Bullet1"/>
        <w:rPr>
          <w:rFonts w:ascii="Cambria Math" w:eastAsiaTheme="minorEastAsia" w:hAnsi="Cambria Math"/>
          <w:i/>
        </w:rPr>
      </w:pPr>
      <w:r>
        <w:rPr>
          <w:rFonts w:eastAsiaTheme="minorEastAsia"/>
        </w:rPr>
        <w:t>design</w:t>
      </w:r>
      <w:r w:rsidRPr="00C9704C">
        <w:rPr>
          <w:rFonts w:eastAsiaTheme="minorEastAsia"/>
        </w:rPr>
        <w:t> :</w:t>
      </w:r>
      <w:r w:rsidRPr="00C9704C">
        <w:rPr>
          <w:rFonts w:eastAsiaTheme="minorEastAsia"/>
        </w:rPr>
        <w:tab/>
      </w:r>
    </w:p>
    <w:p w14:paraId="7D2E3720" w14:textId="6B48B32C" w:rsidR="008A3D31" w:rsidRPr="00B07669" w:rsidRDefault="004229D9" w:rsidP="008A3D31">
      <w:pPr>
        <w:pStyle w:val="Bullet1"/>
        <w:numPr>
          <w:ilvl w:val="0"/>
          <w:numId w:val="0"/>
        </w:numPr>
        <w:ind w:left="425" w:hanging="425"/>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ins,dsg</m:t>
              </m:r>
            </m:sub>
          </m:sSub>
          <m:r>
            <w:rPr>
              <w:rFonts w:ascii="Cambria Math" w:hAnsi="Cambria Math"/>
            </w:rPr>
            <m:t>=1.5*</m:t>
          </m:r>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eastAsiaTheme="minorEastAsia" w:hAnsi="Cambria Math"/>
            </w:rPr>
            <m:t>=3791 cd</m:t>
          </m:r>
        </m:oMath>
      </m:oMathPara>
    </w:p>
    <w:p w14:paraId="7E26DF55" w14:textId="2891B589" w:rsidR="00B07669" w:rsidRDefault="00B07669" w:rsidP="00B07669">
      <w:pPr>
        <w:pStyle w:val="Heading3"/>
      </w:pPr>
      <w:bookmarkStart w:id="102" w:name="_Toc491867414"/>
      <w:r>
        <w:t>Step 4</w:t>
      </w:r>
      <w:bookmarkEnd w:id="102"/>
    </w:p>
    <w:p w14:paraId="19EDF711" w14:textId="136DA559" w:rsidR="00B07669" w:rsidRPr="00B07669" w:rsidRDefault="00B07669" w:rsidP="00B07669">
      <w:pPr>
        <w:pStyle w:val="BodyText"/>
      </w:pPr>
      <w:r>
        <w:t>At the fairway no rival lights were to be considered and therefore the intensity is not adjusted.</w:t>
      </w:r>
    </w:p>
    <w:p w14:paraId="3452AB41" w14:textId="3FF0CC3C" w:rsidR="00B07669" w:rsidRDefault="00B07669" w:rsidP="00B07669">
      <w:pPr>
        <w:pStyle w:val="Heading3"/>
      </w:pPr>
      <w:bookmarkStart w:id="103" w:name="_Toc491867415"/>
      <w:r>
        <w:t>Step 5</w:t>
      </w:r>
      <w:bookmarkEnd w:id="103"/>
    </w:p>
    <w:p w14:paraId="4BD84B8E" w14:textId="77777777" w:rsidR="00B07669" w:rsidRDefault="00B07669" w:rsidP="00B07669">
      <w:pPr>
        <w:pStyle w:val="BodyText"/>
      </w:pPr>
      <w:r>
        <w:t>Photometric luminous intensity:</w:t>
      </w:r>
    </w:p>
    <w:p w14:paraId="3BD6E206" w14:textId="6ED9DEF4" w:rsidR="00B07669" w:rsidRDefault="00B07669" w:rsidP="00B07669">
      <w:pPr>
        <w:pStyle w:val="BodyText"/>
        <w:rPr>
          <w:rFonts w:eastAsiaTheme="minorEastAsia"/>
        </w:rPr>
      </w:pPr>
      <w:r>
        <w:t xml:space="preserve">With </w:t>
      </w:r>
      <m:oMath>
        <m:r>
          <w:rPr>
            <w:rFonts w:ascii="Cambria Math" w:hAnsi="Cambria Math"/>
          </w:rPr>
          <m:t>scf=0.75</m:t>
        </m:r>
      </m:oMath>
      <w:r>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r>
          <w:rPr>
            <w:rFonts w:ascii="Cambria Math" w:eastAsiaTheme="minorEastAsia" w:hAnsi="Cambria Math"/>
          </w:rPr>
          <m:t>=1.5 s</m:t>
        </m:r>
      </m:oMath>
      <w:r>
        <w:rPr>
          <w:rFonts w:eastAsiaTheme="minorEastAsia"/>
        </w:rPr>
        <w:t xml:space="preserve"> the photometric values are:</w:t>
      </w:r>
    </w:p>
    <w:p w14:paraId="3DA9DBF8" w14:textId="77777777" w:rsidR="00B07669" w:rsidRPr="00506CD1" w:rsidRDefault="00B07669" w:rsidP="00B07669">
      <w:pPr>
        <w:pStyle w:val="Bullet1"/>
        <w:rPr>
          <w:rFonts w:asciiTheme="majorHAnsi" w:eastAsiaTheme="majorEastAsia" w:hAnsiTheme="majorHAnsi" w:cstheme="majorBidi"/>
        </w:rPr>
      </w:pPr>
      <w:r>
        <w:rPr>
          <w:rFonts w:eastAsiaTheme="minorEastAsia"/>
        </w:rPr>
        <w:t>minimum :</w:t>
      </w:r>
    </w:p>
    <w:p w14:paraId="38688020" w14:textId="2BF1AFA9" w:rsidR="00B07669" w:rsidRPr="009120FA" w:rsidRDefault="004229D9" w:rsidP="00B07669">
      <w:pPr>
        <w:pStyle w:val="Bullet1"/>
        <w:numPr>
          <w:ilvl w:val="0"/>
          <w:numId w:val="0"/>
        </w:numPr>
        <w:ind w:left="425" w:firstLine="425"/>
        <w:rPr>
          <w:rFonts w:asciiTheme="majorHAnsi" w:eastAsiaTheme="majorEastAsia" w:hAnsiTheme="majorHAnsi" w:cstheme="majorBidi"/>
        </w:rPr>
      </w:pPr>
      <m:oMathPara>
        <m:oMath>
          <m:sSub>
            <m:sSubPr>
              <m:ctrlPr>
                <w:rPr>
                  <w:rFonts w:ascii="Cambria Math" w:hAnsi="Cambria Math"/>
                  <w:i/>
                </w:rPr>
              </m:ctrlPr>
            </m:sSubPr>
            <m:e>
              <m:r>
                <w:rPr>
                  <w:rFonts w:ascii="Cambria Math" w:hAnsi="Cambria Math"/>
                </w:rPr>
                <m:t>I</m:t>
              </m:r>
            </m:e>
            <m:sub>
              <m:r>
                <w:rPr>
                  <w:rFonts w:ascii="Cambria Math" w:hAnsi="Cambria Math"/>
                </w:rPr>
                <m:t>ph,min</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eastAsiaTheme="majorEastAsia" w:hAnsi="Cambria Math" w:cstheme="majorBidi"/>
            </w:rPr>
            <m:t>=</m:t>
          </m:r>
          <m:f>
            <m:fPr>
              <m:ctrlPr>
                <w:rPr>
                  <w:rFonts w:ascii="Cambria Math" w:eastAsiaTheme="majorEastAsia" w:hAnsi="Cambria Math" w:cstheme="majorBidi"/>
                  <w:i/>
                </w:rPr>
              </m:ctrlPr>
            </m:fPr>
            <m:num>
              <m:r>
                <w:rPr>
                  <w:rFonts w:ascii="Cambria Math" w:eastAsiaTheme="majorEastAsia" w:hAnsi="Cambria Math" w:cstheme="majorBidi"/>
                </w:rPr>
                <m:t>1</m:t>
              </m:r>
            </m:num>
            <m:den>
              <m:r>
                <w:rPr>
                  <w:rFonts w:ascii="Cambria Math" w:eastAsiaTheme="majorEastAsia" w:hAnsi="Cambria Math" w:cstheme="majorBidi"/>
                </w:rPr>
                <m:t>0.75</m:t>
              </m:r>
            </m:den>
          </m:f>
          <m:r>
            <w:rPr>
              <w:rFonts w:ascii="Cambria Math" w:eastAsiaTheme="majorEastAsia" w:hAnsi="Cambria Math" w:cstheme="majorBidi"/>
            </w:rPr>
            <m:t>*</m:t>
          </m:r>
          <m:f>
            <m:fPr>
              <m:ctrlPr>
                <w:rPr>
                  <w:rFonts w:ascii="Cambria Math" w:eastAsiaTheme="majorEastAsia" w:hAnsi="Cambria Math" w:cstheme="majorBidi"/>
                  <w:i/>
                </w:rPr>
              </m:ctrlPr>
            </m:fPr>
            <m:num>
              <m:r>
                <w:rPr>
                  <w:rFonts w:ascii="Cambria Math" w:eastAsiaTheme="majorEastAsia" w:hAnsi="Cambria Math" w:cstheme="majorBidi"/>
                </w:rPr>
                <m:t>0.2 s+1.5 s</m:t>
              </m:r>
            </m:num>
            <m:den>
              <m:r>
                <w:rPr>
                  <w:rFonts w:ascii="Cambria Math" w:eastAsiaTheme="majorEastAsia" w:hAnsi="Cambria Math" w:cstheme="majorBidi"/>
                </w:rPr>
                <m:t>1.5 s</m:t>
              </m:r>
            </m:den>
          </m:f>
          <m:r>
            <w:rPr>
              <w:rFonts w:ascii="Cambria Math" w:eastAsiaTheme="majorEastAsia" w:hAnsi="Cambria Math" w:cstheme="majorBidi"/>
            </w:rPr>
            <m:t>*2527 cd=3819 cd</m:t>
          </m:r>
        </m:oMath>
      </m:oMathPara>
    </w:p>
    <w:p w14:paraId="1C082CF6" w14:textId="77777777" w:rsidR="00B07669" w:rsidRPr="00506CD1" w:rsidRDefault="00B07669" w:rsidP="00B07669">
      <w:pPr>
        <w:pStyle w:val="Bullet1"/>
      </w:pPr>
      <w:r>
        <w:rPr>
          <w:rFonts w:asciiTheme="majorHAnsi" w:eastAsiaTheme="majorEastAsia" w:hAnsiTheme="majorHAnsi" w:cstheme="majorBidi"/>
        </w:rPr>
        <w:t>maximum :</w:t>
      </w:r>
    </w:p>
    <w:p w14:paraId="00B18AF9" w14:textId="3BBE34E5" w:rsidR="00B07669" w:rsidRPr="006F6E50" w:rsidRDefault="004229D9" w:rsidP="00B07669">
      <w:pPr>
        <w:pStyle w:val="Bullet1"/>
        <w:numPr>
          <w:ilvl w:val="0"/>
          <w:numId w:val="0"/>
        </w:numPr>
        <w:ind w:left="425"/>
      </w:pPr>
      <m:oMathPara>
        <m:oMath>
          <m:sSub>
            <m:sSubPr>
              <m:ctrlPr>
                <w:rPr>
                  <w:rFonts w:ascii="Cambria Math" w:hAnsi="Cambria Math"/>
                  <w:i/>
                </w:rPr>
              </m:ctrlPr>
            </m:sSubPr>
            <m:e>
              <m:r>
                <w:rPr>
                  <w:rFonts w:ascii="Cambria Math" w:hAnsi="Cambria Math"/>
                </w:rPr>
                <m:t>I</m:t>
              </m:r>
            </m:e>
            <m:sub>
              <m:r>
                <w:rPr>
                  <w:rFonts w:ascii="Cambria Math" w:hAnsi="Cambria Math"/>
                </w:rPr>
                <m:t>ph,max</m:t>
              </m:r>
            </m:sub>
          </m:sSub>
          <m:r>
            <w:rPr>
              <w:rFonts w:ascii="Cambria Math" w:hAnsi="Cambria Math"/>
            </w:rPr>
            <m:t>=</m:t>
          </m:r>
          <m:sSub>
            <m:sSubPr>
              <m:ctrlPr>
                <w:rPr>
                  <w:rFonts w:ascii="Cambria Math" w:hAnsi="Cambria Math"/>
                  <w:i/>
                </w:rPr>
              </m:ctrlPr>
            </m:sSubPr>
            <m:e>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*I</m:t>
              </m:r>
            </m:e>
            <m:sub>
              <m:r>
                <w:rPr>
                  <w:rFonts w:ascii="Cambria Math" w:hAnsi="Cambria Math"/>
                </w:rPr>
                <m:t>ins,max</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0.2 s+1.5 s</m:t>
              </m:r>
            </m:num>
            <m:den>
              <m:r>
                <w:rPr>
                  <w:rFonts w:ascii="Cambria Math" w:eastAsiaTheme="minorEastAsia" w:hAnsi="Cambria Math"/>
                </w:rPr>
                <m:t>1.5 s</m:t>
              </m:r>
            </m:den>
          </m:f>
          <m:r>
            <w:rPr>
              <w:rFonts w:ascii="Cambria Math" w:eastAsiaTheme="minorEastAsia" w:hAnsi="Cambria Math"/>
            </w:rPr>
            <m:t>*10842 cd=12288 cd</m:t>
          </m:r>
        </m:oMath>
      </m:oMathPara>
    </w:p>
    <w:p w14:paraId="362D2F60" w14:textId="77777777" w:rsidR="00B07669" w:rsidRDefault="00B07669" w:rsidP="00B07669">
      <w:pPr>
        <w:pStyle w:val="Bullet1"/>
        <w:rPr>
          <w:rFonts w:eastAsiaTheme="minorEastAsia"/>
        </w:rPr>
      </w:pPr>
      <w:r w:rsidRPr="00FA0F41">
        <w:rPr>
          <w:rFonts w:asciiTheme="majorHAnsi" w:eastAsiaTheme="majorEastAsia" w:hAnsiTheme="majorHAnsi" w:cstheme="majorBidi"/>
        </w:rPr>
        <w:t>design:</w:t>
      </w:r>
    </w:p>
    <w:p w14:paraId="536E0CE0" w14:textId="18A181DF" w:rsidR="00B07669" w:rsidRPr="00B07669" w:rsidRDefault="004229D9" w:rsidP="00FB1767">
      <w:pPr>
        <w:pStyle w:val="BodyText"/>
        <w:ind w:left="425"/>
      </w:pPr>
      <m:oMathPara>
        <m:oMath>
          <m:sSub>
            <m:sSubPr>
              <m:ctrlPr>
                <w:rPr>
                  <w:rFonts w:ascii="Cambria Math" w:hAnsi="Cambria Math"/>
                  <w:i/>
                </w:rPr>
              </m:ctrlPr>
            </m:sSubPr>
            <m:e>
              <m:r>
                <w:rPr>
                  <w:rFonts w:ascii="Cambria Math" w:hAnsi="Cambria Math"/>
                </w:rPr>
                <m:t>I</m:t>
              </m:r>
            </m:e>
            <m:sub>
              <m:r>
                <w:rPr>
                  <w:rFonts w:ascii="Cambria Math" w:hAnsi="Cambria Math"/>
                </w:rPr>
                <m:t>ph,dsg</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ins,dsg</m:t>
              </m:r>
            </m:sub>
          </m:sSub>
          <m:r>
            <w:rPr>
              <w:rFonts w:ascii="Cambria Math" w:eastAsiaTheme="minorEastAsia" w:hAnsi="Cambria Math"/>
            </w:rPr>
            <m:t>=</m:t>
          </m:r>
          <m:f>
            <m:fPr>
              <m:ctrlPr>
                <w:rPr>
                  <w:rFonts w:ascii="Cambria Math" w:eastAsiaTheme="majorEastAsia" w:hAnsi="Cambria Math" w:cstheme="majorBidi"/>
                  <w:i/>
                  <w:color w:val="000000" w:themeColor="text1"/>
                  <w:lang w:val="fr-FR"/>
                </w:rPr>
              </m:ctrlPr>
            </m:fPr>
            <m:num>
              <m:r>
                <w:rPr>
                  <w:rFonts w:ascii="Cambria Math" w:eastAsiaTheme="majorEastAsia" w:hAnsi="Cambria Math" w:cstheme="majorBidi"/>
                </w:rPr>
                <m:t>1</m:t>
              </m:r>
            </m:num>
            <m:den>
              <m:r>
                <w:rPr>
                  <w:rFonts w:ascii="Cambria Math" w:eastAsiaTheme="majorEastAsia" w:hAnsi="Cambria Math" w:cstheme="majorBidi"/>
                </w:rPr>
                <m:t>0.75</m:t>
              </m:r>
            </m:den>
          </m:f>
          <m:r>
            <w:rPr>
              <w:rFonts w:ascii="Cambria Math" w:eastAsiaTheme="majorEastAsia" w:hAnsi="Cambria Math" w:cstheme="majorBidi"/>
            </w:rPr>
            <m:t>*</m:t>
          </m:r>
          <m:f>
            <m:fPr>
              <m:ctrlPr>
                <w:rPr>
                  <w:rFonts w:ascii="Cambria Math" w:eastAsiaTheme="majorEastAsia" w:hAnsi="Cambria Math" w:cstheme="majorBidi"/>
                  <w:i/>
                  <w:color w:val="000000" w:themeColor="text1"/>
                  <w:lang w:val="fr-FR"/>
                </w:rPr>
              </m:ctrlPr>
            </m:fPr>
            <m:num>
              <m:r>
                <w:rPr>
                  <w:rFonts w:ascii="Cambria Math" w:eastAsiaTheme="majorEastAsia" w:hAnsi="Cambria Math" w:cstheme="majorBidi"/>
                </w:rPr>
                <m:t>0.2 s+1.5 s</m:t>
              </m:r>
            </m:num>
            <m:den>
              <m:r>
                <w:rPr>
                  <w:rFonts w:ascii="Cambria Math" w:eastAsiaTheme="majorEastAsia" w:hAnsi="Cambria Math" w:cstheme="majorBidi"/>
                </w:rPr>
                <m:t>1.5 s</m:t>
              </m:r>
            </m:den>
          </m:f>
          <m:r>
            <w:rPr>
              <w:rFonts w:ascii="Cambria Math" w:eastAsiaTheme="majorEastAsia" w:hAnsi="Cambria Math" w:cstheme="majorBidi"/>
            </w:rPr>
            <m:t>*7,5 cd=5729 cd</m:t>
          </m:r>
        </m:oMath>
      </m:oMathPara>
    </w:p>
    <w:p w14:paraId="00B47464" w14:textId="77777777" w:rsidR="00FB1767" w:rsidRPr="00BE385B" w:rsidRDefault="00FB1767" w:rsidP="00FB1767">
      <w:pPr>
        <w:pStyle w:val="Heading3"/>
      </w:pPr>
      <w:bookmarkStart w:id="104" w:name="_Toc491867416"/>
      <w:r w:rsidRPr="00BE385B">
        <w:t>Result</w:t>
      </w:r>
      <w:bookmarkEnd w:id="104"/>
    </w:p>
    <w:p w14:paraId="7AD3C0A0" w14:textId="4E8BAAB1" w:rsidR="00B07669" w:rsidRPr="00FB1767" w:rsidRDefault="00FB1767" w:rsidP="00FB1767">
      <w:pPr>
        <w:pStyle w:val="BodyText"/>
      </w:pPr>
      <w:r w:rsidRPr="00FB1767">
        <w:t xml:space="preserve">The lantern should have a photometric luminous intensity of approx. </w:t>
      </w:r>
      <m:oMath>
        <m:r>
          <m:rPr>
            <m:sty m:val="p"/>
          </m:rPr>
          <w:rPr>
            <w:rFonts w:ascii="Cambria Math" w:hAnsi="Cambria Math"/>
          </w:rPr>
          <m:t xml:space="preserve">5729 </m:t>
        </m:r>
        <m:r>
          <w:rPr>
            <w:rFonts w:ascii="Cambria Math" w:hAnsi="Cambria Math"/>
          </w:rPr>
          <m:t>cd</m:t>
        </m:r>
      </m:oMath>
      <w:r w:rsidRPr="00FB1767">
        <w:t xml:space="preserve">. The required minimum </w:t>
      </w:r>
      <w:r>
        <w:t xml:space="preserve">intensity is </w:t>
      </w:r>
      <m:oMath>
        <m:r>
          <w:rPr>
            <w:rFonts w:ascii="Cambria Math" w:hAnsi="Cambria Math"/>
          </w:rPr>
          <m:t>3819 cd</m:t>
        </m:r>
      </m:oMath>
      <w:r w:rsidRPr="00FB1767">
        <w:t>.</w:t>
      </w:r>
    </w:p>
    <w:p w14:paraId="6008F1A7" w14:textId="1122D8CA" w:rsidR="00414DF5" w:rsidRPr="000B189E" w:rsidRDefault="00414DF5" w:rsidP="000A1ADD">
      <w:pPr>
        <w:pStyle w:val="Heading2"/>
      </w:pPr>
      <w:bookmarkStart w:id="105" w:name="_Toc491867417"/>
      <w:r w:rsidRPr="000B189E">
        <w:t xml:space="preserve">Example </w:t>
      </w:r>
      <w:r w:rsidR="00BE385B">
        <w:t>2</w:t>
      </w:r>
      <w:bookmarkEnd w:id="105"/>
    </w:p>
    <w:p w14:paraId="28936E34" w14:textId="77777777" w:rsidR="000A1ADD" w:rsidRPr="000B189E" w:rsidRDefault="000A1ADD" w:rsidP="000A1ADD">
      <w:pPr>
        <w:pStyle w:val="Heading2separationline"/>
      </w:pPr>
    </w:p>
    <w:p w14:paraId="3218B8DA" w14:textId="5B4C5B5A" w:rsidR="000A1ADD" w:rsidRPr="00FB1767" w:rsidRDefault="000A1ADD" w:rsidP="000A1ADD">
      <w:pPr>
        <w:pStyle w:val="BodyText"/>
      </w:pPr>
      <w:r w:rsidRPr="000B189E">
        <w:t>A lantern for a small light buoy should be defined by its luminous intensity. The fairway is used by small vessels only and</w:t>
      </w:r>
      <w:r>
        <w:t xml:space="preserve"> the required viewing distance is about 1 M. There is no background illumination.</w:t>
      </w:r>
      <w:r w:rsidR="00162D4E" w:rsidRPr="00162D4E">
        <w:t xml:space="preserve"> </w:t>
      </w:r>
      <w:r w:rsidR="00162D4E">
        <w:t>The flash charac</w:t>
      </w:r>
      <w:r w:rsidR="00506CD1">
        <w:t xml:space="preserve">ter is Fl </w:t>
      </w:r>
      <w:r w:rsidR="00506CD1" w:rsidRPr="00FB1767">
        <w:t>4s and fast switching LED should be used.</w:t>
      </w:r>
    </w:p>
    <w:p w14:paraId="3AF77B90" w14:textId="6FCEDAA6" w:rsidR="000A1ADD" w:rsidRPr="00FB1767" w:rsidRDefault="000A1ADD" w:rsidP="000A1ADD">
      <w:pPr>
        <w:pStyle w:val="Heading3"/>
      </w:pPr>
      <w:bookmarkStart w:id="106" w:name="_Toc491867418"/>
      <w:r w:rsidRPr="00FB1767">
        <w:t>STEP 1</w:t>
      </w:r>
      <w:bookmarkEnd w:id="106"/>
    </w:p>
    <w:p w14:paraId="696C0A86" w14:textId="741F95EB" w:rsidR="00162D4E" w:rsidRDefault="00162D4E" w:rsidP="00162D4E">
      <w:pPr>
        <w:pStyle w:val="Bullet1"/>
      </w:pPr>
      <w:r>
        <w:t xml:space="preserve">the flash character Fl 4s will be </w:t>
      </w:r>
      <w:r w:rsidR="000B189E">
        <w:t xml:space="preserve">realized with </w:t>
      </w:r>
      <m:oMath>
        <m:sSub>
          <m:sSubPr>
            <m:ctrlPr>
              <w:rPr>
                <w:rFonts w:ascii="Cambria Math" w:hAnsi="Cambria Math"/>
                <w:i/>
                <w:color w:val="auto"/>
                <w:lang w:val="en-GB"/>
              </w:rPr>
            </m:ctrlPr>
          </m:sSubPr>
          <m:e>
            <m:r>
              <w:rPr>
                <w:rFonts w:ascii="Cambria Math" w:hAnsi="Cambria Math"/>
              </w:rPr>
              <m:t>T</m:t>
            </m:r>
          </m:e>
          <m:sub>
            <m:r>
              <w:rPr>
                <w:rFonts w:ascii="Cambria Math" w:hAnsi="Cambria Math"/>
              </w:rPr>
              <m:t>min</m:t>
            </m:r>
          </m:sub>
        </m:sSub>
        <m:r>
          <w:rPr>
            <w:rFonts w:ascii="Cambria Math" w:eastAsiaTheme="minorEastAsia" w:hAnsi="Cambria Math"/>
          </w:rPr>
          <m:t>=1 s</m:t>
        </m:r>
      </m:oMath>
      <w:r w:rsidR="000B189E">
        <w:rPr>
          <w:rFonts w:eastAsiaTheme="minorEastAsia"/>
        </w:rPr>
        <w:t xml:space="preserve"> and an eclipse of </w:t>
      </w:r>
      <m:oMath>
        <m:r>
          <w:rPr>
            <w:rFonts w:ascii="Cambria Math" w:eastAsiaTheme="minorEastAsia" w:hAnsi="Cambria Math"/>
          </w:rPr>
          <m:t>3 s</m:t>
        </m:r>
      </m:oMath>
    </w:p>
    <w:p w14:paraId="27699605" w14:textId="63357DE1" w:rsidR="00162D4E" w:rsidRPr="00162D4E" w:rsidRDefault="00162D4E" w:rsidP="00162D4E">
      <w:pPr>
        <w:pStyle w:val="Bullet1"/>
      </w:pPr>
      <w:r>
        <w:t>the minimum distance</w:t>
      </w:r>
      <w:r w:rsidR="000B189E">
        <w:t xml:space="preserve"> is</w:t>
      </w:r>
      <w:r>
        <w:t xml:space="preserve"> </w:t>
      </w:r>
      <m:oMath>
        <m:sSub>
          <m:sSubPr>
            <m:ctrlPr>
              <w:rPr>
                <w:rFonts w:ascii="Cambria Math" w:hAnsi="Cambria Math"/>
                <w:i/>
                <w:color w:val="auto"/>
                <w:lang w:val="en-GB"/>
              </w:rPr>
            </m:ctrlPr>
          </m:sSubPr>
          <m:e>
            <m:r>
              <w:rPr>
                <w:rFonts w:ascii="Cambria Math" w:hAnsi="Cambria Math"/>
              </w:rPr>
              <m:t>D</m:t>
            </m:r>
          </m:e>
          <m:sub>
            <m:r>
              <w:rPr>
                <w:rFonts w:ascii="Cambria Math" w:hAnsi="Cambria Math"/>
              </w:rPr>
              <m:t>min</m:t>
            </m:r>
          </m:sub>
        </m:sSub>
        <m:r>
          <w:rPr>
            <w:rFonts w:ascii="Cambria Math" w:hAnsi="Cambria Math"/>
            <w:color w:val="auto"/>
            <w:lang w:val="en-GB"/>
          </w:rPr>
          <m:t>=200 m</m:t>
        </m:r>
      </m:oMath>
      <w:r>
        <w:rPr>
          <w:rFonts w:eastAsiaTheme="minorEastAsia"/>
        </w:rPr>
        <w:t>,</w:t>
      </w:r>
    </w:p>
    <w:p w14:paraId="43164914" w14:textId="50A85E54" w:rsidR="00A21E96" w:rsidRPr="000B189E" w:rsidRDefault="00162D4E" w:rsidP="00A21E96">
      <w:pPr>
        <w:pStyle w:val="Bullet1"/>
      </w:pPr>
      <w:r>
        <w:t>the maximum distance</w:t>
      </w:r>
      <w:r w:rsidR="008A3D31">
        <w:t xml:space="preserve"> is </w:t>
      </w:r>
      <m:oMath>
        <m:sSub>
          <m:sSubPr>
            <m:ctrlPr>
              <w:rPr>
                <w:rFonts w:ascii="Cambria Math" w:hAnsi="Cambria Math"/>
                <w:i/>
                <w:color w:val="auto"/>
                <w:lang w:val="en-GB"/>
              </w:rPr>
            </m:ctrlPr>
          </m:sSubPr>
          <m:e>
            <m:r>
              <w:rPr>
                <w:rFonts w:ascii="Cambria Math" w:hAnsi="Cambria Math"/>
              </w:rPr>
              <m:t>D</m:t>
            </m:r>
          </m:e>
          <m:sub>
            <m:r>
              <w:rPr>
                <w:rFonts w:ascii="Cambria Math" w:hAnsi="Cambria Math"/>
              </w:rPr>
              <m:t>max</m:t>
            </m:r>
          </m:sub>
        </m:sSub>
        <m:r>
          <w:rPr>
            <w:rFonts w:ascii="Cambria Math" w:hAnsi="Cambria Math"/>
            <w:color w:val="auto"/>
            <w:lang w:val="en-GB"/>
          </w:rPr>
          <m:t>=1M=1852 m</m:t>
        </m:r>
      </m:oMath>
      <w:r w:rsidR="000B189E">
        <w:rPr>
          <w:rFonts w:eastAsiaTheme="minorEastAsia"/>
        </w:rPr>
        <w:t>.</w:t>
      </w:r>
    </w:p>
    <w:p w14:paraId="629E3EEC" w14:textId="019521C6" w:rsidR="000B189E" w:rsidRDefault="000B189E" w:rsidP="000B189E">
      <w:pPr>
        <w:pStyle w:val="Heading3"/>
      </w:pPr>
      <w:bookmarkStart w:id="107" w:name="_Toc491867419"/>
      <w:r>
        <w:t>STEP 2</w:t>
      </w:r>
      <w:bookmarkEnd w:id="107"/>
    </w:p>
    <w:p w14:paraId="46447383" w14:textId="692027C5" w:rsidR="000F7E32" w:rsidRDefault="000F7E32" w:rsidP="00BD0C36">
      <w:pPr>
        <w:pStyle w:val="BodyText"/>
      </w:pPr>
      <w:r>
        <w:t>As there is no background light the following values for the illuminance at the eye of the observer are chosen.</w:t>
      </w:r>
    </w:p>
    <w:p w14:paraId="2A9FBB34" w14:textId="53121D25" w:rsidR="000F7E32" w:rsidRPr="00E8540A" w:rsidRDefault="000F7E32" w:rsidP="000F7E32">
      <w:pPr>
        <w:pStyle w:val="Bullet1"/>
      </w:pPr>
      <w:r>
        <w:t xml:space="preserve">minimum illuminance </w:t>
      </w:r>
      <m:oMath>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lx</m:t>
        </m:r>
      </m:oMath>
    </w:p>
    <w:p w14:paraId="4D3F5649" w14:textId="4D00431B" w:rsidR="000F7E32" w:rsidRPr="00FF3356" w:rsidRDefault="000F7E32" w:rsidP="00FF3356">
      <w:pPr>
        <w:pStyle w:val="Bullet1"/>
      </w:pPr>
      <w:r>
        <w:t xml:space="preserve">maximum illuminance </w:t>
      </w:r>
      <m:oMath>
        <m:sSub>
          <m:sSubPr>
            <m:ctrlPr>
              <w:rPr>
                <w:rFonts w:ascii="Cambria Math" w:hAnsi="Cambria Math"/>
                <w:i/>
              </w:rPr>
            </m:ctrlPr>
          </m:sSubPr>
          <m:e>
            <m:r>
              <w:rPr>
                <w:rFonts w:ascii="Cambria Math" w:hAnsi="Cambria Math"/>
              </w:rPr>
              <m:t>E</m:t>
            </m:r>
          </m:e>
          <m:sub>
            <m:r>
              <w:rPr>
                <w:rFonts w:ascii="Cambria Math" w:hAnsi="Cambria Math"/>
              </w:rPr>
              <m:t>max</m:t>
            </m:r>
          </m:sub>
        </m:sSub>
        <m:r>
          <w:rPr>
            <w:rFonts w:ascii="Cambria Math" w:hAnsi="Cambria Math"/>
          </w:rPr>
          <m:t>=0,01 lx</m:t>
        </m:r>
      </m:oMath>
    </w:p>
    <w:p w14:paraId="590B674B" w14:textId="6D007310" w:rsidR="000819EA" w:rsidRDefault="00FF3356" w:rsidP="00BD0C36">
      <w:pPr>
        <w:pStyle w:val="Bullet1"/>
        <w:numPr>
          <w:ilvl w:val="0"/>
          <w:numId w:val="0"/>
        </w:numPr>
        <w:rPr>
          <w:rFonts w:eastAsiaTheme="minorEastAsia"/>
        </w:rPr>
      </w:pPr>
      <w:r>
        <w:t xml:space="preserve">As the fairway is of minor importance the minimum visibility </w:t>
      </w:r>
      <m:oMath>
        <m:sSub>
          <m:sSubPr>
            <m:ctrlPr>
              <w:rPr>
                <w:rFonts w:ascii="Cambria Math" w:hAnsi="Cambria Math"/>
                <w:i/>
              </w:rPr>
            </m:ctrlPr>
          </m:sSubPr>
          <m:e>
            <m:r>
              <w:rPr>
                <w:rFonts w:ascii="Cambria Math" w:hAnsi="Cambria Math"/>
              </w:rPr>
              <m:t>V</m:t>
            </m:r>
          </m:e>
          <m:sub>
            <m:r>
              <w:rPr>
                <w:rFonts w:ascii="Cambria Math" w:hAnsi="Cambria Math"/>
              </w:rPr>
              <m:t>min</m:t>
            </m:r>
          </m:sub>
        </m:sSub>
      </m:oMath>
      <w:r w:rsidR="00BD0C36">
        <w:t xml:space="preserve"> for calculation is set to </w:t>
      </w:r>
    </w:p>
    <w:p w14:paraId="2A25A76F" w14:textId="2450E480" w:rsidR="000B189E" w:rsidRDefault="004229D9" w:rsidP="000819EA">
      <w:pPr>
        <w:pStyle w:val="Bullet1"/>
      </w:pPr>
      <m:oMath>
        <m:sSub>
          <m:sSubPr>
            <m:ctrlPr>
              <w:rPr>
                <w:rFonts w:ascii="Cambria Math" w:hAnsi="Cambria Math"/>
                <w:i/>
              </w:rPr>
            </m:ctrlPr>
          </m:sSubPr>
          <m:e>
            <m:r>
              <w:rPr>
                <w:rFonts w:ascii="Cambria Math" w:hAnsi="Cambria Math"/>
              </w:rPr>
              <m:t>V</m:t>
            </m:r>
          </m:e>
          <m:sub>
            <m:r>
              <w:rPr>
                <w:rFonts w:ascii="Cambria Math" w:hAnsi="Cambria Math"/>
              </w:rPr>
              <m:t>min</m:t>
            </m:r>
          </m:sub>
        </m:sSub>
        <m:r>
          <w:rPr>
            <w:rFonts w:ascii="Cambria Math" w:hAnsi="Cambria Math"/>
          </w:rPr>
          <m:t>=5 M=9260 m</m:t>
        </m:r>
      </m:oMath>
      <w:r w:rsidR="00421E04">
        <w:rPr>
          <w:rFonts w:eastAsiaTheme="minorEastAsia"/>
        </w:rPr>
        <w:t xml:space="preserve"> (see </w:t>
      </w:r>
      <w:r w:rsidR="00421E04">
        <w:t>3</w:t>
      </w:r>
      <w:r w:rsidR="00421E04">
        <w:rPr>
          <w:rFonts w:eastAsiaTheme="minorEastAsia"/>
        </w:rPr>
        <w:t>)</w:t>
      </w:r>
      <w:r w:rsidR="00BD0C36" w:rsidRPr="000819EA">
        <w:t>.</w:t>
      </w:r>
    </w:p>
    <w:p w14:paraId="643AB3B0" w14:textId="3B0C46FF" w:rsidR="000819EA" w:rsidRDefault="000819EA" w:rsidP="000819EA">
      <w:pPr>
        <w:pStyle w:val="Heading3"/>
      </w:pPr>
      <w:bookmarkStart w:id="108" w:name="_Toc491867420"/>
      <w:r>
        <w:t>STEP 3</w:t>
      </w:r>
      <w:bookmarkEnd w:id="108"/>
    </w:p>
    <w:p w14:paraId="424936AA" w14:textId="77777777" w:rsidR="000819EA" w:rsidRDefault="000819EA" w:rsidP="000819EA">
      <w:pPr>
        <w:pStyle w:val="BodyText"/>
      </w:pPr>
      <w:r>
        <w:t>Calculate the in-situ-intensity with Allard’s law.</w:t>
      </w:r>
    </w:p>
    <w:p w14:paraId="4659CB78" w14:textId="77777777" w:rsidR="00CA6711" w:rsidRPr="00CA6711" w:rsidRDefault="000819EA" w:rsidP="00CA6711">
      <w:pPr>
        <w:pStyle w:val="Bullet1"/>
      </w:pPr>
      <w:r w:rsidRPr="00CA6711">
        <w:rPr>
          <w:rFonts w:eastAsiaTheme="minorEastAsia"/>
        </w:rPr>
        <w:t>minimum :</w:t>
      </w:r>
      <w:r w:rsidRPr="00CA6711">
        <w:rPr>
          <w:rFonts w:eastAsiaTheme="minorEastAsia"/>
        </w:rPr>
        <w:tab/>
      </w:r>
    </w:p>
    <w:p w14:paraId="3ABB2583" w14:textId="2DE27D74" w:rsidR="00CA6711" w:rsidRPr="00CA6711" w:rsidRDefault="004229D9" w:rsidP="00111472">
      <w:pPr>
        <w:pStyle w:val="Bullet1"/>
        <w:numPr>
          <w:ilvl w:val="0"/>
          <w:numId w:val="0"/>
        </w:numPr>
        <w:ind w:left="425"/>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max</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max</m:t>
                      </m:r>
                    </m:sub>
                  </m:sSub>
                </m:num>
                <m:den>
                  <m:sSub>
                    <m:sSubPr>
                      <m:ctrlPr>
                        <w:rPr>
                          <w:rFonts w:ascii="Cambria Math" w:hAnsi="Cambria Math"/>
                          <w:i/>
                        </w:rPr>
                      </m:ctrlPr>
                    </m:sSubPr>
                    <m:e>
                      <m:r>
                        <w:rPr>
                          <w:rFonts w:ascii="Cambria Math" w:hAnsi="Cambria Math"/>
                        </w:rPr>
                        <m:t>V</m:t>
                      </m:r>
                    </m:e>
                    <m:sub>
                      <m:r>
                        <w:rPr>
                          <w:rFonts w:ascii="Cambria Math" w:hAnsi="Cambria Math"/>
                        </w:rPr>
                        <m:t>min</m:t>
                      </m:r>
                    </m:sub>
                  </m:sSub>
                </m:den>
              </m:f>
            </m:sup>
          </m:sSup>
          <m:r>
            <m:rPr>
              <m:sty m:val="p"/>
            </m:rPr>
            <w:rPr>
              <w:rFonts w:ascii="Cambria Math" w:hAnsi="Cambria Math"/>
            </w:rPr>
            <w:br/>
          </m:r>
        </m:oMath>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m:t>
          </m:r>
          <m:sSup>
            <m:sSupPr>
              <m:ctrlPr>
                <w:rPr>
                  <w:rFonts w:ascii="Cambria Math" w:hAnsi="Cambria Math"/>
                  <w:i/>
                </w:rPr>
              </m:ctrlPr>
            </m:sSupPr>
            <m:e>
              <m:r>
                <w:rPr>
                  <w:rFonts w:ascii="Cambria Math" w:hAnsi="Cambria Math"/>
                </w:rPr>
                <m:t>1852</m:t>
              </m:r>
            </m:e>
            <m:sup>
              <m:r>
                <w:rPr>
                  <w:rFonts w:ascii="Cambria Math" w:hAnsi="Cambria Math"/>
                </w:rPr>
                <m:t>2</m:t>
              </m:r>
            </m:sup>
          </m:sSup>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lx*</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1852</m:t>
                  </m:r>
                </m:num>
                <m:den>
                  <m:r>
                    <w:rPr>
                      <w:rFonts w:ascii="Cambria Math" w:hAnsi="Cambria Math"/>
                    </w:rPr>
                    <m:t>9260</m:t>
                  </m:r>
                </m:den>
              </m:f>
            </m:sup>
          </m:sSup>
        </m:oMath>
      </m:oMathPara>
    </w:p>
    <w:p w14:paraId="28A6DE11" w14:textId="46919724" w:rsidR="00CA6711" w:rsidRPr="009120FA" w:rsidRDefault="004229D9" w:rsidP="00111472">
      <w:pPr>
        <w:pStyle w:val="Bullet1"/>
        <w:numPr>
          <w:ilvl w:val="0"/>
          <w:numId w:val="0"/>
        </w:numPr>
        <w:ind w:left="425"/>
      </w:pPr>
      <m:oMathPara>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=1,25 cd</m:t>
          </m:r>
        </m:oMath>
      </m:oMathPara>
    </w:p>
    <w:p w14:paraId="30C6014E" w14:textId="77777777" w:rsidR="00111472" w:rsidRPr="00111472" w:rsidRDefault="000819EA" w:rsidP="000819EA">
      <w:pPr>
        <w:pStyle w:val="Bullet1"/>
      </w:pPr>
      <w:r>
        <w:rPr>
          <w:rFonts w:eastAsiaTheme="minorEastAsia"/>
        </w:rPr>
        <w:t>maximum :</w:t>
      </w:r>
      <w:r>
        <w:rPr>
          <w:rFonts w:eastAsiaTheme="minorEastAsia"/>
        </w:rPr>
        <w:tab/>
      </w:r>
    </w:p>
    <w:p w14:paraId="0CA6D625" w14:textId="4EDE4EAC" w:rsidR="000819EA" w:rsidRPr="00111472" w:rsidRDefault="004229D9" w:rsidP="00111472">
      <w:pPr>
        <w:pStyle w:val="Bullet1"/>
        <w:numPr>
          <w:ilvl w:val="0"/>
          <w:numId w:val="0"/>
        </w:numPr>
        <w:ind w:left="425"/>
        <w:rPr>
          <w:rFonts w:ascii="Cambria Math" w:eastAsiaTheme="minorEastAsia" w:hAnsi="Cambria Math"/>
        </w:rPr>
      </w:pPr>
      <m:oMathPara>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min</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max</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min</m:t>
                      </m:r>
                    </m:sub>
                  </m:sSub>
                </m:num>
                <m:den>
                  <m:sSub>
                    <m:sSubPr>
                      <m:ctrlPr>
                        <w:rPr>
                          <w:rFonts w:ascii="Cambria Math" w:hAnsi="Cambria Math"/>
                          <w:i/>
                        </w:rPr>
                      </m:ctrlPr>
                    </m:sSubPr>
                    <m:e>
                      <m:r>
                        <w:rPr>
                          <w:rFonts w:ascii="Cambria Math" w:hAnsi="Cambria Math"/>
                        </w:rPr>
                        <m:t>V</m:t>
                      </m:r>
                    </m:e>
                    <m:sub>
                      <m:r>
                        <w:rPr>
                          <w:rFonts w:ascii="Cambria Math" w:hAnsi="Cambria Math"/>
                        </w:rPr>
                        <m:t>max</m:t>
                      </m:r>
                    </m:sub>
                  </m:sSub>
                </m:den>
              </m:f>
            </m:sup>
          </m:sSup>
        </m:oMath>
      </m:oMathPara>
    </w:p>
    <w:p w14:paraId="2243E8A5" w14:textId="5A6DEEA7" w:rsidR="00111472" w:rsidRPr="00CA6711" w:rsidRDefault="004229D9" w:rsidP="00111472">
      <w:pPr>
        <w:pStyle w:val="Bullet1"/>
        <w:numPr>
          <w:ilvl w:val="0"/>
          <w:numId w:val="0"/>
        </w:numPr>
        <w:ind w:left="425"/>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m:t>
          </m:r>
          <m:sSup>
            <m:sSupPr>
              <m:ctrlPr>
                <w:rPr>
                  <w:rFonts w:ascii="Cambria Math" w:hAnsi="Cambria Math"/>
                  <w:i/>
                </w:rPr>
              </m:ctrlPr>
            </m:sSupPr>
            <m:e>
              <m:r>
                <w:rPr>
                  <w:rFonts w:ascii="Cambria Math" w:hAnsi="Cambria Math"/>
                </w:rPr>
                <m:t>200</m:t>
              </m:r>
            </m:e>
            <m:sup>
              <m:r>
                <w:rPr>
                  <w:rFonts w:ascii="Cambria Math" w:hAnsi="Cambria Math"/>
                </w:rPr>
                <m:t>2</m:t>
              </m:r>
            </m:sup>
          </m:sSup>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*0,01lx*</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200</m:t>
                  </m:r>
                </m:num>
                <m:den>
                  <m:r>
                    <w:rPr>
                      <w:rFonts w:ascii="Cambria Math" w:hAnsi="Cambria Math"/>
                    </w:rPr>
                    <m:t>37040</m:t>
                  </m:r>
                </m:den>
              </m:f>
            </m:sup>
          </m:sSup>
        </m:oMath>
      </m:oMathPara>
    </w:p>
    <w:p w14:paraId="6BFE766D" w14:textId="7CC3EDF1" w:rsidR="00111472" w:rsidRPr="00F54C0D" w:rsidRDefault="004229D9" w:rsidP="00C9704C">
      <w:pPr>
        <w:pStyle w:val="Bullet1"/>
        <w:numPr>
          <w:ilvl w:val="0"/>
          <w:numId w:val="0"/>
        </w:numPr>
        <w:ind w:left="425"/>
        <w:rPr>
          <w:rFonts w:ascii="Cambria Math" w:eastAsiaTheme="minorEastAsia" w:hAnsi="Cambria Math"/>
        </w:rPr>
      </w:pPr>
      <m:oMathPara>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=407 cd</m:t>
          </m:r>
        </m:oMath>
      </m:oMathPara>
    </w:p>
    <w:p w14:paraId="374B2D07" w14:textId="77777777" w:rsidR="00F54C0D" w:rsidRDefault="00F54C0D" w:rsidP="00C9704C">
      <w:pPr>
        <w:pStyle w:val="Bullet1"/>
        <w:numPr>
          <w:ilvl w:val="0"/>
          <w:numId w:val="0"/>
        </w:numPr>
        <w:ind w:left="425"/>
        <w:rPr>
          <w:rFonts w:ascii="Cambria Math" w:hAnsi="Cambria Math"/>
        </w:rPr>
      </w:pPr>
    </w:p>
    <w:p w14:paraId="18DF1C58" w14:textId="70517F67" w:rsidR="00C9704C" w:rsidRDefault="00506CD1" w:rsidP="00C9704C">
      <w:pPr>
        <w:pStyle w:val="Bullet1"/>
        <w:rPr>
          <w:rFonts w:ascii="Cambria Math" w:eastAsiaTheme="minorEastAsia" w:hAnsi="Cambria Math"/>
          <w:i/>
        </w:rPr>
      </w:pPr>
      <w:r>
        <w:rPr>
          <w:rFonts w:eastAsiaTheme="minorEastAsia"/>
        </w:rPr>
        <w:t>design</w:t>
      </w:r>
      <w:r w:rsidR="000819EA" w:rsidRPr="00C9704C">
        <w:rPr>
          <w:rFonts w:eastAsiaTheme="minorEastAsia"/>
        </w:rPr>
        <w:t> :</w:t>
      </w:r>
      <w:r w:rsidR="000819EA" w:rsidRPr="00C9704C">
        <w:rPr>
          <w:rFonts w:eastAsiaTheme="minorEastAsia"/>
        </w:rPr>
        <w:tab/>
      </w:r>
    </w:p>
    <w:p w14:paraId="0EAFC279" w14:textId="7024A44B" w:rsidR="000819EA" w:rsidRPr="00C9704C" w:rsidRDefault="004229D9" w:rsidP="00111472">
      <w:pPr>
        <w:pStyle w:val="Bullet1"/>
        <w:numPr>
          <w:ilvl w:val="0"/>
          <w:numId w:val="0"/>
        </w:numPr>
        <w:ind w:left="425"/>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ins,dsg</m:t>
              </m:r>
            </m:sub>
          </m:sSub>
          <m:r>
            <w:rPr>
              <w:rFonts w:ascii="Cambria Math" w:hAnsi="Cambria Math"/>
            </w:rPr>
            <m:t>=1.5*</m:t>
          </m:r>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eastAsiaTheme="minorEastAsia" w:hAnsi="Cambria Math"/>
            </w:rPr>
            <m:t>=1,875 cd≈1,9 cd</m:t>
          </m:r>
        </m:oMath>
      </m:oMathPara>
    </w:p>
    <w:p w14:paraId="42F578A8" w14:textId="6F6F771D" w:rsidR="00C9704C" w:rsidRDefault="00C9704C" w:rsidP="00C9704C">
      <w:pPr>
        <w:pStyle w:val="Heading3"/>
      </w:pPr>
      <w:bookmarkStart w:id="109" w:name="_Toc491867421"/>
      <w:r>
        <w:t>STEP 4</w:t>
      </w:r>
      <w:bookmarkEnd w:id="109"/>
    </w:p>
    <w:p w14:paraId="01917E2B" w14:textId="77777777" w:rsidR="00506CD1" w:rsidRDefault="00C9704C" w:rsidP="00C9704C">
      <w:pPr>
        <w:pStyle w:val="Bullet1"/>
        <w:numPr>
          <w:ilvl w:val="0"/>
          <w:numId w:val="0"/>
        </w:numPr>
        <w:rPr>
          <w:rFonts w:eastAsiaTheme="minorEastAsia"/>
        </w:rPr>
      </w:pPr>
      <w:r>
        <w:t xml:space="preserve">Check for rival lights . The calculated intensity of </w:t>
      </w:r>
      <m:oMath>
        <m:r>
          <w:rPr>
            <w:rFonts w:ascii="Cambria Math" w:hAnsi="Cambria Math"/>
          </w:rPr>
          <m:t>1,9 cd</m:t>
        </m:r>
      </m:oMath>
      <w:r>
        <w:rPr>
          <w:rFonts w:eastAsiaTheme="minorEastAsia"/>
        </w:rPr>
        <w:t xml:space="preserve"> is low compared to the relevant navigation lights of a passing vessel. </w:t>
      </w:r>
    </w:p>
    <w:p w14:paraId="70EA2290" w14:textId="77777777" w:rsidR="00506CD1" w:rsidRDefault="00C9704C" w:rsidP="00C9704C">
      <w:pPr>
        <w:pStyle w:val="Bullet1"/>
        <w:numPr>
          <w:ilvl w:val="0"/>
          <w:numId w:val="0"/>
        </w:numPr>
      </w:pPr>
      <w:r>
        <w:rPr>
          <w:rFonts w:eastAsiaTheme="minorEastAsia"/>
        </w:rPr>
        <w:t xml:space="preserve">According to </w:t>
      </w:r>
      <w:r>
        <w:rPr>
          <w:rFonts w:eastAsiaTheme="minorEastAsia"/>
        </w:rPr>
        <w:fldChar w:fldCharType="begin"/>
      </w:r>
      <w:r>
        <w:rPr>
          <w:rFonts w:eastAsiaTheme="minorEastAsia"/>
        </w:rPr>
        <w:instrText xml:space="preserve"> REF _Ref461693355 \r \h </w:instrText>
      </w:r>
      <w:r>
        <w:rPr>
          <w:rFonts w:eastAsiaTheme="minorEastAsia"/>
        </w:rPr>
      </w:r>
      <w:r>
        <w:rPr>
          <w:rFonts w:eastAsiaTheme="minorEastAsia"/>
        </w:rPr>
        <w:fldChar w:fldCharType="separate"/>
      </w:r>
      <w:r w:rsidR="00AF0B35">
        <w:rPr>
          <w:rFonts w:eastAsiaTheme="minorEastAsia"/>
        </w:rPr>
        <w:t>4.2</w:t>
      </w:r>
      <w:r>
        <w:rPr>
          <w:rFonts w:eastAsiaTheme="minorEastAsia"/>
        </w:rPr>
        <w:fldChar w:fldCharType="end"/>
      </w:r>
      <w:r>
        <w:rPr>
          <w:rFonts w:eastAsiaTheme="minorEastAsia"/>
        </w:rPr>
        <w:t xml:space="preserve"> and </w:t>
      </w:r>
      <w:r>
        <w:fldChar w:fldCharType="begin"/>
      </w:r>
      <w:r>
        <w:instrText xml:space="preserve"> REF _Ref460584298 \h </w:instrText>
      </w:r>
      <w:r>
        <w:fldChar w:fldCharType="separate"/>
      </w:r>
      <w:r w:rsidR="00AF0B35">
        <w:t xml:space="preserve">Table </w:t>
      </w:r>
      <w:r w:rsidR="00AF0B35">
        <w:rPr>
          <w:noProof/>
        </w:rPr>
        <w:t>4</w:t>
      </w:r>
      <w:r>
        <w:fldChar w:fldCharType="end"/>
      </w:r>
      <w:r>
        <w:t xml:space="preserve"> the minimum intensity is set to</w:t>
      </w:r>
    </w:p>
    <w:p w14:paraId="72E76604" w14:textId="78D619CF" w:rsidR="00506CD1" w:rsidRDefault="004229D9" w:rsidP="00C9704C">
      <w:pPr>
        <w:pStyle w:val="Bullet1"/>
        <w:numPr>
          <w:ilvl w:val="0"/>
          <w:numId w:val="0"/>
        </w:numPr>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=5 cd</m:t>
          </m:r>
        </m:oMath>
      </m:oMathPara>
    </w:p>
    <w:p w14:paraId="42A4F02B" w14:textId="1A10770C" w:rsidR="00506CD1" w:rsidRDefault="00506CD1" w:rsidP="00C9704C">
      <w:pPr>
        <w:pStyle w:val="Bullet1"/>
        <w:numPr>
          <w:ilvl w:val="0"/>
          <w:numId w:val="0"/>
        </w:numPr>
        <w:rPr>
          <w:rFonts w:eastAsiaTheme="minorEastAsia"/>
        </w:rPr>
      </w:pPr>
      <w:r>
        <w:rPr>
          <w:rFonts w:eastAsiaTheme="minorEastAsia"/>
        </w:rPr>
        <w:lastRenderedPageBreak/>
        <w:t>and in consequence the design intensity becomes</w:t>
      </w:r>
    </w:p>
    <w:p w14:paraId="4E466118" w14:textId="4C9E880C" w:rsidR="00C9704C" w:rsidRPr="00506CD1" w:rsidRDefault="004229D9" w:rsidP="00C9704C">
      <w:pPr>
        <w:pStyle w:val="Bullet1"/>
        <w:numPr>
          <w:ilvl w:val="0"/>
          <w:numId w:val="0"/>
        </w:numPr>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ins,dsg</m:t>
              </m:r>
            </m:sub>
          </m:sSub>
          <m:r>
            <w:rPr>
              <w:rFonts w:ascii="Cambria Math" w:hAnsi="Cambria Math"/>
            </w:rPr>
            <m:t>=1.5*</m:t>
          </m:r>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eastAsiaTheme="minorEastAsia" w:hAnsi="Cambria Math"/>
            </w:rPr>
            <m:t>=7,5 cd</m:t>
          </m:r>
        </m:oMath>
      </m:oMathPara>
    </w:p>
    <w:p w14:paraId="04B3C9E6" w14:textId="74F40A89" w:rsidR="00506CD1" w:rsidRPr="00506CD1" w:rsidRDefault="00506CD1" w:rsidP="00C9704C">
      <w:pPr>
        <w:pStyle w:val="Bullet1"/>
        <w:numPr>
          <w:ilvl w:val="0"/>
          <w:numId w:val="0"/>
        </w:numPr>
        <w:rPr>
          <w:rFonts w:eastAsiaTheme="minorEastAsia"/>
        </w:rPr>
      </w:pPr>
      <w:r w:rsidRPr="00506CD1">
        <w:rPr>
          <w:rFonts w:eastAsiaTheme="minorEastAsia"/>
        </w:rPr>
        <w:t>The maximum intensity stays unchanged.</w:t>
      </w:r>
    </w:p>
    <w:p w14:paraId="00553B6C" w14:textId="514518F6" w:rsidR="00506CD1" w:rsidRDefault="00506CD1" w:rsidP="00506CD1">
      <w:pPr>
        <w:pStyle w:val="Heading3"/>
      </w:pPr>
      <w:bookmarkStart w:id="110" w:name="_Toc491867422"/>
      <w:r w:rsidRPr="00506CD1">
        <w:t>STEP 5</w:t>
      </w:r>
      <w:bookmarkEnd w:id="110"/>
    </w:p>
    <w:p w14:paraId="338D8398" w14:textId="6EDC6A19" w:rsidR="00506CD1" w:rsidRDefault="00506CD1" w:rsidP="00506CD1">
      <w:pPr>
        <w:pStyle w:val="BodyText"/>
      </w:pPr>
      <w:r>
        <w:t>Photometric luminous intensity:</w:t>
      </w:r>
    </w:p>
    <w:p w14:paraId="56FE24F3" w14:textId="19D8C9BF" w:rsidR="00506CD1" w:rsidRDefault="00506CD1" w:rsidP="00506CD1">
      <w:pPr>
        <w:pStyle w:val="BodyText"/>
        <w:rPr>
          <w:rFonts w:eastAsiaTheme="minorEastAsia"/>
        </w:rPr>
      </w:pPr>
      <w:r>
        <w:t xml:space="preserve">With </w:t>
      </w:r>
      <m:oMath>
        <m:r>
          <w:rPr>
            <w:rFonts w:ascii="Cambria Math" w:hAnsi="Cambria Math"/>
          </w:rPr>
          <m:t>scf=0.75</m:t>
        </m:r>
      </m:oMath>
      <w:r>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r>
          <w:rPr>
            <w:rFonts w:ascii="Cambria Math" w:eastAsiaTheme="minorEastAsia" w:hAnsi="Cambria Math"/>
          </w:rPr>
          <m:t>=1 s</m:t>
        </m:r>
      </m:oMath>
      <w:r>
        <w:rPr>
          <w:rFonts w:eastAsiaTheme="minorEastAsia"/>
        </w:rPr>
        <w:t xml:space="preserve"> the photometric values are:</w:t>
      </w:r>
    </w:p>
    <w:p w14:paraId="08EC21D9" w14:textId="77777777" w:rsidR="00506CD1" w:rsidRDefault="00506CD1" w:rsidP="00506CD1">
      <w:pPr>
        <w:pStyle w:val="BodyText"/>
        <w:rPr>
          <w:rFonts w:eastAsiaTheme="minorEastAsia"/>
        </w:rPr>
      </w:pPr>
    </w:p>
    <w:p w14:paraId="27012392" w14:textId="77777777" w:rsidR="00506CD1" w:rsidRPr="00506CD1" w:rsidRDefault="00506CD1" w:rsidP="00506CD1">
      <w:pPr>
        <w:pStyle w:val="Bullet1"/>
        <w:rPr>
          <w:rFonts w:asciiTheme="majorHAnsi" w:eastAsiaTheme="majorEastAsia" w:hAnsiTheme="majorHAnsi" w:cstheme="majorBidi"/>
        </w:rPr>
      </w:pPr>
      <w:r>
        <w:rPr>
          <w:rFonts w:eastAsiaTheme="minorEastAsia"/>
        </w:rPr>
        <w:t>minimum :</w:t>
      </w:r>
    </w:p>
    <w:p w14:paraId="7E501B00" w14:textId="0D43916A" w:rsidR="00506CD1" w:rsidRPr="009120FA" w:rsidRDefault="004229D9" w:rsidP="00506CD1">
      <w:pPr>
        <w:pStyle w:val="Bullet1"/>
        <w:numPr>
          <w:ilvl w:val="0"/>
          <w:numId w:val="0"/>
        </w:numPr>
        <w:ind w:left="425" w:firstLine="425"/>
        <w:rPr>
          <w:rFonts w:asciiTheme="majorHAnsi" w:eastAsiaTheme="majorEastAsia" w:hAnsiTheme="majorHAnsi" w:cstheme="majorBidi"/>
        </w:rPr>
      </w:pPr>
      <m:oMathPara>
        <m:oMath>
          <m:sSub>
            <m:sSubPr>
              <m:ctrlPr>
                <w:rPr>
                  <w:rFonts w:ascii="Cambria Math" w:hAnsi="Cambria Math"/>
                  <w:i/>
                </w:rPr>
              </m:ctrlPr>
            </m:sSubPr>
            <m:e>
              <m:r>
                <w:rPr>
                  <w:rFonts w:ascii="Cambria Math" w:hAnsi="Cambria Math"/>
                </w:rPr>
                <m:t>I</m:t>
              </m:r>
            </m:e>
            <m:sub>
              <m:r>
                <w:rPr>
                  <w:rFonts w:ascii="Cambria Math" w:hAnsi="Cambria Math"/>
                </w:rPr>
                <m:t>ph,min</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eastAsiaTheme="majorEastAsia" w:hAnsi="Cambria Math" w:cstheme="majorBidi"/>
            </w:rPr>
            <m:t>=</m:t>
          </m:r>
          <m:f>
            <m:fPr>
              <m:ctrlPr>
                <w:rPr>
                  <w:rFonts w:ascii="Cambria Math" w:eastAsiaTheme="majorEastAsia" w:hAnsi="Cambria Math" w:cstheme="majorBidi"/>
                  <w:i/>
                </w:rPr>
              </m:ctrlPr>
            </m:fPr>
            <m:num>
              <m:r>
                <w:rPr>
                  <w:rFonts w:ascii="Cambria Math" w:eastAsiaTheme="majorEastAsia" w:hAnsi="Cambria Math" w:cstheme="majorBidi"/>
                </w:rPr>
                <m:t>1</m:t>
              </m:r>
            </m:num>
            <m:den>
              <m:r>
                <w:rPr>
                  <w:rFonts w:ascii="Cambria Math" w:eastAsiaTheme="majorEastAsia" w:hAnsi="Cambria Math" w:cstheme="majorBidi"/>
                </w:rPr>
                <m:t>0.75</m:t>
              </m:r>
            </m:den>
          </m:f>
          <m:r>
            <w:rPr>
              <w:rFonts w:ascii="Cambria Math" w:eastAsiaTheme="majorEastAsia" w:hAnsi="Cambria Math" w:cstheme="majorBidi"/>
            </w:rPr>
            <m:t>*</m:t>
          </m:r>
          <m:f>
            <m:fPr>
              <m:ctrlPr>
                <w:rPr>
                  <w:rFonts w:ascii="Cambria Math" w:eastAsiaTheme="majorEastAsia" w:hAnsi="Cambria Math" w:cstheme="majorBidi"/>
                  <w:i/>
                </w:rPr>
              </m:ctrlPr>
            </m:fPr>
            <m:num>
              <m:r>
                <w:rPr>
                  <w:rFonts w:ascii="Cambria Math" w:eastAsiaTheme="majorEastAsia" w:hAnsi="Cambria Math" w:cstheme="majorBidi"/>
                </w:rPr>
                <m:t>0.2 s+1 s</m:t>
              </m:r>
            </m:num>
            <m:den>
              <m:r>
                <w:rPr>
                  <w:rFonts w:ascii="Cambria Math" w:eastAsiaTheme="majorEastAsia" w:hAnsi="Cambria Math" w:cstheme="majorBidi"/>
                </w:rPr>
                <m:t>1 s</m:t>
              </m:r>
            </m:den>
          </m:f>
          <m:r>
            <w:rPr>
              <w:rFonts w:ascii="Cambria Math" w:eastAsiaTheme="majorEastAsia" w:hAnsi="Cambria Math" w:cstheme="majorBidi"/>
            </w:rPr>
            <m:t>*5 cd=8 cd</m:t>
          </m:r>
        </m:oMath>
      </m:oMathPara>
    </w:p>
    <w:p w14:paraId="459E480A" w14:textId="77777777" w:rsidR="00506CD1" w:rsidRPr="00506CD1" w:rsidRDefault="00506CD1" w:rsidP="00506CD1">
      <w:pPr>
        <w:pStyle w:val="Bullet1"/>
      </w:pPr>
      <w:r>
        <w:rPr>
          <w:rFonts w:asciiTheme="majorHAnsi" w:eastAsiaTheme="majorEastAsia" w:hAnsiTheme="majorHAnsi" w:cstheme="majorBidi"/>
        </w:rPr>
        <w:t>maximum :</w:t>
      </w:r>
    </w:p>
    <w:p w14:paraId="6228D545" w14:textId="1B3CFCF0" w:rsidR="00506CD1" w:rsidRPr="006F6E50" w:rsidRDefault="004229D9" w:rsidP="00506CD1">
      <w:pPr>
        <w:pStyle w:val="Bullet1"/>
        <w:numPr>
          <w:ilvl w:val="0"/>
          <w:numId w:val="0"/>
        </w:numPr>
        <w:ind w:left="425"/>
      </w:pPr>
      <m:oMathPara>
        <m:oMath>
          <m:sSub>
            <m:sSubPr>
              <m:ctrlPr>
                <w:rPr>
                  <w:rFonts w:ascii="Cambria Math" w:hAnsi="Cambria Math"/>
                  <w:i/>
                </w:rPr>
              </m:ctrlPr>
            </m:sSubPr>
            <m:e>
              <m:r>
                <w:rPr>
                  <w:rFonts w:ascii="Cambria Math" w:hAnsi="Cambria Math"/>
                </w:rPr>
                <m:t>I</m:t>
              </m:r>
            </m:e>
            <m:sub>
              <m:r>
                <w:rPr>
                  <w:rFonts w:ascii="Cambria Math" w:hAnsi="Cambria Math"/>
                </w:rPr>
                <m:t>ph,max</m:t>
              </m:r>
            </m:sub>
          </m:sSub>
          <m:r>
            <w:rPr>
              <w:rFonts w:ascii="Cambria Math" w:hAnsi="Cambria Math"/>
            </w:rPr>
            <m:t>=</m:t>
          </m:r>
          <m:sSub>
            <m:sSubPr>
              <m:ctrlPr>
                <w:rPr>
                  <w:rFonts w:ascii="Cambria Math" w:hAnsi="Cambria Math"/>
                  <w:i/>
                </w:rPr>
              </m:ctrlPr>
            </m:sSubPr>
            <m:e>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*I</m:t>
              </m:r>
            </m:e>
            <m:sub>
              <m:r>
                <w:rPr>
                  <w:rFonts w:ascii="Cambria Math" w:hAnsi="Cambria Math"/>
                </w:rPr>
                <m:t>ins,max</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0.2 s+1 s</m:t>
              </m:r>
            </m:num>
            <m:den>
              <m:r>
                <w:rPr>
                  <w:rFonts w:ascii="Cambria Math" w:eastAsiaTheme="minorEastAsia" w:hAnsi="Cambria Math"/>
                </w:rPr>
                <m:t>1 s</m:t>
              </m:r>
            </m:den>
          </m:f>
          <m:r>
            <w:rPr>
              <w:rFonts w:ascii="Cambria Math" w:eastAsiaTheme="minorEastAsia" w:hAnsi="Cambria Math"/>
            </w:rPr>
            <m:t>*407 cd=488 cd</m:t>
          </m:r>
        </m:oMath>
      </m:oMathPara>
    </w:p>
    <w:p w14:paraId="0DC04B6C" w14:textId="251A259C" w:rsidR="00FA0F41" w:rsidRDefault="00FA0F41" w:rsidP="00FA0F41">
      <w:pPr>
        <w:pStyle w:val="Bullet1"/>
        <w:rPr>
          <w:rFonts w:eastAsiaTheme="minorEastAsia"/>
        </w:rPr>
      </w:pPr>
      <w:r w:rsidRPr="00FA0F41">
        <w:rPr>
          <w:rFonts w:asciiTheme="majorHAnsi" w:eastAsiaTheme="majorEastAsia" w:hAnsiTheme="majorHAnsi" w:cstheme="majorBidi"/>
        </w:rPr>
        <w:t>design:</w:t>
      </w:r>
    </w:p>
    <w:p w14:paraId="0D6317D8" w14:textId="2B561F10" w:rsidR="00506CD1" w:rsidRPr="00BE385B" w:rsidRDefault="004229D9" w:rsidP="00FA0F41">
      <w:pPr>
        <w:pStyle w:val="BodyText"/>
        <w:ind w:left="425"/>
      </w:pPr>
      <m:oMathPara>
        <m:oMath>
          <m:sSub>
            <m:sSubPr>
              <m:ctrlPr>
                <w:rPr>
                  <w:rFonts w:ascii="Cambria Math" w:hAnsi="Cambria Math"/>
                  <w:i/>
                </w:rPr>
              </m:ctrlPr>
            </m:sSubPr>
            <m:e>
              <m:r>
                <w:rPr>
                  <w:rFonts w:ascii="Cambria Math" w:hAnsi="Cambria Math"/>
                </w:rPr>
                <m:t>I</m:t>
              </m:r>
            </m:e>
            <m:sub>
              <m:r>
                <w:rPr>
                  <w:rFonts w:ascii="Cambria Math" w:hAnsi="Cambria Math"/>
                </w:rPr>
                <m:t>ph,dsg</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ins,dsg</m:t>
              </m:r>
            </m:sub>
          </m:sSub>
          <m:r>
            <w:rPr>
              <w:rFonts w:ascii="Cambria Math" w:eastAsiaTheme="minorEastAsia" w:hAnsi="Cambria Math"/>
            </w:rPr>
            <m:t>=</m:t>
          </m:r>
          <m:f>
            <m:fPr>
              <m:ctrlPr>
                <w:rPr>
                  <w:rFonts w:ascii="Cambria Math" w:eastAsiaTheme="majorEastAsia" w:hAnsi="Cambria Math" w:cstheme="majorBidi"/>
                  <w:i/>
                  <w:color w:val="000000" w:themeColor="text1"/>
                  <w:lang w:val="fr-FR"/>
                </w:rPr>
              </m:ctrlPr>
            </m:fPr>
            <m:num>
              <m:r>
                <w:rPr>
                  <w:rFonts w:ascii="Cambria Math" w:eastAsiaTheme="majorEastAsia" w:hAnsi="Cambria Math" w:cstheme="majorBidi"/>
                </w:rPr>
                <m:t>1</m:t>
              </m:r>
            </m:num>
            <m:den>
              <m:r>
                <w:rPr>
                  <w:rFonts w:ascii="Cambria Math" w:eastAsiaTheme="majorEastAsia" w:hAnsi="Cambria Math" w:cstheme="majorBidi"/>
                </w:rPr>
                <m:t>0.75</m:t>
              </m:r>
            </m:den>
          </m:f>
          <m:r>
            <w:rPr>
              <w:rFonts w:ascii="Cambria Math" w:eastAsiaTheme="majorEastAsia" w:hAnsi="Cambria Math" w:cstheme="majorBidi"/>
            </w:rPr>
            <m:t>*</m:t>
          </m:r>
          <m:f>
            <m:fPr>
              <m:ctrlPr>
                <w:rPr>
                  <w:rFonts w:ascii="Cambria Math" w:eastAsiaTheme="majorEastAsia" w:hAnsi="Cambria Math" w:cstheme="majorBidi"/>
                  <w:i/>
                  <w:color w:val="000000" w:themeColor="text1"/>
                  <w:lang w:val="fr-FR"/>
                </w:rPr>
              </m:ctrlPr>
            </m:fPr>
            <m:num>
              <m:r>
                <w:rPr>
                  <w:rFonts w:ascii="Cambria Math" w:eastAsiaTheme="majorEastAsia" w:hAnsi="Cambria Math" w:cstheme="majorBidi"/>
                </w:rPr>
                <m:t>0.2 s+1 s</m:t>
              </m:r>
            </m:num>
            <m:den>
              <m:r>
                <w:rPr>
                  <w:rFonts w:ascii="Cambria Math" w:eastAsiaTheme="majorEastAsia" w:hAnsi="Cambria Math" w:cstheme="majorBidi"/>
                </w:rPr>
                <m:t>1 s</m:t>
              </m:r>
            </m:den>
          </m:f>
          <m:r>
            <w:rPr>
              <w:rFonts w:ascii="Cambria Math" w:eastAsiaTheme="majorEastAsia" w:hAnsi="Cambria Math" w:cstheme="majorBidi"/>
            </w:rPr>
            <m:t>*7,5 cd=12 cd</m:t>
          </m:r>
        </m:oMath>
      </m:oMathPara>
    </w:p>
    <w:p w14:paraId="62DB847C" w14:textId="46D1586A" w:rsidR="00506CD1" w:rsidRPr="00BE385B" w:rsidRDefault="00BE385B" w:rsidP="00BE385B">
      <w:pPr>
        <w:pStyle w:val="Heading3"/>
      </w:pPr>
      <w:bookmarkStart w:id="111" w:name="_Toc491867423"/>
      <w:r w:rsidRPr="00BE385B">
        <w:t>Result</w:t>
      </w:r>
      <w:bookmarkEnd w:id="111"/>
    </w:p>
    <w:p w14:paraId="712D74B2" w14:textId="1E0D807B" w:rsidR="00A257CD" w:rsidRPr="00F63DA6" w:rsidRDefault="00BE385B" w:rsidP="00F63DA6">
      <w:pPr>
        <w:pStyle w:val="BodyText"/>
        <w:rPr>
          <w:rFonts w:eastAsiaTheme="minorEastAsia"/>
        </w:rPr>
      </w:pPr>
      <w:r w:rsidRPr="00BE385B">
        <w:t xml:space="preserve">The lantern should have a photometric luminous intensity of approx. </w:t>
      </w:r>
      <m:oMath>
        <m:r>
          <w:rPr>
            <w:rFonts w:ascii="Cambria Math" w:hAnsi="Cambria Math"/>
          </w:rPr>
          <m:t>12 cd</m:t>
        </m:r>
      </m:oMath>
      <w:r w:rsidRPr="00BE385B">
        <w:rPr>
          <w:rFonts w:eastAsiaTheme="minorEastAsia"/>
        </w:rPr>
        <w:t xml:space="preserve">. The required minimum intensity is </w:t>
      </w:r>
      <m:oMath>
        <m:r>
          <w:rPr>
            <w:rFonts w:ascii="Cambria Math" w:eastAsiaTheme="minorEastAsia" w:hAnsi="Cambria Math"/>
          </w:rPr>
          <m:t>8 cd</m:t>
        </m:r>
      </m:oMath>
      <w:r w:rsidRPr="00BE385B">
        <w:rPr>
          <w:rFonts w:eastAsiaTheme="minorEastAsia"/>
        </w:rPr>
        <w:t>.</w:t>
      </w:r>
    </w:p>
    <w:p w14:paraId="3254FC86" w14:textId="72CBB7B6" w:rsidR="00DB55CF" w:rsidRDefault="00D452AF" w:rsidP="00A15000">
      <w:pPr>
        <w:pStyle w:val="Heading1"/>
      </w:pPr>
      <w:r>
        <w:t>Luminous range calculation</w:t>
      </w:r>
    </w:p>
    <w:p w14:paraId="28809C00" w14:textId="77777777" w:rsidR="00A15000" w:rsidRDefault="00A15000" w:rsidP="00A15000">
      <w:pPr>
        <w:pStyle w:val="Heading1separatationline"/>
      </w:pPr>
    </w:p>
    <w:p w14:paraId="794E8A9D" w14:textId="3349FD42" w:rsidR="00A15000" w:rsidRDefault="00A15000" w:rsidP="00A15000">
      <w:pPr>
        <w:pStyle w:val="BodyText"/>
      </w:pPr>
      <w:r>
        <w:t xml:space="preserve">The calculations described above have the aim to determine the photometric luminous intensity of a light from the required viewing distances </w:t>
      </w: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min</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max</m:t>
                </m:r>
              </m:sub>
            </m:sSub>
          </m:e>
        </m:d>
      </m:oMath>
      <w:r>
        <w:t>.</w:t>
      </w:r>
      <w:r w:rsidR="00FB1767">
        <w:t xml:space="preserve"> </w:t>
      </w:r>
      <w:r>
        <w:t>Range calculation is just the opposite way.</w:t>
      </w:r>
    </w:p>
    <w:p w14:paraId="7879BF67" w14:textId="77777777" w:rsidR="00FB1767" w:rsidRDefault="00FB1767" w:rsidP="00A15000">
      <w:pPr>
        <w:pStyle w:val="BodyText"/>
      </w:pPr>
    </w:p>
    <w:p w14:paraId="6E121723" w14:textId="0AD3F402" w:rsidR="00FB1767" w:rsidRDefault="00FB1767" w:rsidP="00A15000">
      <w:pPr>
        <w:pStyle w:val="BodyText"/>
      </w:pPr>
      <w:r>
        <w:rPr>
          <w:noProof/>
          <w:lang w:val="en-IE" w:eastAsia="en-IE"/>
        </w:rPr>
        <mc:AlternateContent>
          <mc:Choice Requires="wpg">
            <w:drawing>
              <wp:inline distT="0" distB="0" distL="0" distR="0" wp14:anchorId="00449961" wp14:editId="01C1878C">
                <wp:extent cx="4640400" cy="1288800"/>
                <wp:effectExtent l="0" t="0" r="27305" b="26035"/>
                <wp:docPr id="47" name="Gruppieren 47"/>
                <wp:cNvGraphicFramePr/>
                <a:graphic xmlns:a="http://schemas.openxmlformats.org/drawingml/2006/main">
                  <a:graphicData uri="http://schemas.microsoft.com/office/word/2010/wordprocessingGroup">
                    <wpg:wgp>
                      <wpg:cNvGrpSpPr/>
                      <wpg:grpSpPr>
                        <a:xfrm>
                          <a:off x="0" y="0"/>
                          <a:ext cx="4640400" cy="1288800"/>
                          <a:chOff x="0" y="0"/>
                          <a:chExt cx="4641850" cy="1289050"/>
                        </a:xfrm>
                      </wpg:grpSpPr>
                      <wps:wsp>
                        <wps:cNvPr id="34" name="Textfeld 34"/>
                        <wps:cNvSpPr txBox="1"/>
                        <wps:spPr>
                          <a:xfrm>
                            <a:off x="0" y="69850"/>
                            <a:ext cx="1000125" cy="371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C35E46B" w14:textId="77777777" w:rsidR="001836E2" w:rsidRDefault="001836E2" w:rsidP="00FB1767">
                              <w:pPr>
                                <w:jc w:val="center"/>
                                <w:rPr>
                                  <w:lang w:val="de-DE"/>
                                </w:rPr>
                              </w:pPr>
                              <w:r>
                                <w:rPr>
                                  <w:lang w:val="de-DE"/>
                                </w:rPr>
                                <w:t>viewing distance</w:t>
                              </w:r>
                            </w:p>
                            <w:p w14:paraId="0A888AA8" w14:textId="77777777" w:rsidR="001836E2" w:rsidRPr="008E295F" w:rsidRDefault="004229D9" w:rsidP="00FB1767">
                              <w:pPr>
                                <w:jc w:val="center"/>
                                <w:rPr>
                                  <w:lang w:val="de-DE"/>
                                </w:rPr>
                              </w:pPr>
                              <m:oMathPara>
                                <m:oMathParaPr>
                                  <m:jc m:val="center"/>
                                </m:oMathParaPr>
                                <m:oMath>
                                  <m:d>
                                    <m:dPr>
                                      <m:begChr m:val="["/>
                                      <m:endChr m:val="]"/>
                                      <m:ctrlPr>
                                        <w:rPr>
                                          <w:rFonts w:ascii="Cambria Math" w:hAnsi="Cambria Math"/>
                                          <w:i/>
                                          <w:lang w:val="de-DE"/>
                                        </w:rPr>
                                      </m:ctrlPr>
                                    </m:dPr>
                                    <m:e>
                                      <m:sSub>
                                        <m:sSubPr>
                                          <m:ctrlPr>
                                            <w:rPr>
                                              <w:rFonts w:ascii="Cambria Math" w:hAnsi="Cambria Math"/>
                                              <w:i/>
                                              <w:lang w:val="de-DE"/>
                                            </w:rPr>
                                          </m:ctrlPr>
                                        </m:sSubPr>
                                        <m:e>
                                          <m:r>
                                            <w:rPr>
                                              <w:rFonts w:ascii="Cambria Math" w:hAnsi="Cambria Math"/>
                                              <w:lang w:val="de-DE"/>
                                            </w:rPr>
                                            <m:t>D</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D</m:t>
                                          </m:r>
                                        </m:e>
                                        <m:sub>
                                          <m:r>
                                            <w:rPr>
                                              <w:rFonts w:ascii="Cambria Math" w:hAnsi="Cambria Math"/>
                                              <w:lang w:val="de-DE"/>
                                            </w:rPr>
                                            <m:t>max</m:t>
                                          </m:r>
                                        </m:sub>
                                      </m:sSub>
                                    </m:e>
                                  </m:d>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6" name="Textfeld 36"/>
                        <wps:cNvSpPr txBox="1"/>
                        <wps:spPr>
                          <a:xfrm>
                            <a:off x="1308100" y="622300"/>
                            <a:ext cx="1600200" cy="666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33C01D5" w14:textId="77777777" w:rsidR="001836E2" w:rsidRDefault="001836E2" w:rsidP="00FB1767">
                              <w:pPr>
                                <w:jc w:val="center"/>
                                <w:rPr>
                                  <w:lang w:val="de-DE"/>
                                </w:rPr>
                              </w:pPr>
                              <w:r>
                                <w:rPr>
                                  <w:lang w:val="de-DE"/>
                                </w:rPr>
                                <w:t>parameters</w:t>
                              </w:r>
                            </w:p>
                            <w:p w14:paraId="201F2811" w14:textId="77777777" w:rsidR="001836E2" w:rsidRPr="008E295F" w:rsidRDefault="004229D9" w:rsidP="00FB1767">
                              <w:pPr>
                                <w:jc w:val="center"/>
                                <w:rPr>
                                  <w:rFonts w:eastAsiaTheme="minorEastAsia"/>
                                  <w:lang w:val="de-DE"/>
                                </w:rPr>
                              </w:pPr>
                              <m:oMathPara>
                                <m:oMath>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max</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V</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V</m:t>
                                      </m:r>
                                    </m:e>
                                    <m:sub>
                                      <m:r>
                                        <w:rPr>
                                          <w:rFonts w:ascii="Cambria Math" w:hAnsi="Cambria Math"/>
                                          <w:lang w:val="de-DE"/>
                                        </w:rPr>
                                        <m:t>max</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T</m:t>
                                      </m:r>
                                    </m:e>
                                    <m:sub>
                                      <m:r>
                                        <w:rPr>
                                          <w:rFonts w:ascii="Cambria Math" w:hAnsi="Cambria Math"/>
                                          <w:lang w:val="de-DE"/>
                                        </w:rPr>
                                        <m:t>min</m:t>
                                      </m:r>
                                    </m:sub>
                                  </m:sSub>
                                </m:oMath>
                              </m:oMathPara>
                            </w:p>
                            <w:p w14:paraId="6650C5ED" w14:textId="77777777" w:rsidR="001836E2" w:rsidRDefault="001836E2" w:rsidP="00FB1767">
                              <w:pPr>
                                <w:jc w:val="center"/>
                                <w:rPr>
                                  <w:lang w:val="de-DE"/>
                                </w:rPr>
                              </w:pPr>
                              <w:r>
                                <w:rPr>
                                  <w:lang w:val="de-DE"/>
                                </w:rPr>
                                <w:t>background illumination</w:t>
                              </w:r>
                            </w:p>
                            <w:p w14:paraId="43C60650" w14:textId="77777777" w:rsidR="001836E2" w:rsidRDefault="001836E2" w:rsidP="00FB1767">
                              <w:pPr>
                                <w:jc w:val="center"/>
                                <w:rPr>
                                  <w:lang w:val="de-DE"/>
                                </w:rPr>
                              </w:pPr>
                              <w:r>
                                <w:rPr>
                                  <w:lang w:val="de-DE"/>
                                </w:rPr>
                                <w:t>rival lights</w:t>
                              </w:r>
                            </w:p>
                            <w:p w14:paraId="1EED1683" w14:textId="77777777" w:rsidR="001836E2" w:rsidRPr="008E295F" w:rsidRDefault="001836E2" w:rsidP="00FB1767">
                              <w:pPr>
                                <w:jc w:val="cente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7" name="Textfeld 37"/>
                        <wps:cNvSpPr txBox="1"/>
                        <wps:spPr>
                          <a:xfrm>
                            <a:off x="3289300" y="69850"/>
                            <a:ext cx="1352550" cy="371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8856534" w14:textId="77777777" w:rsidR="001836E2" w:rsidRDefault="001836E2" w:rsidP="00FB1767">
                              <w:pPr>
                                <w:jc w:val="center"/>
                                <w:rPr>
                                  <w:lang w:val="de-DE"/>
                                </w:rPr>
                              </w:pPr>
                              <w:r>
                                <w:rPr>
                                  <w:lang w:val="de-DE"/>
                                </w:rPr>
                                <w:t>luminous intensity</w:t>
                              </w:r>
                            </w:p>
                            <w:p w14:paraId="0088258E" w14:textId="77777777" w:rsidR="001836E2" w:rsidRPr="008E295F" w:rsidRDefault="001836E2" w:rsidP="00FB1767">
                              <w:pPr>
                                <w:jc w:val="center"/>
                                <w:rPr>
                                  <w:lang w:val="de-DE"/>
                                </w:rPr>
                              </w:pPr>
                              <w:r>
                                <w:rPr>
                                  <w:lang w:val="de-DE"/>
                                </w:rPr>
                                <w:t>in-situ / photometric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8" name="Gerade Verbindung mit Pfeil 38"/>
                        <wps:cNvCnPr/>
                        <wps:spPr>
                          <a:xfrm>
                            <a:off x="1003300" y="254000"/>
                            <a:ext cx="228600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9" name="Gerade Verbindung mit Pfeil 39"/>
                        <wps:cNvCnPr/>
                        <wps:spPr>
                          <a:xfrm flipV="1">
                            <a:off x="2114550" y="254000"/>
                            <a:ext cx="0" cy="371475"/>
                          </a:xfrm>
                          <a:prstGeom prst="straightConnector1">
                            <a:avLst/>
                          </a:prstGeom>
                          <a:noFill/>
                          <a:ln w="19050" cap="flat" cmpd="sng" algn="ctr">
                            <a:solidFill>
                              <a:sysClr val="windowText" lastClr="000000"/>
                            </a:solidFill>
                            <a:prstDash val="solid"/>
                            <a:tailEnd type="arrow"/>
                          </a:ln>
                          <a:effectLst/>
                        </wps:spPr>
                        <wps:bodyPr/>
                      </wps:wsp>
                      <wps:wsp>
                        <wps:cNvPr id="40" name="Textfeld 40"/>
                        <wps:cNvSpPr txBox="1"/>
                        <wps:spPr>
                          <a:xfrm>
                            <a:off x="1308100" y="0"/>
                            <a:ext cx="16002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156BC4" w14:textId="77777777" w:rsidR="001836E2" w:rsidRPr="008E295F" w:rsidRDefault="001836E2" w:rsidP="00FB1767">
                              <w:pPr>
                                <w:jc w:val="center"/>
                                <w:rPr>
                                  <w:lang w:val="de-DE"/>
                                </w:rPr>
                              </w:pPr>
                              <w:r>
                                <w:rPr>
                                  <w:lang w:val="de-DE"/>
                                </w:rPr>
                                <w:t>intensity calculation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00449961" id="Gruppieren 47" o:spid="_x0000_s1058" style="width:365.4pt;height:101.5pt;mso-position-horizontal-relative:char;mso-position-vertical-relative:line" coordsize="46418,12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">
                <v:shape id="Textfeld 34" o:spid="_x0000_s1059" type="#_x0000_t202" style="position:absolute;top:698;width:10001;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" fillcolor="white [3201]" strokeweight=".5pt">
                  <v:textbox>
                    <w:txbxContent>
                      <w:p w14:paraId="0C35E46B" w14:textId="77777777" w:rsidR="001836E2" w:rsidRDefault="001836E2" w:rsidP="00FB1767">
                        <w:pPr>
                          <w:jc w:val="center"/>
                          <w:rPr>
                            <w:lang w:val="de-DE"/>
                          </w:rPr>
                        </w:pPr>
                        <w:r>
                          <w:rPr>
                            <w:lang w:val="de-DE"/>
                          </w:rPr>
                          <w:t>viewing distance</w:t>
                        </w:r>
                      </w:p>
                      <w:p w14:paraId="0A888AA8" w14:textId="77777777" w:rsidR="001836E2" w:rsidRPr="008E295F" w:rsidRDefault="004229D9" w:rsidP="00FB1767">
                        <w:pPr>
                          <w:jc w:val="center"/>
                          <w:rPr>
                            <w:lang w:val="de-DE"/>
                          </w:rPr>
                        </w:pPr>
                        <m:oMathPara>
                          <m:oMathParaPr>
                            <m:jc m:val="center"/>
                          </m:oMathParaPr>
                          <m:oMath>
                            <m:d>
                              <m:dPr>
                                <m:begChr m:val="["/>
                                <m:endChr m:val="]"/>
                                <m:ctrlPr>
                                  <w:rPr>
                                    <w:rFonts w:ascii="Cambria Math" w:hAnsi="Cambria Math"/>
                                    <w:i/>
                                    <w:lang w:val="de-DE"/>
                                  </w:rPr>
                                </m:ctrlPr>
                              </m:dPr>
                              <m:e>
                                <m:sSub>
                                  <m:sSubPr>
                                    <m:ctrlPr>
                                      <w:rPr>
                                        <w:rFonts w:ascii="Cambria Math" w:hAnsi="Cambria Math"/>
                                        <w:i/>
                                        <w:lang w:val="de-DE"/>
                                      </w:rPr>
                                    </m:ctrlPr>
                                  </m:sSubPr>
                                  <m:e>
                                    <m:r>
                                      <w:rPr>
                                        <w:rFonts w:ascii="Cambria Math" w:hAnsi="Cambria Math"/>
                                        <w:lang w:val="de-DE"/>
                                      </w:rPr>
                                      <m:t>D</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D</m:t>
                                    </m:r>
                                  </m:e>
                                  <m:sub>
                                    <m:r>
                                      <w:rPr>
                                        <w:rFonts w:ascii="Cambria Math" w:hAnsi="Cambria Math"/>
                                        <w:lang w:val="de-DE"/>
                                      </w:rPr>
                                      <m:t>max</m:t>
                                    </m:r>
                                  </m:sub>
                                </m:sSub>
                              </m:e>
                            </m:d>
                          </m:oMath>
                        </m:oMathPara>
                      </w:p>
                    </w:txbxContent>
                  </v:textbox>
                </v:shape>
                <v:shape id="Textfeld 36" o:spid="_x0000_s1060" type="#_x0000_t202" style="position:absolute;left:13081;top:6223;width:16002;height:6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" fillcolor="white [3201]" strokeweight=".5pt">
                  <v:textbox>
                    <w:txbxContent>
                      <w:p w14:paraId="333C01D5" w14:textId="77777777" w:rsidR="001836E2" w:rsidRDefault="001836E2" w:rsidP="00FB1767">
                        <w:pPr>
                          <w:jc w:val="center"/>
                          <w:rPr>
                            <w:lang w:val="de-DE"/>
                          </w:rPr>
                        </w:pPr>
                        <w:r>
                          <w:rPr>
                            <w:lang w:val="de-DE"/>
                          </w:rPr>
                          <w:t>parameters</w:t>
                        </w:r>
                      </w:p>
                      <w:p w14:paraId="201F2811" w14:textId="77777777" w:rsidR="001836E2" w:rsidRPr="008E295F" w:rsidRDefault="004229D9" w:rsidP="00FB1767">
                        <w:pPr>
                          <w:jc w:val="center"/>
                          <w:rPr>
                            <w:rFonts w:eastAsiaTheme="minorEastAsia"/>
                            <w:lang w:val="de-DE"/>
                          </w:rPr>
                        </w:pPr>
                        <m:oMathPara>
                          <m:oMath>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max</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V</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V</m:t>
                                </m:r>
                              </m:e>
                              <m:sub>
                                <m:r>
                                  <w:rPr>
                                    <w:rFonts w:ascii="Cambria Math" w:hAnsi="Cambria Math"/>
                                    <w:lang w:val="de-DE"/>
                                  </w:rPr>
                                  <m:t>max</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T</m:t>
                                </m:r>
                              </m:e>
                              <m:sub>
                                <m:r>
                                  <w:rPr>
                                    <w:rFonts w:ascii="Cambria Math" w:hAnsi="Cambria Math"/>
                                    <w:lang w:val="de-DE"/>
                                  </w:rPr>
                                  <m:t>min</m:t>
                                </m:r>
                              </m:sub>
                            </m:sSub>
                          </m:oMath>
                        </m:oMathPara>
                      </w:p>
                      <w:p w14:paraId="6650C5ED" w14:textId="77777777" w:rsidR="001836E2" w:rsidRDefault="001836E2" w:rsidP="00FB1767">
                        <w:pPr>
                          <w:jc w:val="center"/>
                          <w:rPr>
                            <w:lang w:val="de-DE"/>
                          </w:rPr>
                        </w:pPr>
                        <w:r>
                          <w:rPr>
                            <w:lang w:val="de-DE"/>
                          </w:rPr>
                          <w:t>background illumination</w:t>
                        </w:r>
                      </w:p>
                      <w:p w14:paraId="43C60650" w14:textId="77777777" w:rsidR="001836E2" w:rsidRDefault="001836E2" w:rsidP="00FB1767">
                        <w:pPr>
                          <w:jc w:val="center"/>
                          <w:rPr>
                            <w:lang w:val="de-DE"/>
                          </w:rPr>
                        </w:pPr>
                        <w:r>
                          <w:rPr>
                            <w:lang w:val="de-DE"/>
                          </w:rPr>
                          <w:t>rival lights</w:t>
                        </w:r>
                      </w:p>
                      <w:p w14:paraId="1EED1683" w14:textId="77777777" w:rsidR="001836E2" w:rsidRPr="008E295F" w:rsidRDefault="001836E2" w:rsidP="00FB1767">
                        <w:pPr>
                          <w:jc w:val="center"/>
                          <w:rPr>
                            <w:lang w:val="de-DE"/>
                          </w:rPr>
                        </w:pPr>
                      </w:p>
                    </w:txbxContent>
                  </v:textbox>
                </v:shape>
                <v:shape id="Textfeld 37" o:spid="_x0000_s1061" type="#_x0000_t202" style="position:absolute;left:32893;top:698;width:13525;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" fillcolor="white [3201]" strokeweight=".5pt">
                  <v:textbox>
                    <w:txbxContent>
                      <w:p w14:paraId="08856534" w14:textId="77777777" w:rsidR="001836E2" w:rsidRDefault="001836E2" w:rsidP="00FB1767">
                        <w:pPr>
                          <w:jc w:val="center"/>
                          <w:rPr>
                            <w:lang w:val="de-DE"/>
                          </w:rPr>
                        </w:pPr>
                        <w:r>
                          <w:rPr>
                            <w:lang w:val="de-DE"/>
                          </w:rPr>
                          <w:t>luminous intensity</w:t>
                        </w:r>
                      </w:p>
                      <w:p w14:paraId="0088258E" w14:textId="77777777" w:rsidR="001836E2" w:rsidRPr="008E295F" w:rsidRDefault="001836E2" w:rsidP="00FB1767">
                        <w:pPr>
                          <w:jc w:val="center"/>
                          <w:rPr>
                            <w:lang w:val="de-DE"/>
                          </w:rPr>
                        </w:pPr>
                        <w:r>
                          <w:rPr>
                            <w:lang w:val="de-DE"/>
                          </w:rPr>
                          <w:t>in-situ / photometric</w:t>
                        </w:r>
                      </w:p>
                    </w:txbxContent>
                  </v:textbox>
                </v:shape>
                <v:shape id="Gerade Verbindung mit Pfeil 38" o:spid="_x0000_s1062" type="#_x0000_t32" style="position:absolute;left:10033;top:2540;width:22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" strokecolor="black [3213]" strokeweight="1.5pt">
                  <v:stroke endarrow="open"/>
                </v:shape>
                <v:shape id="Gerade Verbindung mit Pfeil 39" o:spid="_x0000_s1063" type="#_x0000_t32" style="position:absolute;left:21145;top:2540;width:0;height:371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" strokecolor="windowText" strokeweight="1.5pt">
                  <v:stroke endarrow="open"/>
                </v:shape>
                <v:shape id="Textfeld 40" o:spid="_x0000_s1064" type="#_x0000_t202" style="position:absolute;left:13081;width:16002;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" filled="f" stroked="f" strokeweight=".5pt">
                  <v:textbox>
                    <w:txbxContent>
                      <w:p w14:paraId="02156BC4" w14:textId="77777777" w:rsidR="001836E2" w:rsidRPr="008E295F" w:rsidRDefault="001836E2" w:rsidP="00FB1767">
                        <w:pPr>
                          <w:jc w:val="center"/>
                          <w:rPr>
                            <w:lang w:val="de-DE"/>
                          </w:rPr>
                        </w:pPr>
                        <w:r>
                          <w:rPr>
                            <w:lang w:val="de-DE"/>
                          </w:rPr>
                          <w:t>intensity calculation</w:t>
                        </w:r>
                      </w:p>
                    </w:txbxContent>
                  </v:textbox>
                </v:shape>
                <w10:anchorlock/>
              </v:group>
            </w:pict>
          </mc:Fallback>
        </mc:AlternateContent>
      </w:r>
    </w:p>
    <w:p w14:paraId="71B0BF70" w14:textId="65D00A06" w:rsidR="00FB1767" w:rsidRDefault="00FB1767" w:rsidP="00FB1767">
      <w:pPr>
        <w:pStyle w:val="Caption"/>
      </w:pPr>
      <w:bookmarkStart w:id="112" w:name="_Toc491867303"/>
      <w:r>
        <w:t xml:space="preserve">Figure </w:t>
      </w:r>
      <w:r>
        <w:fldChar w:fldCharType="begin"/>
      </w:r>
      <w:r>
        <w:instrText xml:space="preserve"> SEQ Figure \* ARABIC </w:instrText>
      </w:r>
      <w:r>
        <w:fldChar w:fldCharType="separate"/>
      </w:r>
      <w:r w:rsidR="00AF0B35">
        <w:rPr>
          <w:noProof/>
        </w:rPr>
        <w:t>11</w:t>
      </w:r>
      <w:r>
        <w:fldChar w:fldCharType="end"/>
      </w:r>
      <w:r>
        <w:t xml:space="preserve"> Intensity calculation</w:t>
      </w:r>
      <w:bookmarkEnd w:id="112"/>
    </w:p>
    <w:p w14:paraId="38B3825D" w14:textId="77777777" w:rsidR="00FB1767" w:rsidRDefault="00FB1767" w:rsidP="00A15000">
      <w:pPr>
        <w:pStyle w:val="BodyText"/>
      </w:pPr>
    </w:p>
    <w:p w14:paraId="599CF443" w14:textId="56C3904D" w:rsidR="00FB1767" w:rsidRDefault="00FB1767" w:rsidP="00A15000">
      <w:pPr>
        <w:pStyle w:val="BodyText"/>
      </w:pPr>
      <w:r>
        <w:rPr>
          <w:noProof/>
          <w:lang w:val="en-IE" w:eastAsia="en-IE"/>
        </w:rPr>
        <mc:AlternateContent>
          <mc:Choice Requires="wpg">
            <w:drawing>
              <wp:inline distT="0" distB="0" distL="0" distR="0" wp14:anchorId="79F24CB5" wp14:editId="3F659E08">
                <wp:extent cx="4640400" cy="1144800"/>
                <wp:effectExtent l="0" t="0" r="27305" b="17780"/>
                <wp:docPr id="48" name="Gruppieren 48"/>
                <wp:cNvGraphicFramePr/>
                <a:graphic xmlns:a="http://schemas.openxmlformats.org/drawingml/2006/main">
                  <a:graphicData uri="http://schemas.microsoft.com/office/word/2010/wordprocessingGroup">
                    <wpg:wgp>
                      <wpg:cNvGrpSpPr/>
                      <wpg:grpSpPr>
                        <a:xfrm>
                          <a:off x="0" y="0"/>
                          <a:ext cx="4640400" cy="1144800"/>
                          <a:chOff x="0" y="0"/>
                          <a:chExt cx="4641850" cy="1143000"/>
                        </a:xfrm>
                      </wpg:grpSpPr>
                      <wps:wsp>
                        <wps:cNvPr id="43" name="Textfeld 43"/>
                        <wps:cNvSpPr txBox="1"/>
                        <wps:spPr>
                          <a:xfrm>
                            <a:off x="0" y="0"/>
                            <a:ext cx="1000125" cy="485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F860ECC" w14:textId="77777777" w:rsidR="001836E2" w:rsidRDefault="001836E2" w:rsidP="00FB1767">
                              <w:pPr>
                                <w:jc w:val="center"/>
                                <w:rPr>
                                  <w:lang w:val="de-DE"/>
                                </w:rPr>
                              </w:pPr>
                              <w:r>
                                <w:rPr>
                                  <w:lang w:val="de-DE"/>
                                </w:rPr>
                                <w:t>measured luminous</w:t>
                              </w:r>
                            </w:p>
                            <w:p w14:paraId="74F25AC2" w14:textId="77777777" w:rsidR="001836E2" w:rsidRPr="008E295F" w:rsidRDefault="001836E2" w:rsidP="00FB1767">
                              <w:pPr>
                                <w:jc w:val="center"/>
                                <w:rPr>
                                  <w:lang w:val="de-DE"/>
                                </w:rPr>
                              </w:pPr>
                              <w:r>
                                <w:rPr>
                                  <w:lang w:val="de-DE"/>
                                </w:rPr>
                                <w:t>intensity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6" name="Textfeld 46"/>
                        <wps:cNvSpPr txBox="1"/>
                        <wps:spPr>
                          <a:xfrm>
                            <a:off x="1606550" y="628650"/>
                            <a:ext cx="996950" cy="514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090BC97" w14:textId="77777777" w:rsidR="001836E2" w:rsidRDefault="001836E2" w:rsidP="00FB1767">
                              <w:pPr>
                                <w:jc w:val="center"/>
                                <w:rPr>
                                  <w:lang w:val="de-DE"/>
                                </w:rPr>
                              </w:pPr>
                              <w:r>
                                <w:rPr>
                                  <w:lang w:val="de-DE"/>
                                </w:rPr>
                                <w:t>Parameters</w:t>
                              </w:r>
                            </w:p>
                            <w:p w14:paraId="1B9FA6ED" w14:textId="77777777" w:rsidR="001836E2" w:rsidRPr="00EC3976" w:rsidRDefault="004229D9" w:rsidP="00FB1767">
                              <w:pPr>
                                <w:jc w:val="center"/>
                                <w:rPr>
                                  <w:rFonts w:eastAsiaTheme="minorEastAsia"/>
                                  <w:lang w:val="de-DE"/>
                                </w:rPr>
                              </w:pPr>
                              <m:oMathPara>
                                <m:oMathParaPr>
                                  <m:jc m:val="center"/>
                                </m:oMathParaPr>
                                <m:oMath>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min</m:t>
                                      </m:r>
                                    </m:sub>
                                  </m:sSub>
                                  <m:r>
                                    <w:rPr>
                                      <w:rFonts w:ascii="Cambria Math" w:hAnsi="Cambria Math"/>
                                      <w:lang w:val="de-DE"/>
                                    </w:rPr>
                                    <m:t>,V,</m:t>
                                  </m:r>
                                  <m:r>
                                    <w:rPr>
                                      <w:rFonts w:ascii="Cambria Math" w:eastAsiaTheme="minorEastAsia" w:hAnsi="Cambria Math"/>
                                      <w:lang w:val="de-DE"/>
                                    </w:rPr>
                                    <m:t xml:space="preserve">scf </m:t>
                                  </m:r>
                                </m:oMath>
                              </m:oMathPara>
                            </w:p>
                            <w:p w14:paraId="56D3A32B" w14:textId="77777777" w:rsidR="001836E2" w:rsidRPr="008E295F" w:rsidRDefault="001836E2" w:rsidP="00FB1767">
                              <w:pPr>
                                <w:jc w:val="center"/>
                                <w:rPr>
                                  <w:lang w:val="de-DE"/>
                                </w:rPr>
                              </w:pPr>
                              <w:r>
                                <w:rPr>
                                  <w:lang w:val="de-DE"/>
                                </w:rPr>
                                <w:t>Flash profile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1" name="Textfeld 41"/>
                        <wps:cNvSpPr txBox="1"/>
                        <wps:spPr>
                          <a:xfrm>
                            <a:off x="3289300" y="69850"/>
                            <a:ext cx="1352550" cy="371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02796FE" w14:textId="77777777" w:rsidR="001836E2" w:rsidRDefault="001836E2" w:rsidP="00FB1767">
                              <w:pPr>
                                <w:jc w:val="center"/>
                                <w:rPr>
                                  <w:lang w:val="de-DE"/>
                                </w:rPr>
                              </w:pPr>
                              <w:r>
                                <w:rPr>
                                  <w:lang w:val="de-DE"/>
                                </w:rPr>
                                <w:t>parametric range</w:t>
                              </w:r>
                            </w:p>
                            <w:p w14:paraId="59D8571A" w14:textId="77777777" w:rsidR="001836E2" w:rsidRPr="008E295F" w:rsidRDefault="001836E2" w:rsidP="00FB1767">
                              <w:pPr>
                                <w:jc w:val="center"/>
                                <w:rPr>
                                  <w:lang w:val="de-DE"/>
                                </w:rPr>
                              </w:pPr>
                              <w:r>
                                <w:rPr>
                                  <w:lang w:val="de-DE"/>
                                </w:rPr>
                                <w:t>nominal range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5" name="Gerade Verbindung mit Pfeil 45"/>
                        <wps:cNvCnPr/>
                        <wps:spPr>
                          <a:xfrm>
                            <a:off x="1003300" y="247650"/>
                            <a:ext cx="228600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44" name="Gerade Verbindung mit Pfeil 44"/>
                        <wps:cNvCnPr/>
                        <wps:spPr>
                          <a:xfrm flipV="1">
                            <a:off x="2114550" y="247650"/>
                            <a:ext cx="0" cy="381000"/>
                          </a:xfrm>
                          <a:prstGeom prst="straightConnector1">
                            <a:avLst/>
                          </a:prstGeom>
                          <a:noFill/>
                          <a:ln w="19050" cap="flat" cmpd="sng" algn="ctr">
                            <a:solidFill>
                              <a:sysClr val="windowText" lastClr="000000"/>
                            </a:solidFill>
                            <a:prstDash val="solid"/>
                            <a:tailEnd type="arrow"/>
                          </a:ln>
                          <a:effectLst/>
                        </wps:spPr>
                        <wps:bodyPr/>
                      </wps:wsp>
                      <wps:wsp>
                        <wps:cNvPr id="42" name="Textfeld 42"/>
                        <wps:cNvSpPr txBox="1"/>
                        <wps:spPr>
                          <a:xfrm>
                            <a:off x="1308100" y="0"/>
                            <a:ext cx="16002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926F90" w14:textId="761DC725" w:rsidR="001836E2" w:rsidRPr="008E295F" w:rsidRDefault="001836E2" w:rsidP="00FB1767">
                              <w:pPr>
                                <w:jc w:val="cente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79F24CB5" id="Gruppieren 48" o:spid="_x0000_s1065" style="width:365.4pt;height:90.15pt;mso-position-horizontal-relative:char;mso-position-vertical-relative:line" coordsize="46418,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">
                <v:shape id="Textfeld 43" o:spid="_x0000_s1066" type="#_x0000_t202" style="position:absolute;width:10001;height:4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" fillcolor="white [3201]" strokeweight=".5pt">
                  <v:textbox>
                    <w:txbxContent>
                      <w:p w14:paraId="1F860ECC" w14:textId="77777777" w:rsidR="001836E2" w:rsidRDefault="001836E2" w:rsidP="00FB1767">
                        <w:pPr>
                          <w:jc w:val="center"/>
                          <w:rPr>
                            <w:lang w:val="de-DE"/>
                          </w:rPr>
                        </w:pPr>
                        <w:r>
                          <w:rPr>
                            <w:lang w:val="de-DE"/>
                          </w:rPr>
                          <w:t>measured luminous</w:t>
                        </w:r>
                      </w:p>
                      <w:p w14:paraId="74F25AC2" w14:textId="77777777" w:rsidR="001836E2" w:rsidRPr="008E295F" w:rsidRDefault="001836E2" w:rsidP="00FB1767">
                        <w:pPr>
                          <w:jc w:val="center"/>
                          <w:rPr>
                            <w:lang w:val="de-DE"/>
                          </w:rPr>
                        </w:pPr>
                        <w:r>
                          <w:rPr>
                            <w:lang w:val="de-DE"/>
                          </w:rPr>
                          <w:t>intensity</w:t>
                        </w:r>
                      </w:p>
                    </w:txbxContent>
                  </v:textbox>
                </v:shape>
                <v:shape id="Textfeld 46" o:spid="_x0000_s1067" type="#_x0000_t202" style="position:absolute;left:16065;top:6286;width:9970;height:5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" fillcolor="white [3201]" strokeweight=".5pt">
                  <v:textbox>
                    <w:txbxContent>
                      <w:p w14:paraId="1090BC97" w14:textId="77777777" w:rsidR="001836E2" w:rsidRDefault="001836E2" w:rsidP="00FB1767">
                        <w:pPr>
                          <w:jc w:val="center"/>
                          <w:rPr>
                            <w:lang w:val="de-DE"/>
                          </w:rPr>
                        </w:pPr>
                        <w:r>
                          <w:rPr>
                            <w:lang w:val="de-DE"/>
                          </w:rPr>
                          <w:t>Parameters</w:t>
                        </w:r>
                      </w:p>
                      <w:p w14:paraId="1B9FA6ED" w14:textId="77777777" w:rsidR="001836E2" w:rsidRPr="00EC3976" w:rsidRDefault="004229D9" w:rsidP="00FB1767">
                        <w:pPr>
                          <w:jc w:val="center"/>
                          <w:rPr>
                            <w:rFonts w:eastAsiaTheme="minorEastAsia"/>
                            <w:lang w:val="de-DE"/>
                          </w:rPr>
                        </w:pPr>
                        <m:oMathPara>
                          <m:oMathParaPr>
                            <m:jc m:val="center"/>
                          </m:oMathParaPr>
                          <m:oMath>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min</m:t>
                                </m:r>
                              </m:sub>
                            </m:sSub>
                            <m:r>
                              <w:rPr>
                                <w:rFonts w:ascii="Cambria Math" w:hAnsi="Cambria Math"/>
                                <w:lang w:val="de-DE"/>
                              </w:rPr>
                              <m:t>,V,</m:t>
                            </m:r>
                            <m:r>
                              <w:rPr>
                                <w:rFonts w:ascii="Cambria Math" w:eastAsiaTheme="minorEastAsia" w:hAnsi="Cambria Math"/>
                                <w:lang w:val="de-DE"/>
                              </w:rPr>
                              <m:t xml:space="preserve">scf </m:t>
                            </m:r>
                          </m:oMath>
                        </m:oMathPara>
                      </w:p>
                      <w:p w14:paraId="56D3A32B" w14:textId="77777777" w:rsidR="001836E2" w:rsidRPr="008E295F" w:rsidRDefault="001836E2" w:rsidP="00FB1767">
                        <w:pPr>
                          <w:jc w:val="center"/>
                          <w:rPr>
                            <w:lang w:val="de-DE"/>
                          </w:rPr>
                        </w:pPr>
                        <w:r>
                          <w:rPr>
                            <w:lang w:val="de-DE"/>
                          </w:rPr>
                          <w:t>Flash profile</w:t>
                        </w:r>
                      </w:p>
                    </w:txbxContent>
                  </v:textbox>
                </v:shape>
                <v:shape id="Textfeld 41" o:spid="_x0000_s1068" type="#_x0000_t202" style="position:absolute;left:32893;top:698;width:13525;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" fillcolor="white [3201]" strokeweight=".5pt">
                  <v:textbox>
                    <w:txbxContent>
                      <w:p w14:paraId="102796FE" w14:textId="77777777" w:rsidR="001836E2" w:rsidRDefault="001836E2" w:rsidP="00FB1767">
                        <w:pPr>
                          <w:jc w:val="center"/>
                          <w:rPr>
                            <w:lang w:val="de-DE"/>
                          </w:rPr>
                        </w:pPr>
                        <w:r>
                          <w:rPr>
                            <w:lang w:val="de-DE"/>
                          </w:rPr>
                          <w:t>parametric range</w:t>
                        </w:r>
                      </w:p>
                      <w:p w14:paraId="59D8571A" w14:textId="77777777" w:rsidR="001836E2" w:rsidRPr="008E295F" w:rsidRDefault="001836E2" w:rsidP="00FB1767">
                        <w:pPr>
                          <w:jc w:val="center"/>
                          <w:rPr>
                            <w:lang w:val="de-DE"/>
                          </w:rPr>
                        </w:pPr>
                        <w:r>
                          <w:rPr>
                            <w:lang w:val="de-DE"/>
                          </w:rPr>
                          <w:t>nominal range</w:t>
                        </w:r>
                      </w:p>
                    </w:txbxContent>
                  </v:textbox>
                </v:shape>
                <v:shape id="Gerade Verbindung mit Pfeil 45" o:spid="_x0000_s1069" type="#_x0000_t32" style="position:absolute;left:10033;top:2476;width:22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" strokecolor="black [3213]" strokeweight="1.5pt">
                  <v:stroke endarrow="open"/>
                </v:shape>
                <v:shape id="Gerade Verbindung mit Pfeil 44" o:spid="_x0000_s1070" type="#_x0000_t32" style="position:absolute;left:21145;top:2476;width:0;height:381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" strokecolor="windowText" strokeweight="1.5pt">
                  <v:stroke endarrow="open"/>
                </v:shape>
                <v:shape id="Textfeld 42" o:spid="_x0000_s1071" type="#_x0000_t202" style="position:absolute;left:13081;width:16002;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" filled="f" stroked="f" strokeweight=".5pt">
                  <v:textbox>
                    <w:txbxContent>
                      <w:p w14:paraId="5B926F90" w14:textId="761DC725" w:rsidR="001836E2" w:rsidRPr="008E295F" w:rsidRDefault="001836E2" w:rsidP="00FB1767">
                        <w:pPr>
                          <w:jc w:val="center"/>
                          <w:rPr>
                            <w:lang w:val="de-DE"/>
                          </w:rPr>
                        </w:pPr>
                      </w:p>
                    </w:txbxContent>
                  </v:textbox>
                </v:shape>
                <w10:anchorlock/>
              </v:group>
            </w:pict>
          </mc:Fallback>
        </mc:AlternateContent>
      </w:r>
    </w:p>
    <w:p w14:paraId="61D4DC17" w14:textId="01BA885D" w:rsidR="008E295F" w:rsidRDefault="00EC3976" w:rsidP="00EC3976">
      <w:pPr>
        <w:pStyle w:val="Caption"/>
      </w:pPr>
      <w:bookmarkStart w:id="113" w:name="_Toc491867304"/>
      <w:r>
        <w:t xml:space="preserve">Figure </w:t>
      </w:r>
      <w:r>
        <w:fldChar w:fldCharType="begin"/>
      </w:r>
      <w:r>
        <w:instrText xml:space="preserve"> SEQ Figure \* ARABIC </w:instrText>
      </w:r>
      <w:r>
        <w:fldChar w:fldCharType="separate"/>
      </w:r>
      <w:r w:rsidR="00AF0B35">
        <w:rPr>
          <w:noProof/>
        </w:rPr>
        <w:t>12</w:t>
      </w:r>
      <w:r>
        <w:fldChar w:fldCharType="end"/>
      </w:r>
      <w:r w:rsidR="005967DE">
        <w:t xml:space="preserve"> </w:t>
      </w:r>
      <w:r w:rsidR="00FB1767">
        <w:t>R</w:t>
      </w:r>
      <w:r>
        <w:t>ange calculation</w:t>
      </w:r>
      <w:bookmarkEnd w:id="113"/>
    </w:p>
    <w:p w14:paraId="3E0C392B" w14:textId="77777777" w:rsidR="008E295F" w:rsidRDefault="008E295F" w:rsidP="008E295F">
      <w:pPr>
        <w:pStyle w:val="BodyText"/>
      </w:pPr>
    </w:p>
    <w:p w14:paraId="75FA0627" w14:textId="707FAA46" w:rsidR="008E295F" w:rsidRDefault="00FB1767" w:rsidP="008E295F">
      <w:pPr>
        <w:pStyle w:val="BodyText"/>
      </w:pPr>
      <w:r>
        <w:lastRenderedPageBreak/>
        <w:t>There are two purposes for a range calculation.</w:t>
      </w:r>
    </w:p>
    <w:p w14:paraId="71D59443" w14:textId="42476297" w:rsidR="003A3D2C" w:rsidRDefault="003A3D2C" w:rsidP="003A3D2C">
      <w:pPr>
        <w:pStyle w:val="Bullet1"/>
      </w:pPr>
      <w:r>
        <w:t>Calculation of the nominal range for the list of lights and the nautical chart</w:t>
      </w:r>
      <w:r w:rsidR="009D16BB">
        <w:t>s,</w:t>
      </w:r>
    </w:p>
    <w:p w14:paraId="6879177D" w14:textId="479E09E8" w:rsidR="003A3D2C" w:rsidRDefault="003A3D2C" w:rsidP="003A3D2C">
      <w:pPr>
        <w:pStyle w:val="Bullet1"/>
      </w:pPr>
      <w:r>
        <w:t xml:space="preserve">Calculation of a parametric luminous range depending on </w:t>
      </w:r>
      <w:r w:rsidR="009D16BB">
        <w:t>meteorological visibilty and background illumination.</w:t>
      </w:r>
    </w:p>
    <w:p w14:paraId="54A46849" w14:textId="4B98720D" w:rsidR="001E0C2E" w:rsidRDefault="009D16BB" w:rsidP="001E0C2E">
      <w:pPr>
        <w:pStyle w:val="Bullet1"/>
        <w:numPr>
          <w:ilvl w:val="0"/>
          <w:numId w:val="0"/>
        </w:numPr>
        <w:rPr>
          <w:rFonts w:eastAsiaTheme="minorEastAsia"/>
        </w:rPr>
      </w:pPr>
      <w:r>
        <w:t>The initial value for all range calculation is the measured or calculated effective luminous intensity of the existing lantern</w:t>
      </w:r>
      <w:r w:rsidR="001E0C2E">
        <w:t xml:space="preserve">. The service condition factor is considered in any case, so all calculations are based on </w:t>
      </w:r>
      <m:oMath>
        <m:sSub>
          <m:sSubPr>
            <m:ctrlPr>
              <w:rPr>
                <w:rFonts w:ascii="Cambria Math" w:hAnsi="Cambria Math"/>
                <w:i/>
              </w:rPr>
            </m:ctrlPr>
          </m:sSubPr>
          <m:e>
            <m:r>
              <w:rPr>
                <w:rFonts w:ascii="Cambria Math" w:hAnsi="Cambria Math"/>
              </w:rPr>
              <m:t>I</m:t>
            </m:r>
          </m:e>
          <m:sub>
            <m:r>
              <w:rPr>
                <w:rFonts w:ascii="Cambria Math" w:hAnsi="Cambria Math"/>
              </w:rPr>
              <m:t>ins,lantern</m:t>
            </m:r>
          </m:sub>
        </m:sSub>
      </m:oMath>
      <w:r w:rsidR="001E0C2E">
        <w:rPr>
          <w:rFonts w:eastAsiaTheme="minorEastAsia"/>
        </w:rPr>
        <w:t>.</w:t>
      </w:r>
    </w:p>
    <w:p w14:paraId="0706A3BD" w14:textId="77777777" w:rsidR="00F63DA6" w:rsidRDefault="00F63DA6" w:rsidP="001E0C2E">
      <w:pPr>
        <w:pStyle w:val="Bullet1"/>
        <w:numPr>
          <w:ilvl w:val="0"/>
          <w:numId w:val="0"/>
        </w:numPr>
        <w:rPr>
          <w:rFonts w:eastAsiaTheme="minorEastAsia"/>
        </w:rPr>
      </w:pPr>
    </w:p>
    <w:p w14:paraId="151FD3C6" w14:textId="77777777" w:rsidR="00F63DA6" w:rsidRDefault="00F63DA6">
      <w:pPr>
        <w:spacing w:after="200" w:line="276" w:lineRule="auto"/>
        <w:rPr>
          <w:rFonts w:asciiTheme="majorHAnsi" w:eastAsiaTheme="majorEastAsia" w:hAnsiTheme="majorHAnsi" w:cstheme="majorBidi"/>
          <w:b/>
          <w:bCs/>
          <w:caps/>
          <w:color w:val="407EC9"/>
          <w:sz w:val="24"/>
          <w:szCs w:val="24"/>
        </w:rPr>
      </w:pPr>
      <w:r>
        <w:br w:type="page"/>
      </w:r>
    </w:p>
    <w:p w14:paraId="6B3946D4" w14:textId="24C42DDA" w:rsidR="001E0C2E" w:rsidRDefault="001E0C2E" w:rsidP="001E0C2E">
      <w:pPr>
        <w:pStyle w:val="Heading2"/>
      </w:pPr>
      <w:bookmarkStart w:id="114" w:name="_Toc491867425"/>
      <w:r>
        <w:lastRenderedPageBreak/>
        <w:t>Calculation process</w:t>
      </w:r>
      <w:bookmarkEnd w:id="114"/>
    </w:p>
    <w:p w14:paraId="59BBCF44" w14:textId="77777777" w:rsidR="006A570E" w:rsidRPr="006A570E" w:rsidRDefault="006A570E" w:rsidP="006A570E">
      <w:pPr>
        <w:pStyle w:val="Heading2separationline"/>
      </w:pPr>
    </w:p>
    <w:p w14:paraId="42478C06" w14:textId="38AFF1C9" w:rsidR="001E0C2E" w:rsidRDefault="006A570E" w:rsidP="001E0C2E">
      <w:pPr>
        <w:pStyle w:val="Bullet1"/>
        <w:numPr>
          <w:ilvl w:val="0"/>
          <w:numId w:val="0"/>
        </w:numPr>
      </w:pPr>
      <w:r>
        <w:t xml:space="preserve">Allard’s law cannot be rearranged to calculate a distance </w:t>
      </w:r>
      <m:oMath>
        <m:r>
          <w:rPr>
            <w:rFonts w:ascii="Cambria Math" w:hAnsi="Cambria Math"/>
          </w:rPr>
          <m:t>d</m:t>
        </m:r>
      </m:oMath>
      <w:r>
        <w:t xml:space="preserve"> directly . So the calculation of a range requires a numerical approximation, which is done by an iterative process.</w:t>
      </w:r>
    </w:p>
    <w:p w14:paraId="66B06F81" w14:textId="6412C0DC" w:rsidR="006A570E" w:rsidRPr="009D16BB" w:rsidRDefault="006A570E" w:rsidP="006A570E">
      <w:pPr>
        <w:pStyle w:val="Caption"/>
        <w:rPr>
          <w:lang w:val="fr-FR"/>
        </w:rPr>
      </w:pPr>
      <w:bookmarkStart w:id="115" w:name="_Toc491770933"/>
      <w:r>
        <w:t xml:space="preserve">Equation </w:t>
      </w:r>
      <w:r>
        <w:fldChar w:fldCharType="begin"/>
      </w:r>
      <w:r>
        <w:instrText xml:space="preserve"> SEQ Equation \* ARABIC </w:instrText>
      </w:r>
      <w:r>
        <w:fldChar w:fldCharType="separate"/>
      </w:r>
      <w:r w:rsidR="00AF0B35">
        <w:rPr>
          <w:noProof/>
        </w:rPr>
        <w:t>13</w:t>
      </w:r>
      <w:r>
        <w:fldChar w:fldCharType="end"/>
      </w:r>
      <w:r>
        <w:t xml:space="preserve"> Allard’s Law</w:t>
      </w:r>
      <w:bookmarkEnd w:id="115"/>
    </w:p>
    <w:p w14:paraId="0E97E8D8" w14:textId="5C87EA7B" w:rsidR="00A15000" w:rsidRPr="00A15000" w:rsidRDefault="006A570E" w:rsidP="00A15000">
      <w:pPr>
        <w:pStyle w:val="BodyText"/>
      </w:pPr>
      <m:oMathPara>
        <m:oMath>
          <m:r>
            <w:rPr>
              <w:rFonts w:ascii="Cambria Math" w:hAnsi="Cambria Math"/>
            </w:rPr>
            <m:t>I=</m:t>
          </m:r>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*E*</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d</m:t>
                  </m:r>
                </m:num>
                <m:den>
                  <m:r>
                    <w:rPr>
                      <w:rFonts w:ascii="Cambria Math" w:hAnsi="Cambria Math"/>
                    </w:rPr>
                    <m:t>V</m:t>
                  </m:r>
                </m:den>
              </m:f>
            </m:sup>
          </m:sSup>
        </m:oMath>
      </m:oMathPara>
    </w:p>
    <w:p w14:paraId="79F4F8D6" w14:textId="4CC33E35" w:rsidR="00E16A6C" w:rsidRDefault="00E16A6C" w:rsidP="00E16A6C">
      <w:pPr>
        <w:pStyle w:val="Heading3"/>
      </w:pPr>
      <w:bookmarkStart w:id="116" w:name="_Toc491867426"/>
      <w:r>
        <w:t>Newton-Raphson method</w:t>
      </w:r>
      <w:bookmarkEnd w:id="116"/>
    </w:p>
    <w:p w14:paraId="01686EFC" w14:textId="1037459E" w:rsidR="00DB55CF" w:rsidRDefault="00671C46" w:rsidP="00926275">
      <w:pPr>
        <w:pStyle w:val="BodyText"/>
        <w:rPr>
          <w:rFonts w:eastAsiaTheme="minorEastAsia"/>
        </w:rPr>
      </w:pPr>
      <w:r>
        <w:t xml:space="preserve">To determine the range </w:t>
      </w:r>
      <m:oMath>
        <m:r>
          <w:rPr>
            <w:rFonts w:ascii="Cambria Math" w:hAnsi="Cambria Math"/>
          </w:rPr>
          <m:t>D</m:t>
        </m:r>
      </m:oMath>
      <w:r>
        <w:rPr>
          <w:rFonts w:eastAsiaTheme="minorEastAsia"/>
        </w:rPr>
        <w:t xml:space="preserve"> from Allard’s law the Newton-Raphson method can be used. Therefore a function </w:t>
      </w:r>
      <m:oMath>
        <m:r>
          <w:rPr>
            <w:rFonts w:ascii="Cambria Math" w:eastAsiaTheme="minorEastAsia" w:hAnsi="Cambria Math"/>
          </w:rPr>
          <m:t>F</m:t>
        </m:r>
      </m:oMath>
      <w:r>
        <w:rPr>
          <w:rFonts w:eastAsiaTheme="minorEastAsia"/>
        </w:rPr>
        <w:t xml:space="preserve"> is defined as:</w:t>
      </w:r>
    </w:p>
    <w:p w14:paraId="37662692" w14:textId="5DE39D8E" w:rsidR="00671C46" w:rsidRDefault="00671C46" w:rsidP="00671C46">
      <w:pPr>
        <w:pStyle w:val="Caption"/>
        <w:rPr>
          <w:rFonts w:eastAsiaTheme="minorEastAsia"/>
        </w:rPr>
      </w:pPr>
      <w:bookmarkStart w:id="117" w:name="_Toc491770934"/>
      <w:r>
        <w:t xml:space="preserve">Equation </w:t>
      </w:r>
      <w:r>
        <w:fldChar w:fldCharType="begin"/>
      </w:r>
      <w:r>
        <w:instrText xml:space="preserve"> SEQ Equation \* ARABIC </w:instrText>
      </w:r>
      <w:r>
        <w:fldChar w:fldCharType="separate"/>
      </w:r>
      <w:r w:rsidR="00AF0B35">
        <w:rPr>
          <w:noProof/>
        </w:rPr>
        <w:t>14</w:t>
      </w:r>
      <w:r>
        <w:fldChar w:fldCharType="end"/>
      </w:r>
      <w:r>
        <w:t xml:space="preserve"> Function F</w:t>
      </w:r>
      <w:bookmarkEnd w:id="117"/>
    </w:p>
    <w:p w14:paraId="1A7B88AE" w14:textId="773AF828" w:rsidR="00671C46" w:rsidRPr="00671C46" w:rsidRDefault="00671C46" w:rsidP="00926275">
      <w:pPr>
        <w:pStyle w:val="BodyText"/>
        <w:rPr>
          <w:rFonts w:eastAsiaTheme="minorEastAsia"/>
        </w:rPr>
      </w:pPr>
      <m:oMathPara>
        <m:oMath>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D</m:t>
              </m:r>
            </m:e>
          </m:d>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D</m:t>
              </m:r>
            </m:e>
            <m:sup>
              <m:r>
                <w:rPr>
                  <w:rFonts w:ascii="Cambria Math" w:eastAsiaTheme="minorEastAsia" w:hAnsi="Cambria Math"/>
                </w:rPr>
                <m:t>2</m:t>
              </m:r>
            </m:sup>
          </m:sSup>
          <m:r>
            <w:rPr>
              <w:rFonts w:ascii="Cambria Math" w:eastAsiaTheme="minorEastAsia" w:hAnsi="Cambria Math"/>
            </w:rPr>
            <m:t>*E*</m:t>
          </m:r>
          <m:sSup>
            <m:sSupPr>
              <m:ctrlPr>
                <w:rPr>
                  <w:rFonts w:ascii="Cambria Math" w:eastAsiaTheme="minorEastAsia" w:hAnsi="Cambria Math"/>
                  <w:i/>
                </w:rPr>
              </m:ctrlPr>
            </m:sSupPr>
            <m:e>
              <m:r>
                <w:rPr>
                  <w:rFonts w:ascii="Cambria Math" w:eastAsiaTheme="minorEastAsia" w:hAnsi="Cambria Math"/>
                </w:rPr>
                <m:t>0.05</m:t>
              </m:r>
            </m:e>
            <m:sup>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D</m:t>
                  </m:r>
                </m:num>
                <m:den>
                  <m:r>
                    <w:rPr>
                      <w:rFonts w:ascii="Cambria Math" w:eastAsiaTheme="minorEastAsia" w:hAnsi="Cambria Math"/>
                    </w:rPr>
                    <m:t>V</m:t>
                  </m:r>
                </m:den>
              </m:f>
            </m:sup>
          </m:sSup>
          <m:r>
            <w:rPr>
              <w:rFonts w:ascii="Cambria Math" w:eastAsiaTheme="minorEastAsia" w:hAnsi="Cambria Math"/>
            </w:rPr>
            <m:t>-I</m:t>
          </m:r>
        </m:oMath>
      </m:oMathPara>
    </w:p>
    <w:p w14:paraId="2C4F0A86" w14:textId="50761A81" w:rsidR="00671C46" w:rsidRDefault="00671C46" w:rsidP="00926275">
      <w:pPr>
        <w:pStyle w:val="BodyText"/>
        <w:rPr>
          <w:rFonts w:eastAsiaTheme="minorEastAsia"/>
        </w:rPr>
      </w:pPr>
      <w:r>
        <w:rPr>
          <w:rFonts w:eastAsiaTheme="minorEastAsia"/>
        </w:rPr>
        <w:t xml:space="preserve">and the range </w:t>
      </w:r>
      <m:oMath>
        <m:r>
          <w:rPr>
            <w:rFonts w:ascii="Cambria Math" w:eastAsiaTheme="minorEastAsia" w:hAnsi="Cambria Math"/>
          </w:rPr>
          <m:t>D</m:t>
        </m:r>
      </m:oMath>
      <w:r>
        <w:rPr>
          <w:rFonts w:eastAsiaTheme="minorEastAsia"/>
        </w:rPr>
        <w:t xml:space="preserve"> is the root of the function </w:t>
      </w:r>
      <m:oMath>
        <m:r>
          <w:rPr>
            <w:rFonts w:ascii="Cambria Math" w:eastAsiaTheme="minorEastAsia" w:hAnsi="Cambria Math"/>
          </w:rPr>
          <m:t>F</m:t>
        </m:r>
      </m:oMath>
      <w:r>
        <w:rPr>
          <w:rFonts w:eastAsiaTheme="minorEastAsia"/>
        </w:rPr>
        <w:t>.</w:t>
      </w:r>
    </w:p>
    <w:p w14:paraId="3A8BDE58" w14:textId="04E64CF0" w:rsidR="00671C46" w:rsidRDefault="00671C46" w:rsidP="00671C46">
      <w:pPr>
        <w:pStyle w:val="Caption"/>
        <w:rPr>
          <w:rFonts w:eastAsiaTheme="minorEastAsia"/>
        </w:rPr>
      </w:pPr>
      <w:bookmarkStart w:id="118" w:name="_Toc491770935"/>
      <w:r>
        <w:t xml:space="preserve">Equation </w:t>
      </w:r>
      <w:r>
        <w:fldChar w:fldCharType="begin"/>
      </w:r>
      <w:r>
        <w:instrText xml:space="preserve"> SEQ Equation \* ARABIC </w:instrText>
      </w:r>
      <w:r>
        <w:fldChar w:fldCharType="separate"/>
      </w:r>
      <w:r w:rsidR="00AF0B35">
        <w:rPr>
          <w:noProof/>
        </w:rPr>
        <w:t>15</w:t>
      </w:r>
      <w:r>
        <w:fldChar w:fldCharType="end"/>
      </w:r>
      <w:r>
        <w:t xml:space="preserve"> Range as the root of function F</w:t>
      </w:r>
      <w:bookmarkEnd w:id="118"/>
    </w:p>
    <w:p w14:paraId="7EC7C24E" w14:textId="0EE4AFD6" w:rsidR="00671C46" w:rsidRDefault="00671C46" w:rsidP="00926275">
      <w:pPr>
        <w:pStyle w:val="BodyText"/>
        <w:rPr>
          <w:rFonts w:eastAsiaTheme="minorEastAsia"/>
        </w:rPr>
      </w:pPr>
      <m:oMath>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D</m:t>
            </m:r>
          </m:e>
        </m:d>
        <m:r>
          <w:rPr>
            <w:rFonts w:ascii="Cambria Math" w:eastAsiaTheme="minorEastAsia" w:hAnsi="Cambria Math"/>
          </w:rPr>
          <m:t>=0</m:t>
        </m:r>
      </m:oMath>
      <w:r>
        <w:rPr>
          <w:rFonts w:eastAsiaTheme="minorEastAsia"/>
        </w:rPr>
        <w:t xml:space="preserve"> </w:t>
      </w:r>
    </w:p>
    <w:p w14:paraId="602B94FD" w14:textId="1CCE849E" w:rsidR="00C0420B" w:rsidRDefault="00C0420B" w:rsidP="00926275">
      <w:pPr>
        <w:pStyle w:val="BodyText"/>
        <w:rPr>
          <w:rFonts w:eastAsiaTheme="minorEastAsia"/>
        </w:rPr>
      </w:pPr>
      <w:r>
        <w:rPr>
          <w:rFonts w:eastAsiaTheme="minorEastAsia"/>
        </w:rPr>
        <w:t xml:space="preserve">The iteration process is started with an initial guess of the range called </w:t>
      </w: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0</m:t>
            </m:r>
          </m:sub>
        </m:sSub>
      </m:oMath>
      <w:r>
        <w:rPr>
          <w:rFonts w:eastAsiaTheme="minorEastAsia"/>
        </w:rPr>
        <w:t>.</w:t>
      </w:r>
    </w:p>
    <w:p w14:paraId="6D808EF6" w14:textId="1FC3C2F4" w:rsidR="00C0420B" w:rsidRDefault="00C0420B" w:rsidP="00926275">
      <w:pPr>
        <w:pStyle w:val="BodyText"/>
        <w:rPr>
          <w:rFonts w:eastAsiaTheme="minorEastAsia"/>
        </w:rPr>
      </w:pPr>
      <w:r>
        <w:rPr>
          <w:rFonts w:eastAsiaTheme="minorEastAsia"/>
        </w:rPr>
        <w:t>A better approximation is then found with the value:</w:t>
      </w:r>
    </w:p>
    <w:p w14:paraId="03FB1093" w14:textId="3AD840D7" w:rsidR="00C0420B" w:rsidRDefault="00C0420B" w:rsidP="00C0420B">
      <w:pPr>
        <w:pStyle w:val="Caption"/>
        <w:rPr>
          <w:rFonts w:eastAsiaTheme="minorEastAsia"/>
        </w:rPr>
      </w:pPr>
      <w:bookmarkStart w:id="119" w:name="_Toc491770936"/>
      <w:r>
        <w:t xml:space="preserve">Equation </w:t>
      </w:r>
      <w:r>
        <w:fldChar w:fldCharType="begin"/>
      </w:r>
      <w:r>
        <w:instrText xml:space="preserve"> SEQ Equation \* ARABIC </w:instrText>
      </w:r>
      <w:r>
        <w:fldChar w:fldCharType="separate"/>
      </w:r>
      <w:r w:rsidR="00AF0B35">
        <w:rPr>
          <w:noProof/>
        </w:rPr>
        <w:t>16</w:t>
      </w:r>
      <w:r>
        <w:fldChar w:fldCharType="end"/>
      </w:r>
      <w:r>
        <w:t xml:space="preserve"> First step</w:t>
      </w:r>
      <w:bookmarkEnd w:id="119"/>
    </w:p>
    <w:p w14:paraId="72864148" w14:textId="2FCD4689" w:rsidR="00C0420B" w:rsidRDefault="00C0420B" w:rsidP="00C0420B">
      <w:pPr>
        <w:pStyle w:val="BodyText"/>
        <w:rPr>
          <w:rFonts w:eastAsiaTheme="minorEastAsia"/>
        </w:rPr>
      </w:pPr>
      <m:oMathPara>
        <m:oMath>
          <m:r>
            <w:rPr>
              <w:rFonts w:ascii="Cambria Math" w:eastAsiaTheme="minorEastAsia" w:hAnsi="Cambria Math"/>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1</m:t>
                  </m:r>
                </m:sub>
              </m:sSub>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0</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0</m:t>
                      </m:r>
                    </m:sub>
                  </m:sSub>
                </m:e>
              </m:d>
            </m:num>
            <m:den>
              <m:r>
                <w:rPr>
                  <w:rFonts w:ascii="Cambria Math" w:eastAsiaTheme="minorEastAsia" w:hAnsi="Cambria Math"/>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0</m:t>
                      </m:r>
                    </m:sub>
                  </m:sSub>
                </m:e>
              </m:d>
            </m:den>
          </m:f>
        </m:oMath>
      </m:oMathPara>
    </w:p>
    <w:p w14:paraId="5C68BE54" w14:textId="7117D2C1" w:rsidR="00C0420B" w:rsidRDefault="00C0420B" w:rsidP="00926275">
      <w:pPr>
        <w:pStyle w:val="BodyText"/>
        <w:rPr>
          <w:rFonts w:eastAsiaTheme="minorEastAsia"/>
        </w:rPr>
      </w:pPr>
      <w:r>
        <w:rPr>
          <w:rFonts w:eastAsiaTheme="minorEastAsia"/>
        </w:rPr>
        <w:t>This process is continued:</w:t>
      </w:r>
    </w:p>
    <w:p w14:paraId="6A58B3FE" w14:textId="30CADF2E" w:rsidR="00C0420B" w:rsidRDefault="00C0420B" w:rsidP="00C0420B">
      <w:pPr>
        <w:pStyle w:val="Caption"/>
        <w:rPr>
          <w:rFonts w:eastAsiaTheme="minorEastAsia"/>
        </w:rPr>
      </w:pPr>
      <w:bookmarkStart w:id="120" w:name="_Toc491770937"/>
      <w:r>
        <w:t xml:space="preserve">Equation </w:t>
      </w:r>
      <w:r>
        <w:fldChar w:fldCharType="begin"/>
      </w:r>
      <w:r>
        <w:instrText xml:space="preserve"> SEQ Equation \* ARABIC </w:instrText>
      </w:r>
      <w:r>
        <w:fldChar w:fldCharType="separate"/>
      </w:r>
      <w:r w:rsidR="00AF0B35">
        <w:rPr>
          <w:noProof/>
        </w:rPr>
        <w:t>17</w:t>
      </w:r>
      <w:r>
        <w:fldChar w:fldCharType="end"/>
      </w:r>
      <w:r>
        <w:t xml:space="preserve"> Step n+1</w:t>
      </w:r>
      <w:bookmarkEnd w:id="120"/>
    </w:p>
    <w:p w14:paraId="60AEB962" w14:textId="16D86BF7" w:rsidR="00C0420B" w:rsidRPr="00C0420B" w:rsidRDefault="00C0420B" w:rsidP="00926275">
      <w:pPr>
        <w:pStyle w:val="BodyText"/>
        <w:rPr>
          <w:rFonts w:eastAsiaTheme="minorEastAsia"/>
        </w:rPr>
      </w:pPr>
      <m:oMathPara>
        <m:oMath>
          <m:r>
            <w:rPr>
              <w:rFonts w:ascii="Cambria Math" w:eastAsiaTheme="minorEastAsia" w:hAnsi="Cambria Math"/>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n+1</m:t>
                  </m:r>
                </m:sub>
              </m:sSub>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n</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n</m:t>
                      </m:r>
                    </m:sub>
                  </m:sSub>
                </m:e>
              </m:d>
            </m:num>
            <m:den>
              <m:r>
                <w:rPr>
                  <w:rFonts w:ascii="Cambria Math" w:eastAsiaTheme="minorEastAsia" w:hAnsi="Cambria Math"/>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n</m:t>
                      </m:r>
                    </m:sub>
                  </m:sSub>
                </m:e>
              </m:d>
            </m:den>
          </m:f>
        </m:oMath>
      </m:oMathPara>
    </w:p>
    <w:p w14:paraId="07B29DB4" w14:textId="3179A7C1" w:rsidR="00C0420B" w:rsidRDefault="00C0420B" w:rsidP="00926275">
      <w:pPr>
        <w:pStyle w:val="BodyText"/>
        <w:rPr>
          <w:rFonts w:eastAsiaTheme="minorEastAsia"/>
        </w:rPr>
      </w:pPr>
      <w:r>
        <w:rPr>
          <w:rFonts w:eastAsiaTheme="minorEastAsia"/>
        </w:rPr>
        <w:t xml:space="preserve">When the sequence of </w:t>
      </w: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n</m:t>
            </m:r>
          </m:sub>
        </m:sSub>
      </m:oMath>
      <w:r>
        <w:rPr>
          <w:rFonts w:eastAsiaTheme="minorEastAsia"/>
        </w:rPr>
        <w:t xml:space="preserve"> values do not differ much from each other</w:t>
      </w:r>
      <w:r w:rsidR="00DC1A75">
        <w:rPr>
          <w:rFonts w:eastAsiaTheme="minorEastAsia"/>
        </w:rPr>
        <w:t>,</w:t>
      </w:r>
      <w:r>
        <w:rPr>
          <w:rFonts w:eastAsiaTheme="minorEastAsia"/>
        </w:rPr>
        <w:t xml:space="preserve"> the process can be stopped and the last value of </w:t>
      </w: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n</m:t>
            </m:r>
          </m:sub>
        </m:sSub>
      </m:oMath>
      <w:r w:rsidR="00DC1A75">
        <w:rPr>
          <w:rFonts w:eastAsiaTheme="minorEastAsia"/>
        </w:rPr>
        <w:t xml:space="preserve"> is found to be a good approximation for the range.</w:t>
      </w:r>
    </w:p>
    <w:p w14:paraId="1DEDDDBB" w14:textId="07513964" w:rsidR="00DC1A75" w:rsidRDefault="00DC1A75" w:rsidP="00DC1A75">
      <w:pPr>
        <w:pStyle w:val="Caption"/>
      </w:pPr>
      <w:bookmarkStart w:id="121" w:name="_Toc491770938"/>
      <w:r>
        <w:t xml:space="preserve">Equation </w:t>
      </w:r>
      <w:r>
        <w:fldChar w:fldCharType="begin"/>
      </w:r>
      <w:r>
        <w:instrText xml:space="preserve"> SEQ Equation \* ARABIC </w:instrText>
      </w:r>
      <w:r>
        <w:fldChar w:fldCharType="separate"/>
      </w:r>
      <w:r w:rsidR="00AF0B35">
        <w:rPr>
          <w:noProof/>
        </w:rPr>
        <w:t>18</w:t>
      </w:r>
      <w:r>
        <w:fldChar w:fldCharType="end"/>
      </w:r>
      <w:r>
        <w:t xml:space="preserve"> Final step</w:t>
      </w:r>
      <w:bookmarkEnd w:id="121"/>
    </w:p>
    <w:p w14:paraId="52137510" w14:textId="4783253C" w:rsidR="00DC1A75" w:rsidRDefault="004229D9" w:rsidP="00DC1A75">
      <w:pPr>
        <w:rPr>
          <w:rFonts w:eastAsiaTheme="minorEastAsia"/>
          <w:sz w:val="22"/>
        </w:rPr>
      </w:pPr>
      <m:oMath>
        <m:d>
          <m:dPr>
            <m:begChr m:val="|"/>
            <m:endChr m:val="|"/>
            <m:ctrlPr>
              <w:rPr>
                <w:rFonts w:ascii="Cambria Math" w:eastAsiaTheme="minorEastAsia" w:hAnsi="Cambria Math"/>
                <w:sz w:val="22"/>
              </w:rPr>
            </m:ctrlPr>
          </m:dPr>
          <m:e>
            <m:sSub>
              <m:sSubPr>
                <m:ctrlPr>
                  <w:rPr>
                    <w:rFonts w:ascii="Cambria Math" w:eastAsiaTheme="minorEastAsia" w:hAnsi="Cambria Math"/>
                    <w:sz w:val="22"/>
                  </w:rPr>
                </m:ctrlPr>
              </m:sSubPr>
              <m:e>
                <m:r>
                  <m:rPr>
                    <m:sty m:val="p"/>
                  </m:rPr>
                  <w:rPr>
                    <w:rFonts w:ascii="Cambria Math" w:eastAsiaTheme="minorEastAsia" w:hAnsi="Cambria Math"/>
                    <w:sz w:val="22"/>
                  </w:rPr>
                  <m:t>D</m:t>
                </m:r>
              </m:e>
              <m:sub>
                <m:r>
                  <m:rPr>
                    <m:sty m:val="p"/>
                  </m:rPr>
                  <w:rPr>
                    <w:rFonts w:ascii="Cambria Math" w:eastAsiaTheme="minorEastAsia" w:hAnsi="Cambria Math"/>
                    <w:sz w:val="22"/>
                  </w:rPr>
                  <m:t>n+1</m:t>
                </m:r>
              </m:sub>
            </m:sSub>
            <m:r>
              <m:rPr>
                <m:sty m:val="p"/>
              </m:rPr>
              <w:rPr>
                <w:rFonts w:ascii="Cambria Math" w:eastAsiaTheme="minorEastAsia" w:hAnsi="Cambria Math"/>
                <w:sz w:val="22"/>
              </w:rPr>
              <m:t>-</m:t>
            </m:r>
            <m:sSub>
              <m:sSubPr>
                <m:ctrlPr>
                  <w:rPr>
                    <w:rFonts w:ascii="Cambria Math" w:eastAsiaTheme="minorEastAsia" w:hAnsi="Cambria Math"/>
                    <w:sz w:val="22"/>
                  </w:rPr>
                </m:ctrlPr>
              </m:sSubPr>
              <m:e>
                <m:r>
                  <m:rPr>
                    <m:sty m:val="p"/>
                  </m:rPr>
                  <w:rPr>
                    <w:rFonts w:ascii="Cambria Math" w:eastAsiaTheme="minorEastAsia" w:hAnsi="Cambria Math"/>
                    <w:sz w:val="22"/>
                  </w:rPr>
                  <m:t>D</m:t>
                </m:r>
              </m:e>
              <m:sub>
                <m:r>
                  <m:rPr>
                    <m:sty m:val="p"/>
                  </m:rPr>
                  <w:rPr>
                    <w:rFonts w:ascii="Cambria Math" w:eastAsiaTheme="minorEastAsia" w:hAnsi="Cambria Math"/>
                    <w:sz w:val="22"/>
                  </w:rPr>
                  <m:t>n</m:t>
                </m:r>
              </m:sub>
            </m:sSub>
          </m:e>
        </m:d>
        <m:r>
          <m:rPr>
            <m:sty m:val="p"/>
          </m:rPr>
          <w:rPr>
            <w:rFonts w:ascii="Cambria Math" w:eastAsiaTheme="minorEastAsia" w:hAnsi="Cambria Math"/>
            <w:sz w:val="22"/>
          </w:rPr>
          <m:t>&lt;ε</m:t>
        </m:r>
      </m:oMath>
      <w:r w:rsidR="00DC1A75" w:rsidRPr="00DC1A75">
        <w:rPr>
          <w:rFonts w:eastAsiaTheme="minorEastAsia"/>
          <w:sz w:val="22"/>
        </w:rPr>
        <w:tab/>
      </w:r>
      <w:r w:rsidR="00DC1A75" w:rsidRPr="00DC1A75">
        <w:rPr>
          <w:rFonts w:eastAsiaTheme="minorEastAsia"/>
          <w:sz w:val="22"/>
        </w:rPr>
        <w:tab/>
      </w:r>
      <w:r w:rsidR="00DC1A75">
        <w:rPr>
          <w:rFonts w:eastAsiaTheme="minorEastAsia"/>
          <w:sz w:val="22"/>
        </w:rPr>
        <w:t xml:space="preserve">with </w:t>
      </w:r>
      <m:oMath>
        <m:r>
          <w:rPr>
            <w:rFonts w:ascii="Cambria Math" w:eastAsiaTheme="minorEastAsia" w:hAnsi="Cambria Math"/>
            <w:sz w:val="22"/>
          </w:rPr>
          <m:t>ε</m:t>
        </m:r>
      </m:oMath>
      <w:r w:rsidR="00DC1A75">
        <w:rPr>
          <w:rFonts w:eastAsiaTheme="minorEastAsia"/>
          <w:sz w:val="22"/>
        </w:rPr>
        <w:t xml:space="preserve"> a small value.</w:t>
      </w:r>
    </w:p>
    <w:p w14:paraId="40A8DAAC" w14:textId="77777777" w:rsidR="00671C46" w:rsidRDefault="00671C46" w:rsidP="00926275">
      <w:pPr>
        <w:pStyle w:val="BodyText"/>
        <w:rPr>
          <w:rFonts w:eastAsiaTheme="minorEastAsia"/>
        </w:rPr>
      </w:pPr>
    </w:p>
    <w:p w14:paraId="43FF5E9C" w14:textId="04982BEB" w:rsidR="00DC1A75" w:rsidRDefault="00DC1A75" w:rsidP="00926275">
      <w:pPr>
        <w:pStyle w:val="BodyText"/>
        <w:rPr>
          <w:rFonts w:eastAsiaTheme="minorEastAsia"/>
        </w:rPr>
      </w:pPr>
      <w:r>
        <w:rPr>
          <w:rFonts w:eastAsiaTheme="minorEastAsia"/>
        </w:rPr>
        <w:t xml:space="preserve">The derivative of </w:t>
      </w:r>
      <m:oMath>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D</m:t>
            </m:r>
          </m:e>
        </m:d>
      </m:oMath>
      <w:r>
        <w:rPr>
          <w:rFonts w:eastAsiaTheme="minorEastAsia"/>
        </w:rPr>
        <w:t xml:space="preserve"> is</w:t>
      </w:r>
    </w:p>
    <w:p w14:paraId="5CD98A25" w14:textId="35C76B89" w:rsidR="00DC1A75" w:rsidRDefault="00DC1A75" w:rsidP="00DC1A75">
      <w:pPr>
        <w:pStyle w:val="Caption"/>
      </w:pPr>
      <w:bookmarkStart w:id="122" w:name="_Toc491770939"/>
      <w:r>
        <w:t xml:space="preserve">Equation </w:t>
      </w:r>
      <w:r>
        <w:fldChar w:fldCharType="begin"/>
      </w:r>
      <w:r>
        <w:instrText xml:space="preserve"> SEQ Equation \* ARABIC </w:instrText>
      </w:r>
      <w:r>
        <w:fldChar w:fldCharType="separate"/>
      </w:r>
      <w:r w:rsidR="00AF0B35">
        <w:rPr>
          <w:noProof/>
        </w:rPr>
        <w:t>19</w:t>
      </w:r>
      <w:r>
        <w:fldChar w:fldCharType="end"/>
      </w:r>
      <w:r w:rsidR="006305C5">
        <w:t xml:space="preserve"> Derivative</w:t>
      </w:r>
      <w:bookmarkEnd w:id="122"/>
    </w:p>
    <w:p w14:paraId="39542013" w14:textId="1700DFD0" w:rsidR="00671C46" w:rsidRDefault="004229D9" w:rsidP="00926275">
      <w:pPr>
        <w:pStyle w:val="BodyText"/>
      </w:pPr>
      <m:oMathPara>
        <m:oMath>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r>
                <w:rPr>
                  <w:rFonts w:ascii="Cambria Math" w:hAnsi="Cambria Math"/>
                </w:rPr>
                <m:t>D</m:t>
              </m:r>
            </m:e>
          </m:d>
          <m:r>
            <w:rPr>
              <w:rFonts w:ascii="Cambria Math" w:hAnsi="Cambria Math"/>
            </w:rPr>
            <m:t>=</m:t>
          </m:r>
          <m:d>
            <m:dPr>
              <m:ctrlPr>
                <w:rPr>
                  <w:rFonts w:ascii="Cambria Math" w:hAnsi="Cambria Math"/>
                  <w:i/>
                </w:rPr>
              </m:ctrlPr>
            </m:dPr>
            <m:e>
              <m:r>
                <w:rPr>
                  <w:rFonts w:ascii="Cambria Math" w:hAnsi="Cambria Math"/>
                </w:rPr>
                <m:t>2*D*E-</m:t>
              </m:r>
              <m:f>
                <m:fPr>
                  <m:ctrlPr>
                    <w:rPr>
                      <w:rFonts w:ascii="Cambria Math" w:hAnsi="Cambria Math"/>
                      <w:i/>
                    </w:rPr>
                  </m:ctrlPr>
                </m:fPr>
                <m:num>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*E</m:t>
                  </m:r>
                </m:num>
                <m:den>
                  <m:r>
                    <w:rPr>
                      <w:rFonts w:ascii="Cambria Math" w:hAnsi="Cambria Math"/>
                    </w:rPr>
                    <m:t>V</m:t>
                  </m:r>
                </m:den>
              </m:f>
              <m:r>
                <w:rPr>
                  <w:rFonts w:ascii="Cambria Math" w:hAnsi="Cambria Math"/>
                </w:rPr>
                <m:t>*ln0.05</m:t>
              </m:r>
            </m:e>
          </m:d>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D</m:t>
                  </m:r>
                </m:num>
                <m:den>
                  <m:r>
                    <w:rPr>
                      <w:rFonts w:ascii="Cambria Math" w:hAnsi="Cambria Math"/>
                    </w:rPr>
                    <m:t>V</m:t>
                  </m:r>
                </m:den>
              </m:f>
            </m:sup>
          </m:sSup>
        </m:oMath>
      </m:oMathPara>
    </w:p>
    <w:p w14:paraId="1E7665E8" w14:textId="249236BD" w:rsidR="00DB55CF" w:rsidRDefault="00E16A6C" w:rsidP="00E16A6C">
      <w:pPr>
        <w:pStyle w:val="Heading3"/>
      </w:pPr>
      <w:bookmarkStart w:id="123" w:name="_Toc491867427"/>
      <w:r>
        <w:t>Application to luminous range calculation</w:t>
      </w:r>
      <w:bookmarkEnd w:id="123"/>
    </w:p>
    <w:p w14:paraId="26C2D895" w14:textId="0C459BB8" w:rsidR="00E16A6C" w:rsidRDefault="00E16A6C" w:rsidP="00E16A6C">
      <w:pPr>
        <w:pStyle w:val="BodyText"/>
      </w:pPr>
      <w:r>
        <w:t xml:space="preserve">For range calculation </w:t>
      </w:r>
      <w:r w:rsidR="006257CF">
        <w:t>the input values should be restricted to specific intervals to ensure that the iteration works (converges).</w:t>
      </w:r>
    </w:p>
    <w:p w14:paraId="4B68BDC9" w14:textId="1D962394" w:rsidR="006257CF" w:rsidRDefault="006257CF" w:rsidP="00E16A6C">
      <w:pPr>
        <w:pStyle w:val="BodyText"/>
      </w:pPr>
      <w:r>
        <w:t>Practical limitations are:</w:t>
      </w:r>
    </w:p>
    <w:p w14:paraId="7FD4DF94" w14:textId="536E9492" w:rsidR="00E16A6C" w:rsidRDefault="006257CF" w:rsidP="00E16A6C">
      <w:pPr>
        <w:pStyle w:val="BodyText"/>
        <w:rPr>
          <w:rFonts w:eastAsiaTheme="minorEastAsia"/>
        </w:rPr>
      </w:pPr>
      <w:r>
        <w:t>Illuminance:</w:t>
      </w:r>
      <w:r>
        <w:tab/>
      </w:r>
      <w:r>
        <w:rPr>
          <w:rFonts w:eastAsiaTheme="minorEastAsia"/>
        </w:rPr>
        <w:tab/>
      </w:r>
      <m:oMath>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 xml:space="preserve"> lx≤E≤0.01 lx</m:t>
        </m:r>
      </m:oMath>
    </w:p>
    <w:p w14:paraId="4B41AB4A" w14:textId="544682A0" w:rsidR="006257CF" w:rsidRDefault="006257CF" w:rsidP="00E16A6C">
      <w:pPr>
        <w:pStyle w:val="BodyText"/>
        <w:rPr>
          <w:rFonts w:eastAsiaTheme="minorEastAsia"/>
        </w:rPr>
      </w:pPr>
      <w:r>
        <w:t>Visibility:</w:t>
      </w:r>
      <w:r>
        <w:tab/>
      </w:r>
      <w:r>
        <w:tab/>
      </w:r>
      <m:oMath>
        <m:r>
          <w:rPr>
            <w:rFonts w:ascii="Cambria Math" w:hAnsi="Cambria Math"/>
          </w:rPr>
          <m:t>370.4 m ≤E≤37040 m</m:t>
        </m:r>
      </m:oMath>
      <w:r>
        <w:rPr>
          <w:rFonts w:eastAsiaTheme="minorEastAsia"/>
        </w:rPr>
        <w:tab/>
        <w:t>(</w:t>
      </w:r>
      <m:oMath>
        <m:r>
          <w:rPr>
            <w:rFonts w:ascii="Cambria Math" w:eastAsiaTheme="minorEastAsia" w:hAnsi="Cambria Math"/>
          </w:rPr>
          <m:t>0.2 M</m:t>
        </m:r>
      </m:oMath>
      <w:r>
        <w:rPr>
          <w:rFonts w:eastAsiaTheme="minorEastAsia"/>
        </w:rPr>
        <w:t xml:space="preserve"> to </w:t>
      </w:r>
      <m:oMath>
        <m:r>
          <w:rPr>
            <w:rFonts w:ascii="Cambria Math" w:eastAsiaTheme="minorEastAsia" w:hAnsi="Cambria Math"/>
          </w:rPr>
          <m:t>20 M</m:t>
        </m:r>
      </m:oMath>
      <w:r>
        <w:rPr>
          <w:rFonts w:eastAsiaTheme="minorEastAsia"/>
        </w:rPr>
        <w:t>)</w:t>
      </w:r>
    </w:p>
    <w:p w14:paraId="71D82AFF" w14:textId="6A22C864" w:rsidR="006257CF" w:rsidRPr="006257CF" w:rsidRDefault="006257CF" w:rsidP="00E16A6C">
      <w:pPr>
        <w:pStyle w:val="BodyText"/>
        <w:rPr>
          <w:rFonts w:ascii="Cambria Math" w:hAnsi="Cambria Math"/>
          <w:oMath/>
        </w:rPr>
      </w:pPr>
      <w:r>
        <w:rPr>
          <w:rFonts w:eastAsiaTheme="minorEastAsia"/>
        </w:rPr>
        <w:t>Luminous intensity:</w:t>
      </w:r>
      <w:r>
        <w:rPr>
          <w:rFonts w:eastAsiaTheme="minorEastAsia"/>
        </w:rPr>
        <w:tab/>
      </w:r>
      <m:oMath>
        <m:r>
          <w:rPr>
            <w:rFonts w:ascii="Cambria Math" w:eastAsiaTheme="minorEastAsia" w:hAnsi="Cambria Math"/>
          </w:rPr>
          <m:t>0.1 cd≤I≤10 000 000 cd</m:t>
        </m:r>
      </m:oMath>
    </w:p>
    <w:p w14:paraId="3F303D24" w14:textId="74C33AA2" w:rsidR="00DB55CF" w:rsidRDefault="006257CF" w:rsidP="00926275">
      <w:pPr>
        <w:pStyle w:val="BodyText"/>
        <w:rPr>
          <w:rFonts w:eastAsiaTheme="minorEastAsia"/>
        </w:rPr>
      </w:pPr>
      <w:r>
        <w:t xml:space="preserve">For the initial guess </w:t>
      </w:r>
      <m:oMath>
        <m:sSub>
          <m:sSubPr>
            <m:ctrlPr>
              <w:rPr>
                <w:rFonts w:ascii="Cambria Math" w:hAnsi="Cambria Math"/>
                <w:i/>
              </w:rPr>
            </m:ctrlPr>
          </m:sSubPr>
          <m:e>
            <m:r>
              <w:rPr>
                <w:rFonts w:ascii="Cambria Math" w:hAnsi="Cambria Math"/>
              </w:rPr>
              <m:t>D</m:t>
            </m:r>
          </m:e>
          <m:sub>
            <m:r>
              <w:rPr>
                <w:rFonts w:ascii="Cambria Math" w:hAnsi="Cambria Math"/>
              </w:rPr>
              <m:t>0</m:t>
            </m:r>
          </m:sub>
        </m:sSub>
      </m:oMath>
      <w:r>
        <w:rPr>
          <w:rFonts w:eastAsiaTheme="minorEastAsia"/>
        </w:rPr>
        <w:t xml:space="preserve"> should be set to </w:t>
      </w:r>
      <m:oMath>
        <m:r>
          <w:rPr>
            <w:rFonts w:ascii="Cambria Math" w:eastAsiaTheme="minorEastAsia" w:hAnsi="Cambria Math"/>
          </w:rPr>
          <m:t>10 000 m</m:t>
        </m:r>
      </m:oMath>
      <w:r>
        <w:rPr>
          <w:rFonts w:eastAsiaTheme="minorEastAsia"/>
        </w:rPr>
        <w:t>.</w:t>
      </w:r>
    </w:p>
    <w:p w14:paraId="35EACC0B" w14:textId="224B6E1F" w:rsidR="006257CF" w:rsidRDefault="006257CF" w:rsidP="00926275">
      <w:pPr>
        <w:pStyle w:val="BodyText"/>
        <w:rPr>
          <w:rFonts w:eastAsiaTheme="minorEastAsia"/>
        </w:rPr>
      </w:pPr>
      <w:r>
        <w:rPr>
          <w:rFonts w:eastAsiaTheme="minorEastAsia"/>
        </w:rPr>
        <w:t xml:space="preserve">The accuracy may be chosen as: </w:t>
      </w:r>
      <m:oMath>
        <m:r>
          <w:rPr>
            <w:rFonts w:ascii="Cambria Math" w:eastAsiaTheme="minorEastAsia" w:hAnsi="Cambria Math"/>
          </w:rPr>
          <m:t>ε=0.1 m</m:t>
        </m:r>
      </m:oMath>
      <w:r>
        <w:rPr>
          <w:rFonts w:eastAsiaTheme="minorEastAsia"/>
        </w:rPr>
        <w:t>.</w:t>
      </w:r>
    </w:p>
    <w:p w14:paraId="694F4D0A" w14:textId="37A14489" w:rsidR="006257CF" w:rsidRDefault="006257CF" w:rsidP="00926275">
      <w:pPr>
        <w:pStyle w:val="BodyText"/>
        <w:rPr>
          <w:rFonts w:eastAsiaTheme="minorEastAsia"/>
        </w:rPr>
      </w:pPr>
      <w:r>
        <w:rPr>
          <w:rFonts w:eastAsiaTheme="minorEastAsia"/>
        </w:rPr>
        <w:lastRenderedPageBreak/>
        <w:t>Iteration:</w:t>
      </w:r>
    </w:p>
    <w:p w14:paraId="42CC6DE8" w14:textId="7E6C3BEE" w:rsidR="006257CF" w:rsidRPr="006257CF" w:rsidRDefault="001F3200" w:rsidP="001F3200">
      <w:pPr>
        <w:pStyle w:val="Bullet1"/>
      </w:pPr>
      <w:r>
        <w:t xml:space="preserve">Start with </w:t>
      </w:r>
      <w:r>
        <w:tab/>
      </w:r>
      <w:r>
        <w:rPr>
          <w:rFonts w:eastAsiaTheme="minorEastAsia"/>
        </w:rPr>
        <w:tab/>
      </w:r>
      <m:oMath>
        <m:sSub>
          <m:sSubPr>
            <m:ctrlPr>
              <w:rPr>
                <w:rFonts w:ascii="Cambria Math" w:hAnsi="Cambria Math"/>
              </w:rPr>
            </m:ctrlPr>
          </m:sSubPr>
          <m:e>
            <m:r>
              <w:rPr>
                <w:rFonts w:ascii="Cambria Math" w:hAnsi="Cambria Math"/>
              </w:rPr>
              <m:t>D</m:t>
            </m:r>
          </m:e>
          <m:sub>
            <m:r>
              <m:rPr>
                <m:sty m:val="p"/>
              </m:rPr>
              <w:rPr>
                <w:rFonts w:ascii="Cambria Math" w:hAnsi="Cambria Math"/>
              </w:rPr>
              <m:t>0</m:t>
            </m:r>
          </m:sub>
        </m:sSub>
        <m:r>
          <m:rPr>
            <m:sty m:val="p"/>
          </m:rPr>
          <w:rPr>
            <w:rFonts w:ascii="Cambria Math" w:hAnsi="Cambria Math"/>
          </w:rPr>
          <m:t xml:space="preserve">=10 000 </m:t>
        </m:r>
        <m:r>
          <w:rPr>
            <w:rFonts w:ascii="Cambria Math" w:hAnsi="Cambria Math"/>
          </w:rPr>
          <m:t>m</m:t>
        </m:r>
      </m:oMath>
    </w:p>
    <w:p w14:paraId="45B6374A" w14:textId="13F9E384" w:rsidR="006257CF" w:rsidRDefault="001F3200" w:rsidP="001F3200">
      <w:pPr>
        <w:pStyle w:val="Bullet1"/>
      </w:pPr>
      <w:r>
        <w:t>Next value:</w:t>
      </w:r>
      <w:r>
        <w:tab/>
      </w:r>
      <m:oMath>
        <m:sSub>
          <m:sSubPr>
            <m:ctrlPr>
              <w:rPr>
                <w:rFonts w:ascii="Cambria Math" w:hAnsi="Cambria Math"/>
              </w:rPr>
            </m:ctrlPr>
          </m:sSubPr>
          <m:e>
            <m:r>
              <w:rPr>
                <w:rFonts w:ascii="Cambria Math" w:hAnsi="Cambria Math"/>
              </w:rPr>
              <m:t>D</m:t>
            </m:r>
          </m:e>
          <m:sub>
            <m:r>
              <w:rPr>
                <w:rFonts w:ascii="Cambria Math" w:hAnsi="Cambria Math"/>
              </w:rPr>
              <m:t>n</m:t>
            </m:r>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D</m:t>
            </m:r>
          </m:e>
          <m:sub>
            <m:r>
              <w:rPr>
                <w:rFonts w:ascii="Cambria Math" w:hAnsi="Cambria Math"/>
              </w:rPr>
              <m:t>n</m:t>
            </m:r>
          </m:sub>
        </m:sSub>
        <m:r>
          <m:rPr>
            <m:sty m:val="p"/>
          </m:rPr>
          <w:rPr>
            <w:rFonts w:ascii="Cambria Math" w:hAnsi="Cambria Math"/>
          </w:rPr>
          <m:t>-</m:t>
        </m:r>
        <m:f>
          <m:fPr>
            <m:ctrlPr>
              <w:rPr>
                <w:rFonts w:ascii="Cambria Math" w:hAnsi="Cambria Math"/>
              </w:rPr>
            </m:ctrlPr>
          </m:fPr>
          <m:num>
            <m:sSup>
              <m:sSupPr>
                <m:ctrlPr>
                  <w:rPr>
                    <w:rFonts w:ascii="Cambria Math" w:hAnsi="Cambria Math"/>
                  </w:rPr>
                </m:ctrlPr>
              </m:sSupPr>
              <m:e>
                <m:r>
                  <w:rPr>
                    <w:rFonts w:ascii="Cambria Math" w:hAnsi="Cambria Math"/>
                  </w:rPr>
                  <m:t>D</m:t>
                </m:r>
              </m:e>
              <m:sup>
                <m:r>
                  <m:rPr>
                    <m:sty m:val="p"/>
                  </m:rPr>
                  <w:rPr>
                    <w:rFonts w:ascii="Cambria Math" w:hAnsi="Cambria Math"/>
                  </w:rPr>
                  <m:t>2</m:t>
                </m:r>
              </m:sup>
            </m:sSup>
            <m:r>
              <m:rPr>
                <m:sty m:val="p"/>
              </m:rPr>
              <w:rPr>
                <w:rFonts w:ascii="Cambria Math" w:hAnsi="Cambria Math"/>
              </w:rPr>
              <m:t>*</m:t>
            </m:r>
            <m:r>
              <w:rPr>
                <w:rFonts w:ascii="Cambria Math" w:hAnsi="Cambria Math"/>
              </w:rPr>
              <m:t>E</m:t>
            </m:r>
            <m:r>
              <m:rPr>
                <m:sty m:val="p"/>
              </m:rPr>
              <w:rPr>
                <w:rFonts w:ascii="Cambria Math" w:hAnsi="Cambria Math"/>
              </w:rPr>
              <m:t>*</m:t>
            </m:r>
            <m:sSup>
              <m:sSupPr>
                <m:ctrlPr>
                  <w:rPr>
                    <w:rFonts w:ascii="Cambria Math" w:hAnsi="Cambria Math"/>
                  </w:rPr>
                </m:ctrlPr>
              </m:sSupPr>
              <m:e>
                <m:r>
                  <m:rPr>
                    <m:sty m:val="p"/>
                  </m:rPr>
                  <w:rPr>
                    <w:rFonts w:ascii="Cambria Math" w:hAnsi="Cambria Math"/>
                  </w:rPr>
                  <m:t>0.05</m:t>
                </m:r>
              </m:e>
              <m:sup>
                <m:r>
                  <m:rPr>
                    <m:sty m:val="p"/>
                  </m:rPr>
                  <w:rPr>
                    <w:rFonts w:ascii="Cambria Math" w:hAnsi="Cambria Math"/>
                  </w:rPr>
                  <m:t>-</m:t>
                </m:r>
                <m:f>
                  <m:fPr>
                    <m:ctrlPr>
                      <w:rPr>
                        <w:rFonts w:ascii="Cambria Math" w:hAnsi="Cambria Math"/>
                      </w:rPr>
                    </m:ctrlPr>
                  </m:fPr>
                  <m:num>
                    <m:r>
                      <w:rPr>
                        <w:rFonts w:ascii="Cambria Math" w:hAnsi="Cambria Math"/>
                      </w:rPr>
                      <m:t>D</m:t>
                    </m:r>
                  </m:num>
                  <m:den>
                    <m:r>
                      <w:rPr>
                        <w:rFonts w:ascii="Cambria Math" w:hAnsi="Cambria Math"/>
                      </w:rPr>
                      <m:t>V</m:t>
                    </m:r>
                  </m:den>
                </m:f>
              </m:sup>
            </m:sSup>
            <m:r>
              <m:rPr>
                <m:sty m:val="p"/>
              </m:rPr>
              <w:rPr>
                <w:rFonts w:ascii="Cambria Math" w:hAnsi="Cambria Math"/>
              </w:rPr>
              <m:t>-</m:t>
            </m:r>
            <m:r>
              <w:rPr>
                <w:rFonts w:ascii="Cambria Math" w:hAnsi="Cambria Math"/>
              </w:rPr>
              <m:t>I</m:t>
            </m:r>
          </m:num>
          <m:den>
            <m:d>
              <m:dPr>
                <m:ctrlPr>
                  <w:rPr>
                    <w:rFonts w:ascii="Cambria Math" w:hAnsi="Cambria Math"/>
                  </w:rPr>
                </m:ctrlPr>
              </m:dPr>
              <m:e>
                <m:r>
                  <m:rPr>
                    <m:sty m:val="p"/>
                  </m:rPr>
                  <w:rPr>
                    <w:rFonts w:ascii="Cambria Math" w:hAnsi="Cambria Math"/>
                  </w:rPr>
                  <m:t>2*</m:t>
                </m:r>
                <m:r>
                  <w:rPr>
                    <w:rFonts w:ascii="Cambria Math" w:hAnsi="Cambria Math"/>
                  </w:rPr>
                  <m:t>D</m:t>
                </m:r>
                <m:r>
                  <m:rPr>
                    <m:sty m:val="p"/>
                  </m:rPr>
                  <w:rPr>
                    <w:rFonts w:ascii="Cambria Math" w:hAnsi="Cambria Math"/>
                  </w:rPr>
                  <m:t>*</m:t>
                </m:r>
                <m:r>
                  <w:rPr>
                    <w:rFonts w:ascii="Cambria Math" w:hAnsi="Cambria Math"/>
                  </w:rPr>
                  <m:t>E</m:t>
                </m:r>
                <m:r>
                  <m:rPr>
                    <m:sty m:val="p"/>
                  </m:rPr>
                  <w:rPr>
                    <w:rFonts w:ascii="Cambria Math" w:hAnsi="Cambria Math"/>
                  </w:rPr>
                  <m:t>-</m:t>
                </m:r>
                <m:f>
                  <m:fPr>
                    <m:ctrlPr>
                      <w:rPr>
                        <w:rFonts w:ascii="Cambria Math" w:hAnsi="Cambria Math"/>
                      </w:rPr>
                    </m:ctrlPr>
                  </m:fPr>
                  <m:num>
                    <m:sSup>
                      <m:sSupPr>
                        <m:ctrlPr>
                          <w:rPr>
                            <w:rFonts w:ascii="Cambria Math" w:hAnsi="Cambria Math"/>
                          </w:rPr>
                        </m:ctrlPr>
                      </m:sSupPr>
                      <m:e>
                        <m:r>
                          <w:rPr>
                            <w:rFonts w:ascii="Cambria Math" w:hAnsi="Cambria Math"/>
                          </w:rPr>
                          <m:t>D</m:t>
                        </m:r>
                      </m:e>
                      <m:sup>
                        <m:r>
                          <m:rPr>
                            <m:sty m:val="p"/>
                          </m:rPr>
                          <w:rPr>
                            <w:rFonts w:ascii="Cambria Math" w:hAnsi="Cambria Math"/>
                          </w:rPr>
                          <m:t>2</m:t>
                        </m:r>
                      </m:sup>
                    </m:sSup>
                    <m:r>
                      <m:rPr>
                        <m:sty m:val="p"/>
                      </m:rPr>
                      <w:rPr>
                        <w:rFonts w:ascii="Cambria Math" w:hAnsi="Cambria Math"/>
                      </w:rPr>
                      <m:t>*</m:t>
                    </m:r>
                    <m:r>
                      <w:rPr>
                        <w:rFonts w:ascii="Cambria Math" w:hAnsi="Cambria Math"/>
                      </w:rPr>
                      <m:t>E</m:t>
                    </m:r>
                  </m:num>
                  <m:den>
                    <m:r>
                      <w:rPr>
                        <w:rFonts w:ascii="Cambria Math" w:hAnsi="Cambria Math"/>
                      </w:rPr>
                      <m:t>V</m:t>
                    </m:r>
                  </m:den>
                </m:f>
                <m:r>
                  <m:rPr>
                    <m:sty m:val="p"/>
                  </m:rPr>
                  <w:rPr>
                    <w:rFonts w:ascii="Cambria Math" w:hAnsi="Cambria Math"/>
                  </w:rPr>
                  <m:t>*</m:t>
                </m:r>
                <m:r>
                  <w:rPr>
                    <w:rFonts w:ascii="Cambria Math" w:hAnsi="Cambria Math"/>
                  </w:rPr>
                  <m:t>ln</m:t>
                </m:r>
                <m:r>
                  <m:rPr>
                    <m:sty m:val="p"/>
                  </m:rPr>
                  <w:rPr>
                    <w:rFonts w:ascii="Cambria Math" w:hAnsi="Cambria Math"/>
                  </w:rPr>
                  <m:t>0.05</m:t>
                </m:r>
              </m:e>
            </m:d>
            <m:r>
              <m:rPr>
                <m:sty m:val="p"/>
              </m:rPr>
              <w:rPr>
                <w:rFonts w:ascii="Cambria Math" w:hAnsi="Cambria Math"/>
              </w:rPr>
              <m:t>*</m:t>
            </m:r>
            <m:sSup>
              <m:sSupPr>
                <m:ctrlPr>
                  <w:rPr>
                    <w:rFonts w:ascii="Cambria Math" w:hAnsi="Cambria Math"/>
                  </w:rPr>
                </m:ctrlPr>
              </m:sSupPr>
              <m:e>
                <m:r>
                  <m:rPr>
                    <m:sty m:val="p"/>
                  </m:rPr>
                  <w:rPr>
                    <w:rFonts w:ascii="Cambria Math" w:hAnsi="Cambria Math"/>
                  </w:rPr>
                  <m:t>0.05</m:t>
                </m:r>
              </m:e>
              <m:sup>
                <m:r>
                  <m:rPr>
                    <m:sty m:val="p"/>
                  </m:rPr>
                  <w:rPr>
                    <w:rFonts w:ascii="Cambria Math" w:hAnsi="Cambria Math"/>
                  </w:rPr>
                  <m:t>-</m:t>
                </m:r>
                <m:f>
                  <m:fPr>
                    <m:ctrlPr>
                      <w:rPr>
                        <w:rFonts w:ascii="Cambria Math" w:hAnsi="Cambria Math"/>
                      </w:rPr>
                    </m:ctrlPr>
                  </m:fPr>
                  <m:num>
                    <m:r>
                      <w:rPr>
                        <w:rFonts w:ascii="Cambria Math" w:hAnsi="Cambria Math"/>
                      </w:rPr>
                      <m:t>D</m:t>
                    </m:r>
                  </m:num>
                  <m:den>
                    <m:r>
                      <w:rPr>
                        <w:rFonts w:ascii="Cambria Math" w:hAnsi="Cambria Math"/>
                      </w:rPr>
                      <m:t>V</m:t>
                    </m:r>
                  </m:den>
                </m:f>
              </m:sup>
            </m:sSup>
          </m:den>
        </m:f>
      </m:oMath>
      <w:r w:rsidR="006257CF">
        <w:t>-</w:t>
      </w:r>
    </w:p>
    <w:p w14:paraId="23055EBB" w14:textId="2588E53F" w:rsidR="004B7686" w:rsidRPr="000B6969" w:rsidRDefault="000B6969" w:rsidP="001F3200">
      <w:pPr>
        <w:pStyle w:val="Bullet1"/>
      </w:pPr>
      <w:r>
        <w:t>L</w:t>
      </w:r>
      <w:r w:rsidR="004B7686">
        <w:t>oop until:</w:t>
      </w:r>
      <w:r w:rsidR="001F3200">
        <w:tab/>
      </w:r>
      <w:r w:rsidR="001F3200">
        <w:rPr>
          <w:rFonts w:eastAsiaTheme="minorEastAsia"/>
        </w:rPr>
        <w:tab/>
      </w:r>
      <m:oMath>
        <m:d>
          <m:dPr>
            <m:begChr m:val="|"/>
            <m:endChr m:val="|"/>
            <m:ctrlPr>
              <w:rPr>
                <w:rFonts w:ascii="Cambria Math" w:hAnsi="Cambria Math"/>
              </w:rPr>
            </m:ctrlPr>
          </m:dPr>
          <m:e>
            <m:sSub>
              <m:sSubPr>
                <m:ctrlPr>
                  <w:rPr>
                    <w:rFonts w:ascii="Cambria Math" w:hAnsi="Cambria Math"/>
                  </w:rPr>
                </m:ctrlPr>
              </m:sSubPr>
              <m:e>
                <m:r>
                  <w:rPr>
                    <w:rFonts w:ascii="Cambria Math" w:hAnsi="Cambria Math"/>
                  </w:rPr>
                  <m:t>D</m:t>
                </m:r>
              </m:e>
              <m:sub>
                <m:r>
                  <w:rPr>
                    <w:rFonts w:ascii="Cambria Math" w:hAnsi="Cambria Math"/>
                  </w:rPr>
                  <m:t>n</m:t>
                </m:r>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D</m:t>
                </m:r>
              </m:e>
              <m:sub>
                <m:r>
                  <w:rPr>
                    <w:rFonts w:ascii="Cambria Math" w:hAnsi="Cambria Math"/>
                  </w:rPr>
                  <m:t>n</m:t>
                </m:r>
              </m:sub>
            </m:sSub>
          </m:e>
        </m:d>
        <m:r>
          <m:rPr>
            <m:sty m:val="p"/>
          </m:rPr>
          <w:rPr>
            <w:rFonts w:ascii="Cambria Math" w:hAnsi="Cambria Math"/>
          </w:rPr>
          <m:t xml:space="preserve">&lt;0.1 </m:t>
        </m:r>
        <m:r>
          <w:rPr>
            <w:rFonts w:ascii="Cambria Math" w:hAnsi="Cambria Math"/>
          </w:rPr>
          <m:t>m</m:t>
        </m:r>
      </m:oMath>
    </w:p>
    <w:p w14:paraId="0BA28489" w14:textId="2DCA8FB4" w:rsidR="006257CF" w:rsidRPr="00F63DA6" w:rsidRDefault="000B6969" w:rsidP="00926275">
      <w:pPr>
        <w:pStyle w:val="Bullet1"/>
      </w:pPr>
      <w:r>
        <w:t>Result :</w:t>
      </w:r>
      <w:r>
        <w:tab/>
      </w:r>
      <w:r>
        <w:tab/>
        <w:t xml:space="preserve">The last value of iteration process </w:t>
      </w:r>
      <m:oMath>
        <m:sSub>
          <m:sSubPr>
            <m:ctrlPr>
              <w:rPr>
                <w:rFonts w:ascii="Cambria Math" w:hAnsi="Cambria Math"/>
                <w:i/>
              </w:rPr>
            </m:ctrlPr>
          </m:sSubPr>
          <m:e>
            <m:r>
              <w:rPr>
                <w:rFonts w:ascii="Cambria Math" w:hAnsi="Cambria Math"/>
              </w:rPr>
              <m:t>D</m:t>
            </m:r>
          </m:e>
          <m:sub>
            <m:r>
              <w:rPr>
                <w:rFonts w:ascii="Cambria Math" w:hAnsi="Cambria Math"/>
              </w:rPr>
              <m:t>n</m:t>
            </m:r>
          </m:sub>
        </m:sSub>
      </m:oMath>
      <w:r w:rsidR="00F63DA6">
        <w:t xml:space="preserve"> is the luminous range.</w:t>
      </w:r>
    </w:p>
    <w:p w14:paraId="61521B02" w14:textId="002446E5" w:rsidR="001F3200" w:rsidRDefault="00D37422" w:rsidP="00D37422">
      <w:pPr>
        <w:pStyle w:val="Heading2"/>
      </w:pPr>
      <w:bookmarkStart w:id="124" w:name="_Toc491867428"/>
      <w:r>
        <w:t xml:space="preserve">Nominal </w:t>
      </w:r>
      <w:r w:rsidR="00D452AF">
        <w:t>r</w:t>
      </w:r>
      <w:r>
        <w:t>ange</w:t>
      </w:r>
      <w:bookmarkEnd w:id="124"/>
    </w:p>
    <w:p w14:paraId="776895D6" w14:textId="77777777" w:rsidR="00D37422" w:rsidRDefault="00D37422" w:rsidP="00D37422">
      <w:pPr>
        <w:pStyle w:val="Heading2separationline"/>
      </w:pPr>
    </w:p>
    <w:p w14:paraId="02493CFD" w14:textId="57DEA7BB" w:rsidR="00D37422" w:rsidRDefault="00D37422" w:rsidP="00D37422">
      <w:pPr>
        <w:pStyle w:val="BodyText"/>
      </w:pPr>
      <w:r>
        <w:t>The nominal range is calculated with fixed values for visibility and illuminance.</w:t>
      </w:r>
    </w:p>
    <w:p w14:paraId="13D59378" w14:textId="3521F006" w:rsidR="00D37422" w:rsidRDefault="00D37422" w:rsidP="00D37422">
      <w:pPr>
        <w:pStyle w:val="BodyText"/>
      </w:pPr>
      <w:r>
        <w:t>Nominal range is defined for night and day time (</w:t>
      </w:r>
      <w:r w:rsidRPr="00D37422">
        <w:rPr>
          <w:highlight w:val="yellow"/>
        </w:rPr>
        <w:t>link to new recommendation required</w:t>
      </w:r>
      <w:r>
        <w:t>).</w:t>
      </w:r>
    </w:p>
    <w:p w14:paraId="72E12774" w14:textId="7F0CD563" w:rsidR="00D37422" w:rsidRPr="00D37422" w:rsidRDefault="00D37422" w:rsidP="00D37422">
      <w:pPr>
        <w:pStyle w:val="Bullet1"/>
      </w:pPr>
      <w:r>
        <w:t xml:space="preserve">Nominal range for night time </w:t>
      </w:r>
      <m:oMath>
        <m:sSub>
          <m:sSubPr>
            <m:ctrlPr>
              <w:rPr>
                <w:rFonts w:ascii="Cambria Math" w:hAnsi="Cambria Math"/>
                <w:i/>
              </w:rPr>
            </m:ctrlPr>
          </m:sSubPr>
          <m:e>
            <m:r>
              <w:rPr>
                <w:rFonts w:ascii="Cambria Math" w:hAnsi="Cambria Math"/>
              </w:rPr>
              <m:t>D</m:t>
            </m:r>
          </m:e>
          <m:sub>
            <m:r>
              <w:rPr>
                <w:rFonts w:ascii="Cambria Math" w:hAnsi="Cambria Math"/>
              </w:rPr>
              <m:t>N</m:t>
            </m:r>
          </m:sub>
        </m:sSub>
      </m:oMath>
      <w:r>
        <w:t>:</w:t>
      </w:r>
      <w:r>
        <w:br/>
        <w:t>Visibility</w:t>
      </w:r>
      <w:r>
        <w:tab/>
      </w:r>
      <w:r>
        <w:tab/>
      </w:r>
      <w:r>
        <w:tab/>
      </w:r>
      <m:oMath>
        <m:r>
          <w:rPr>
            <w:rFonts w:ascii="Cambria Math" w:hAnsi="Cambria Math"/>
          </w:rPr>
          <m:t>V=10 M=18520 m</m:t>
        </m:r>
      </m:oMath>
      <w:r>
        <w:rPr>
          <w:rFonts w:eastAsiaTheme="minorEastAsia"/>
        </w:rPr>
        <w:br/>
        <w:t>Illuminance</w:t>
      </w:r>
      <w:r>
        <w:rPr>
          <w:rFonts w:eastAsiaTheme="minorEastAsia"/>
        </w:rPr>
        <w:tab/>
      </w:r>
      <w:r>
        <w:rPr>
          <w:rFonts w:eastAsiaTheme="minorEastAsia"/>
        </w:rPr>
        <w:tab/>
      </w:r>
      <m:oMath>
        <m:r>
          <w:rPr>
            <w:rFonts w:ascii="Cambria Math" w:eastAsiaTheme="minorEastAsia" w:hAnsi="Cambria Math"/>
          </w:rPr>
          <m:t>E=2*</m:t>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-7</m:t>
            </m:r>
          </m:sup>
        </m:sSup>
        <m:r>
          <w:rPr>
            <w:rFonts w:ascii="Cambria Math" w:eastAsiaTheme="minorEastAsia" w:hAnsi="Cambria Math"/>
          </w:rPr>
          <m:t>lx</m:t>
        </m:r>
      </m:oMath>
    </w:p>
    <w:p w14:paraId="3B551088" w14:textId="188F4804" w:rsidR="00D37422" w:rsidRDefault="00D37422" w:rsidP="00D37422">
      <w:pPr>
        <w:pStyle w:val="Bullet1"/>
      </w:pPr>
      <w:r>
        <w:t xml:space="preserve">Nominal range for day time </w:t>
      </w:r>
      <m:oMath>
        <m:sSub>
          <m:sSubPr>
            <m:ctrlPr>
              <w:rPr>
                <w:rFonts w:ascii="Cambria Math" w:hAnsi="Cambria Math"/>
                <w:i/>
              </w:rPr>
            </m:ctrlPr>
          </m:sSubPr>
          <m:e>
            <m:r>
              <w:rPr>
                <w:rFonts w:ascii="Cambria Math" w:hAnsi="Cambria Math"/>
              </w:rPr>
              <m:t>D</m:t>
            </m:r>
          </m:e>
          <m:sub>
            <m:r>
              <w:rPr>
                <w:rFonts w:ascii="Cambria Math" w:hAnsi="Cambria Math"/>
              </w:rPr>
              <m:t>T</m:t>
            </m:r>
          </m:sub>
        </m:sSub>
        <m:r>
          <w:rPr>
            <w:rFonts w:ascii="Cambria Math" w:hAnsi="Cambria Math"/>
          </w:rPr>
          <m:t> </m:t>
        </m:r>
      </m:oMath>
      <w:r>
        <w:rPr>
          <w:rFonts w:eastAsiaTheme="minorEastAsia"/>
        </w:rPr>
        <w:t>:</w:t>
      </w:r>
      <w:r>
        <w:rPr>
          <w:rFonts w:eastAsiaTheme="minorEastAsia"/>
        </w:rPr>
        <w:br/>
      </w:r>
      <w:r>
        <w:t>Visibility</w:t>
      </w:r>
      <w:r>
        <w:tab/>
      </w:r>
      <w:r>
        <w:tab/>
      </w:r>
      <w:r>
        <w:tab/>
      </w:r>
      <m:oMath>
        <m:r>
          <w:rPr>
            <w:rFonts w:ascii="Cambria Math" w:hAnsi="Cambria Math"/>
          </w:rPr>
          <m:t>V=10 M=18520 m</m:t>
        </m:r>
      </m:oMath>
      <w:r>
        <w:rPr>
          <w:rFonts w:eastAsiaTheme="minorEastAsia"/>
        </w:rPr>
        <w:br/>
        <w:t>Illuminance</w:t>
      </w:r>
      <w:r>
        <w:rPr>
          <w:rFonts w:eastAsiaTheme="minorEastAsia"/>
        </w:rPr>
        <w:tab/>
      </w:r>
      <w:r>
        <w:rPr>
          <w:rFonts w:eastAsiaTheme="minorEastAsia"/>
        </w:rPr>
        <w:tab/>
      </w:r>
      <m:oMath>
        <m:r>
          <w:rPr>
            <w:rFonts w:ascii="Cambria Math" w:eastAsiaTheme="minorEastAsia" w:hAnsi="Cambria Math"/>
          </w:rPr>
          <m:t>E=</m:t>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-3</m:t>
            </m:r>
          </m:sup>
        </m:sSup>
        <m:r>
          <w:rPr>
            <w:rFonts w:ascii="Cambria Math" w:eastAsiaTheme="minorEastAsia" w:hAnsi="Cambria Math"/>
          </w:rPr>
          <m:t>lx</m:t>
        </m:r>
      </m:oMath>
    </w:p>
    <w:p w14:paraId="7823D18E" w14:textId="0AD13D89" w:rsidR="00D37422" w:rsidRDefault="00D37422" w:rsidP="00D37422">
      <w:pPr>
        <w:pStyle w:val="BodyText"/>
      </w:pPr>
      <w:r>
        <w:t xml:space="preserve">The calculation is based on the effective intensity and takes into account a service condition factor of </w:t>
      </w:r>
      <m:oMath>
        <m:r>
          <w:rPr>
            <w:rFonts w:ascii="Cambria Math" w:hAnsi="Cambria Math"/>
          </w:rPr>
          <m:t>scf=0.75</m:t>
        </m:r>
      </m:oMath>
      <w:r>
        <w:rPr>
          <w:rFonts w:eastAsiaTheme="minorEastAsia"/>
        </w:rPr>
        <w:t>.</w:t>
      </w:r>
    </w:p>
    <w:p w14:paraId="0387109B" w14:textId="161C3249" w:rsidR="00D37422" w:rsidRDefault="00D37422" w:rsidP="00D37422">
      <w:pPr>
        <w:pStyle w:val="Heading2"/>
      </w:pPr>
      <w:bookmarkStart w:id="125" w:name="_Toc491867429"/>
      <w:r>
        <w:t>Parametric luminous range</w:t>
      </w:r>
      <w:bookmarkEnd w:id="125"/>
    </w:p>
    <w:p w14:paraId="5EA5B4F6" w14:textId="77777777" w:rsidR="00D37422" w:rsidRDefault="00D37422" w:rsidP="00D37422">
      <w:pPr>
        <w:pStyle w:val="Heading2separationline"/>
      </w:pPr>
    </w:p>
    <w:p w14:paraId="3F068084" w14:textId="196D4B12" w:rsidR="00780430" w:rsidRDefault="00D37422" w:rsidP="00D37422">
      <w:pPr>
        <w:pStyle w:val="BodyText"/>
        <w:rPr>
          <w:rFonts w:eastAsiaTheme="minorEastAsia"/>
        </w:rPr>
      </w:pPr>
      <w:r>
        <w:t>Any calculated luminous range</w:t>
      </w:r>
      <w:r w:rsidR="00780430">
        <w:t>,</w:t>
      </w:r>
      <w:r>
        <w:t xml:space="preserve"> which is not a nominal range</w:t>
      </w:r>
      <w:r w:rsidR="00780430">
        <w:t>,</w:t>
      </w:r>
      <w:r>
        <w:t xml:space="preserve"> should be named as a parametric range</w:t>
      </w:r>
      <w:r w:rsidR="008E007D">
        <w:t xml:space="preserve"> </w:t>
      </w:r>
      <m:oMath>
        <m:sSub>
          <m:sSubPr>
            <m:ctrlPr>
              <w:rPr>
                <w:rFonts w:ascii="Cambria Math" w:hAnsi="Cambria Math"/>
                <w:i/>
              </w:rPr>
            </m:ctrlPr>
          </m:sSubPr>
          <m:e>
            <m:r>
              <w:rPr>
                <w:rFonts w:ascii="Cambria Math" w:hAnsi="Cambria Math"/>
              </w:rPr>
              <m:t>D</m:t>
            </m:r>
          </m:e>
          <m:sub>
            <m:r>
              <w:rPr>
                <w:rFonts w:ascii="Cambria Math" w:hAnsi="Cambria Math"/>
              </w:rPr>
              <m:t>P</m:t>
            </m:r>
          </m:sub>
        </m:sSub>
      </m:oMath>
      <w:r>
        <w:t xml:space="preserve">. </w:t>
      </w:r>
      <w:r w:rsidR="00780430">
        <w:t xml:space="preserve">As this value depends on the values for visibility </w:t>
      </w:r>
      <m:oMath>
        <m:r>
          <w:rPr>
            <w:rFonts w:ascii="Cambria Math" w:hAnsi="Cambria Math"/>
          </w:rPr>
          <m:t>V</m:t>
        </m:r>
      </m:oMath>
      <w:r w:rsidR="00780430">
        <w:rPr>
          <w:rFonts w:eastAsiaTheme="minorEastAsia"/>
        </w:rPr>
        <w:t xml:space="preserve"> and illuminance </w:t>
      </w:r>
      <m:oMath>
        <m:r>
          <w:rPr>
            <w:rFonts w:ascii="Cambria Math" w:eastAsiaTheme="minorEastAsia" w:hAnsi="Cambria Math"/>
          </w:rPr>
          <m:t>E</m:t>
        </m:r>
      </m:oMath>
      <w:r w:rsidR="00780430">
        <w:rPr>
          <w:rFonts w:eastAsiaTheme="minorEastAsia"/>
        </w:rPr>
        <w:t xml:space="preserve"> chosen, it is necessary to name these values when publishing a parametric range.</w:t>
      </w:r>
    </w:p>
    <w:p w14:paraId="777D1CEB" w14:textId="0554A54D" w:rsidR="00780430" w:rsidRDefault="00780430" w:rsidP="00780430">
      <w:pPr>
        <w:pStyle w:val="Heading2"/>
      </w:pPr>
      <w:bookmarkStart w:id="126" w:name="_Toc491867430"/>
      <w:r>
        <w:t>Examples</w:t>
      </w:r>
      <w:bookmarkEnd w:id="126"/>
    </w:p>
    <w:p w14:paraId="54D63CB9" w14:textId="77777777" w:rsidR="00780430" w:rsidRDefault="00780430" w:rsidP="00780430">
      <w:pPr>
        <w:pStyle w:val="Heading2separationline"/>
      </w:pPr>
    </w:p>
    <w:p w14:paraId="39E46E7B" w14:textId="02F12CE9" w:rsidR="00780430" w:rsidRDefault="00780430" w:rsidP="00780430">
      <w:pPr>
        <w:pStyle w:val="BodyText"/>
        <w:rPr>
          <w:rFonts w:eastAsiaTheme="minorEastAsia"/>
        </w:rPr>
      </w:pPr>
      <w:r>
        <w:t xml:space="preserve">A light was measured with an effective intensity of </w:t>
      </w:r>
      <m:oMath>
        <m:sSub>
          <m:sSubPr>
            <m:ctrlPr>
              <w:rPr>
                <w:rFonts w:ascii="Cambria Math" w:hAnsi="Cambria Math"/>
                <w:i/>
              </w:rPr>
            </m:ctrlPr>
          </m:sSubPr>
          <m:e>
            <m:r>
              <w:rPr>
                <w:rFonts w:ascii="Cambria Math" w:hAnsi="Cambria Math"/>
              </w:rPr>
              <m:t>I</m:t>
            </m:r>
          </m:e>
          <m:sub>
            <m:r>
              <w:rPr>
                <w:rFonts w:ascii="Cambria Math" w:hAnsi="Cambria Math"/>
              </w:rPr>
              <m:t>lantern</m:t>
            </m:r>
          </m:sub>
        </m:sSub>
        <m:r>
          <w:rPr>
            <w:rFonts w:ascii="Cambria Math" w:hAnsi="Cambria Math"/>
          </w:rPr>
          <m:t>=15 000 cd</m:t>
        </m:r>
      </m:oMath>
      <w:r>
        <w:rPr>
          <w:rFonts w:eastAsiaTheme="minorEastAsia"/>
        </w:rPr>
        <w:t xml:space="preserve">. Applying the service condition factor </w:t>
      </w:r>
      <m:oMath>
        <m:r>
          <w:rPr>
            <w:rFonts w:ascii="Cambria Math" w:eastAsiaTheme="minorEastAsia" w:hAnsi="Cambria Math"/>
          </w:rPr>
          <m:t>scf=0.75</m:t>
        </m:r>
      </m:oMath>
      <w:r>
        <w:rPr>
          <w:rFonts w:eastAsiaTheme="minorEastAsia"/>
        </w:rPr>
        <w:t xml:space="preserve"> the in-situ-intensity will be </w:t>
      </w: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ins,lantern</m:t>
            </m:r>
          </m:sub>
        </m:sSub>
        <m:r>
          <w:rPr>
            <w:rFonts w:ascii="Cambria Math" w:eastAsiaTheme="minorEastAsia" w:hAnsi="Cambria Math"/>
          </w:rPr>
          <m:t>=0.75*15 000 cd=11250 cd</m:t>
        </m:r>
      </m:oMath>
      <w:r w:rsidR="00417508">
        <w:rPr>
          <w:rFonts w:eastAsiaTheme="minorEastAsia"/>
        </w:rPr>
        <w:t>.</w:t>
      </w:r>
    </w:p>
    <w:p w14:paraId="298EE1A3" w14:textId="77777777" w:rsidR="00417508" w:rsidRDefault="00417508" w:rsidP="00780430">
      <w:pPr>
        <w:pStyle w:val="BodyText"/>
        <w:rPr>
          <w:rFonts w:eastAsiaTheme="minorEastAsia"/>
        </w:rPr>
      </w:pPr>
      <w:r>
        <w:rPr>
          <w:rFonts w:eastAsiaTheme="minorEastAsia"/>
        </w:rPr>
        <w:t>Therefor the lantern has the following ranges:</w:t>
      </w:r>
    </w:p>
    <w:p w14:paraId="4252F0EB" w14:textId="3CF4F18C" w:rsidR="00417508" w:rsidRPr="008E007D" w:rsidRDefault="008E007D" w:rsidP="00417508">
      <w:pPr>
        <w:pStyle w:val="Bullet1"/>
      </w:pPr>
      <w:r>
        <w:t>Night time nominal range:</w:t>
      </w:r>
      <w:r>
        <w:tab/>
      </w:r>
      <w:r>
        <w:tab/>
      </w:r>
      <m:oMath>
        <m:sSub>
          <m:sSubPr>
            <m:ctrlPr>
              <w:rPr>
                <w:rFonts w:ascii="Cambria Math" w:hAnsi="Cambria Math"/>
                <w:i/>
              </w:rPr>
            </m:ctrlPr>
          </m:sSubPr>
          <m:e>
            <m:r>
              <w:rPr>
                <w:rFonts w:ascii="Cambria Math" w:hAnsi="Cambria Math"/>
              </w:rPr>
              <m:t>D</m:t>
            </m:r>
          </m:e>
          <m:sub>
            <m:r>
              <w:rPr>
                <w:rFonts w:ascii="Cambria Math" w:hAnsi="Cambria Math"/>
              </w:rPr>
              <m:t>N</m:t>
            </m:r>
          </m:sub>
        </m:sSub>
        <m:r>
          <w:rPr>
            <w:rFonts w:ascii="Cambria Math" w:hAnsi="Cambria Math"/>
          </w:rPr>
          <m:t>=14. 5 M(=26090 m)</m:t>
        </m:r>
      </m:oMath>
    </w:p>
    <w:p w14:paraId="47A394B0" w14:textId="6E441251" w:rsidR="008E007D" w:rsidRPr="008E007D" w:rsidRDefault="008E007D" w:rsidP="00417508">
      <w:pPr>
        <w:pStyle w:val="Bullet1"/>
      </w:pPr>
      <w:r>
        <w:t>Day time nomin</w:t>
      </w:r>
      <w:r w:rsidR="009A378A">
        <w:t>a</w:t>
      </w:r>
      <w:r>
        <w:t>l range :</w:t>
      </w:r>
      <w:r>
        <w:tab/>
      </w:r>
      <w:r>
        <w:tab/>
      </w:r>
      <m:oMath>
        <m:sSub>
          <m:sSubPr>
            <m:ctrlPr>
              <w:rPr>
                <w:rFonts w:ascii="Cambria Math" w:hAnsi="Cambria Math"/>
                <w:i/>
              </w:rPr>
            </m:ctrlPr>
          </m:sSubPr>
          <m:e>
            <m:r>
              <w:rPr>
                <w:rFonts w:ascii="Cambria Math" w:hAnsi="Cambria Math"/>
              </w:rPr>
              <m:t>D</m:t>
            </m:r>
          </m:e>
          <m:sub>
            <m:r>
              <w:rPr>
                <w:rFonts w:ascii="Cambria Math" w:hAnsi="Cambria Math"/>
              </w:rPr>
              <m:t>T</m:t>
            </m:r>
          </m:sub>
        </m:sSub>
        <m:r>
          <w:rPr>
            <w:rFonts w:ascii="Cambria Math" w:hAnsi="Cambria Math"/>
          </w:rPr>
          <m:t>=1.5 M(=2697 m)</m:t>
        </m:r>
      </m:oMath>
    </w:p>
    <w:p w14:paraId="6EC45D12" w14:textId="73EA5188" w:rsidR="003171CE" w:rsidRDefault="008E007D" w:rsidP="00D33C0A">
      <w:pPr>
        <w:pStyle w:val="Bullet1"/>
      </w:pPr>
      <w:r>
        <w:t xml:space="preserve">Parametric range for </w:t>
      </w:r>
      <m:oMath>
        <m:r>
          <w:rPr>
            <w:rFonts w:ascii="Cambria Math" w:hAnsi="Cambria Math"/>
          </w:rPr>
          <m:t>E=</m:t>
        </m:r>
        <m:sSup>
          <m:sSupPr>
            <m:ctrlPr>
              <w:rPr>
                <w:rFonts w:ascii="Cambria Math" w:hAnsi="Cambria Math"/>
                <w:i/>
              </w:rPr>
            </m:ctrlPr>
          </m:sSupPr>
          <m:e>
            <m:r>
              <w:rPr>
                <w:rFonts w:ascii="Cambria Math" w:hAnsi="Cambria Math"/>
              </w:rPr>
              <m:t>10</m:t>
            </m:r>
          </m:e>
          <m:sup>
            <m:r>
              <w:rPr>
                <w:rFonts w:ascii="Cambria Math" w:hAnsi="Cambria Math"/>
              </w:rPr>
              <m:t>-6</m:t>
            </m:r>
          </m:sup>
        </m:sSup>
        <m:r>
          <w:rPr>
            <w:rFonts w:ascii="Cambria Math" w:hAnsi="Cambria Math"/>
          </w:rPr>
          <m:t>lx</m:t>
        </m:r>
      </m:oMath>
      <w:r>
        <w:rPr>
          <w:rFonts w:eastAsiaTheme="minorEastAsia"/>
        </w:rPr>
        <w:t xml:space="preserve"> and </w:t>
      </w:r>
      <w:r w:rsidR="00E2707A">
        <w:rPr>
          <w:rFonts w:eastAsiaTheme="minorEastAsia"/>
        </w:rPr>
        <w:t xml:space="preserve">a Visibility </w:t>
      </w:r>
      <m:oMath>
        <m:r>
          <w:rPr>
            <w:rFonts w:ascii="Cambria Math" w:eastAsiaTheme="minorEastAsia" w:hAnsi="Cambria Math"/>
          </w:rPr>
          <m:t>V=4 M (=7408 m) </m:t>
        </m:r>
      </m:oMath>
      <w:r w:rsidR="00E2707A">
        <w:rPr>
          <w:rFonts w:eastAsiaTheme="minorEastAsia"/>
        </w:rPr>
        <w:t>:</w:t>
      </w:r>
      <w:r w:rsidR="00E2707A">
        <w:rPr>
          <w:rFonts w:eastAsiaTheme="minorEastAsia"/>
        </w:rPr>
        <w:tab/>
      </w:r>
      <m:oMath>
        <m:sSub>
          <m:sSubPr>
            <m:ctrlPr>
              <w:rPr>
                <w:rFonts w:ascii="Cambria Math" w:hAnsi="Cambria Math"/>
                <w:i/>
              </w:rPr>
            </m:ctrlPr>
          </m:sSubPr>
          <m:e>
            <m:r>
              <w:rPr>
                <w:rFonts w:ascii="Cambria Math" w:hAnsi="Cambria Math"/>
              </w:rPr>
              <m:t>D</m:t>
            </m:r>
          </m:e>
          <m:sub>
            <m:r>
              <w:rPr>
                <w:rFonts w:ascii="Cambria Math" w:hAnsi="Cambria Math"/>
              </w:rPr>
              <m:t>T</m:t>
            </m:r>
          </m:sub>
        </m:sSub>
        <m:r>
          <w:rPr>
            <w:rFonts w:ascii="Cambria Math" w:hAnsi="Cambria Math"/>
          </w:rPr>
          <m:t>=6 M(=11143 m)</m:t>
        </m:r>
      </m:oMath>
    </w:p>
    <w:p w14:paraId="1A8BE27A" w14:textId="688A438B" w:rsidR="003171CE" w:rsidRDefault="003171CE" w:rsidP="003171CE">
      <w:pPr>
        <w:pStyle w:val="Heading1"/>
      </w:pPr>
      <w:bookmarkStart w:id="127" w:name="_Toc491867431"/>
      <w:r>
        <w:t>Definitions</w:t>
      </w:r>
      <w:bookmarkEnd w:id="127"/>
    </w:p>
    <w:p w14:paraId="345CD5FE" w14:textId="77777777" w:rsidR="003171CE" w:rsidRPr="003171CE" w:rsidRDefault="003171CE" w:rsidP="003171CE">
      <w:pPr>
        <w:pStyle w:val="Heading1separatationline"/>
      </w:pPr>
    </w:p>
    <w:p w14:paraId="138A2E8A" w14:textId="231F9789" w:rsidR="003171CE" w:rsidRDefault="00D33C0A" w:rsidP="003171CE">
      <w:pPr>
        <w:pStyle w:val="Bullet1"/>
      </w:pPr>
      <w:r>
        <w:t>In-situ luminous</w:t>
      </w:r>
      <w:r w:rsidR="003171CE">
        <w:t xml:space="preserve"> intensity</w:t>
      </w:r>
      <w:r w:rsidR="003171CE">
        <w:br/>
      </w:r>
      <w:r w:rsidR="003171CE" w:rsidRPr="003171CE">
        <w:t>luminous intensity, which is used for luminous range calculation (effective intensity calculations and service condition factor are included)</w:t>
      </w:r>
    </w:p>
    <w:p w14:paraId="5E7B3442" w14:textId="2E6DCDE3" w:rsidR="00D33C0A" w:rsidRDefault="00D33C0A" w:rsidP="00D33C0A">
      <w:pPr>
        <w:pStyle w:val="Bullet1"/>
      </w:pPr>
      <w:r>
        <w:t>Parametric luminous range</w:t>
      </w:r>
      <w:r>
        <w:br/>
        <w:t>a calculated luminous range which depends on special values for the minimum illuminance at the eye of the observer and the minimum meteorological visibilty</w:t>
      </w:r>
    </w:p>
    <w:p w14:paraId="75D21DF0" w14:textId="5AB36567" w:rsidR="003171CE" w:rsidRDefault="00D33C0A" w:rsidP="003171CE">
      <w:pPr>
        <w:pStyle w:val="Bullet1"/>
      </w:pPr>
      <w:r>
        <w:t>Photometric luminous</w:t>
      </w:r>
      <w:r w:rsidR="003171CE">
        <w:t xml:space="preserve"> intensity</w:t>
      </w:r>
      <w:r w:rsidR="003171CE">
        <w:br/>
        <w:t xml:space="preserve">luminous intensity, which is measured </w:t>
      </w:r>
      <w:r>
        <w:t>in a laboratory or outdoor</w:t>
      </w:r>
    </w:p>
    <w:p w14:paraId="21CDF3CA" w14:textId="2ABDAAF5" w:rsidR="00D33C0A" w:rsidRDefault="00D33C0A" w:rsidP="003171CE">
      <w:pPr>
        <w:pStyle w:val="Bullet1"/>
      </w:pPr>
      <w:r>
        <w:lastRenderedPageBreak/>
        <w:t>Rival light</w:t>
      </w:r>
      <w:r>
        <w:br/>
        <w:t>A visible light nearby the marine signal light regarded, which may disturb the visual perception of the marine signal light</w:t>
      </w:r>
    </w:p>
    <w:p w14:paraId="1BB2BBE6" w14:textId="45804CD0" w:rsidR="00A93907" w:rsidRDefault="00A93907" w:rsidP="00A93907">
      <w:pPr>
        <w:pStyle w:val="BodyText"/>
        <w:rPr>
          <w:rFonts w:asciiTheme="majorHAnsi" w:eastAsiaTheme="majorEastAsia" w:hAnsiTheme="majorHAnsi" w:cstheme="majorBidi"/>
          <w:b/>
          <w:bCs/>
          <w:caps/>
          <w:color w:val="407EC9"/>
          <w:sz w:val="28"/>
          <w:szCs w:val="24"/>
          <w:highlight w:val="lightGray"/>
          <w:u w:val="single" w:color="407EC9"/>
        </w:rPr>
      </w:pPr>
    </w:p>
    <w:p w14:paraId="60F8C750" w14:textId="408A7B8E" w:rsidR="009A378A" w:rsidRDefault="009A378A" w:rsidP="009A378A">
      <w:pPr>
        <w:pStyle w:val="Heading1"/>
        <w:rPr>
          <w:highlight w:val="lightGray"/>
          <w:u w:val="single" w:color="407EC9"/>
        </w:rPr>
      </w:pPr>
      <w:bookmarkStart w:id="128" w:name="_Toc491867432"/>
      <w:r>
        <w:rPr>
          <w:highlight w:val="lightGray"/>
          <w:u w:val="single" w:color="407EC9"/>
        </w:rPr>
        <w:t>Acronyms</w:t>
      </w:r>
      <w:bookmarkEnd w:id="128"/>
    </w:p>
    <w:p w14:paraId="447F8CF6" w14:textId="77777777" w:rsidR="009A378A" w:rsidRDefault="009A378A" w:rsidP="009A378A">
      <w:pPr>
        <w:pStyle w:val="Heading1separatationline"/>
        <w:rPr>
          <w:highlight w:val="lightGray"/>
        </w:rPr>
      </w:pPr>
    </w:p>
    <w:p w14:paraId="6C4F839E" w14:textId="26AACD72" w:rsidR="009A378A" w:rsidRDefault="004229D9"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D</m:t>
            </m:r>
          </m:e>
          <m:sub>
            <m:r>
              <w:rPr>
                <w:rFonts w:ascii="Cambria Math" w:hAnsi="Cambria Math"/>
              </w:rPr>
              <m:t>max</m:t>
            </m:r>
          </m:sub>
        </m:sSub>
      </m:oMath>
      <w:r w:rsidR="009A378A">
        <w:rPr>
          <w:rFonts w:eastAsiaTheme="minorEastAsia"/>
        </w:rPr>
        <w:tab/>
        <w:t>maximum useful distance</w:t>
      </w:r>
    </w:p>
    <w:p w14:paraId="6C62D5A3" w14:textId="74A32DC5" w:rsidR="009A378A" w:rsidRPr="009A378A" w:rsidRDefault="004229D9" w:rsidP="007F28A7">
      <w:pPr>
        <w:pStyle w:val="BodyText"/>
        <w:tabs>
          <w:tab w:val="left" w:pos="851"/>
        </w:tabs>
        <w:rPr>
          <w:highlight w:val="lightGray"/>
        </w:rPr>
      </w:pPr>
      <m:oMath>
        <m:sSub>
          <m:sSubPr>
            <m:ctrlPr>
              <w:rPr>
                <w:rFonts w:ascii="Cambria Math" w:hAnsi="Cambria Math"/>
                <w:i/>
              </w:rPr>
            </m:ctrlPr>
          </m:sSubPr>
          <m:e>
            <m:r>
              <w:rPr>
                <w:rFonts w:ascii="Cambria Math" w:hAnsi="Cambria Math"/>
              </w:rPr>
              <m:t>D</m:t>
            </m:r>
          </m:e>
          <m:sub>
            <m:r>
              <w:rPr>
                <w:rFonts w:ascii="Cambria Math" w:hAnsi="Cambria Math"/>
              </w:rPr>
              <m:t>min</m:t>
            </m:r>
          </m:sub>
        </m:sSub>
      </m:oMath>
      <w:r w:rsidR="009A378A">
        <w:rPr>
          <w:rFonts w:eastAsiaTheme="minorEastAsia"/>
        </w:rPr>
        <w:tab/>
        <w:t>minimum useful distance</w:t>
      </w:r>
    </w:p>
    <w:p w14:paraId="323F2B52" w14:textId="62D61070" w:rsidR="009A378A" w:rsidRDefault="004229D9"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E</m:t>
            </m:r>
          </m:e>
          <m:sub>
            <m:r>
              <w:rPr>
                <w:rFonts w:ascii="Cambria Math" w:hAnsi="Cambria Math"/>
              </w:rPr>
              <m:t>max</m:t>
            </m:r>
          </m:sub>
        </m:sSub>
      </m:oMath>
      <w:r w:rsidR="009A378A">
        <w:rPr>
          <w:rFonts w:eastAsiaTheme="minorEastAsia"/>
        </w:rPr>
        <w:tab/>
        <w:t>maximum illuminance at the eye of the observer</w:t>
      </w:r>
    </w:p>
    <w:p w14:paraId="01BE9A96" w14:textId="4C4916D5" w:rsidR="009636FB" w:rsidRDefault="004229D9"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E</m:t>
            </m:r>
          </m:e>
          <m:sub>
            <m:r>
              <w:rPr>
                <w:rFonts w:ascii="Cambria Math" w:hAnsi="Cambria Math"/>
              </w:rPr>
              <m:t>ml</m:t>
            </m:r>
          </m:sub>
        </m:sSub>
      </m:oMath>
      <w:r w:rsidR="009636FB">
        <w:rPr>
          <w:rFonts w:eastAsiaTheme="minorEastAsia"/>
        </w:rPr>
        <w:tab/>
        <w:t>illuminance at the eye of the observer produced by a marine light</w:t>
      </w:r>
    </w:p>
    <w:p w14:paraId="73AF8832" w14:textId="77777777" w:rsidR="009A378A" w:rsidRDefault="004229D9"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E</m:t>
            </m:r>
          </m:e>
          <m:sub>
            <m:r>
              <w:rPr>
                <w:rFonts w:ascii="Cambria Math" w:hAnsi="Cambria Math"/>
              </w:rPr>
              <m:t>min</m:t>
            </m:r>
          </m:sub>
        </m:sSub>
      </m:oMath>
      <w:r w:rsidR="009A378A">
        <w:rPr>
          <w:rFonts w:eastAsiaTheme="minorEastAsia"/>
        </w:rPr>
        <w:tab/>
        <w:t>minimum illuminance at the eye of the observer</w:t>
      </w:r>
    </w:p>
    <w:p w14:paraId="565B3D4B" w14:textId="3B4DD99E" w:rsidR="009636FB" w:rsidRDefault="004229D9"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E</m:t>
            </m:r>
          </m:e>
          <m:sub>
            <m:r>
              <w:rPr>
                <w:rFonts w:ascii="Cambria Math" w:hAnsi="Cambria Math"/>
              </w:rPr>
              <m:t>rl</m:t>
            </m:r>
          </m:sub>
        </m:sSub>
      </m:oMath>
      <w:r w:rsidR="009636FB">
        <w:rPr>
          <w:rFonts w:eastAsiaTheme="minorEastAsia"/>
        </w:rPr>
        <w:tab/>
        <w:t>illuminance at the eye of the observer produced by a rival light</w:t>
      </w:r>
    </w:p>
    <w:p w14:paraId="7D7A0261" w14:textId="69F113C4" w:rsidR="009A378A" w:rsidRDefault="004229D9"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dsg</m:t>
            </m:r>
          </m:sub>
        </m:sSub>
      </m:oMath>
      <w:r w:rsidR="009A378A">
        <w:rPr>
          <w:rFonts w:eastAsiaTheme="minorEastAsia"/>
        </w:rPr>
        <w:tab/>
        <w:t>design luminous intensity</w:t>
      </w:r>
    </w:p>
    <w:p w14:paraId="2F57CD63" w14:textId="7BF27ED0" w:rsidR="007F28A7" w:rsidRDefault="004229D9"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ins</m:t>
            </m:r>
          </m:sub>
        </m:sSub>
      </m:oMath>
      <w:r w:rsidR="007F28A7">
        <w:rPr>
          <w:rFonts w:eastAsiaTheme="minorEastAsia"/>
        </w:rPr>
        <w:tab/>
        <w:t>in-situ luminous intensity</w:t>
      </w:r>
    </w:p>
    <w:p w14:paraId="2C910B63" w14:textId="1B64F1E3" w:rsidR="007F28A7" w:rsidRDefault="004229D9"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ins,dsg</m:t>
            </m:r>
          </m:sub>
        </m:sSub>
      </m:oMath>
      <w:r w:rsidR="007F28A7">
        <w:rPr>
          <w:rFonts w:eastAsiaTheme="minorEastAsia"/>
        </w:rPr>
        <w:tab/>
        <w:t>in-situ luminous intensity, design value</w:t>
      </w:r>
    </w:p>
    <w:p w14:paraId="1B227823" w14:textId="45B7D230" w:rsidR="007F28A7" w:rsidRDefault="004229D9"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ins,max</m:t>
            </m:r>
          </m:sub>
        </m:sSub>
      </m:oMath>
      <w:r w:rsidR="007F28A7">
        <w:rPr>
          <w:rFonts w:eastAsiaTheme="minorEastAsia"/>
        </w:rPr>
        <w:tab/>
        <w:t>in-situ luminous intensity, maximum value</w:t>
      </w:r>
    </w:p>
    <w:p w14:paraId="677A39F0" w14:textId="3D31A549" w:rsidR="007F28A7" w:rsidRDefault="004229D9"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ins,min</m:t>
            </m:r>
          </m:sub>
        </m:sSub>
      </m:oMath>
      <w:r w:rsidR="007F28A7">
        <w:rPr>
          <w:rFonts w:eastAsiaTheme="minorEastAsia"/>
        </w:rPr>
        <w:tab/>
        <w:t>in-situ luminous intensity, minimum value</w:t>
      </w:r>
    </w:p>
    <w:p w14:paraId="7E94498A" w14:textId="77777777" w:rsidR="009A378A" w:rsidRDefault="004229D9" w:rsidP="007F28A7">
      <w:pPr>
        <w:pStyle w:val="BodyText"/>
        <w:tabs>
          <w:tab w:val="left" w:pos="851"/>
        </w:tabs>
        <w:rPr>
          <w:highlight w:val="lightGray"/>
          <w:u w:color="407EC9"/>
        </w:rPr>
      </w:pPr>
      <m:oMath>
        <m:sSub>
          <m:sSubPr>
            <m:ctrlPr>
              <w:rPr>
                <w:rFonts w:ascii="Cambria Math" w:hAnsi="Cambria Math"/>
                <w:i/>
              </w:rPr>
            </m:ctrlPr>
          </m:sSubPr>
          <m:e>
            <m:r>
              <w:rPr>
                <w:rFonts w:ascii="Cambria Math" w:hAnsi="Cambria Math"/>
              </w:rPr>
              <m:t>I</m:t>
            </m:r>
          </m:e>
          <m:sub>
            <m:r>
              <w:rPr>
                <w:rFonts w:ascii="Cambria Math" w:hAnsi="Cambria Math"/>
              </w:rPr>
              <m:t>max</m:t>
            </m:r>
          </m:sub>
        </m:sSub>
      </m:oMath>
      <w:r w:rsidR="009A378A">
        <w:rPr>
          <w:rFonts w:eastAsiaTheme="minorEastAsia"/>
        </w:rPr>
        <w:tab/>
        <w:t>maximum luminous intensity</w:t>
      </w:r>
      <w:r w:rsidR="009A378A">
        <w:rPr>
          <w:highlight w:val="lightGray"/>
          <w:u w:color="407EC9"/>
        </w:rPr>
        <w:t xml:space="preserve"> </w:t>
      </w:r>
    </w:p>
    <w:p w14:paraId="53CDCC7F" w14:textId="77777777" w:rsidR="009A378A" w:rsidRDefault="004229D9" w:rsidP="007F28A7">
      <w:pPr>
        <w:pStyle w:val="BodyText"/>
        <w:tabs>
          <w:tab w:val="left" w:pos="851"/>
        </w:tabs>
        <w:rPr>
          <w:highlight w:val="lightGray"/>
          <w:u w:color="407EC9"/>
        </w:rPr>
      </w:pPr>
      <m:oMath>
        <m:sSub>
          <m:sSubPr>
            <m:ctrlPr>
              <w:rPr>
                <w:rFonts w:ascii="Cambria Math" w:hAnsi="Cambria Math"/>
                <w:i/>
              </w:rPr>
            </m:ctrlPr>
          </m:sSubPr>
          <m:e>
            <m:r>
              <w:rPr>
                <w:rFonts w:ascii="Cambria Math" w:hAnsi="Cambria Math"/>
              </w:rPr>
              <m:t>I</m:t>
            </m:r>
          </m:e>
          <m:sub>
            <m:r>
              <w:rPr>
                <w:rFonts w:ascii="Cambria Math" w:hAnsi="Cambria Math"/>
              </w:rPr>
              <m:t>min</m:t>
            </m:r>
          </m:sub>
        </m:sSub>
      </m:oMath>
      <w:r w:rsidR="009A378A">
        <w:rPr>
          <w:rFonts w:eastAsiaTheme="minorEastAsia"/>
        </w:rPr>
        <w:tab/>
        <w:t>minimum luminous intensity</w:t>
      </w:r>
      <w:r w:rsidR="009A378A">
        <w:rPr>
          <w:highlight w:val="lightGray"/>
          <w:u w:color="407EC9"/>
        </w:rPr>
        <w:t xml:space="preserve"> </w:t>
      </w:r>
    </w:p>
    <w:p w14:paraId="27093E7B" w14:textId="05AB65A8" w:rsidR="007F28A7" w:rsidRDefault="004229D9"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ml</m:t>
            </m:r>
          </m:sub>
        </m:sSub>
      </m:oMath>
      <w:r w:rsidR="007F28A7">
        <w:rPr>
          <w:rFonts w:eastAsiaTheme="minorEastAsia"/>
        </w:rPr>
        <w:tab/>
        <w:t>luminous intensity of a marine light</w:t>
      </w:r>
    </w:p>
    <w:p w14:paraId="20F7DE6F" w14:textId="6D54F5D4" w:rsidR="007F28A7" w:rsidRDefault="004229D9"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ph</m:t>
            </m:r>
          </m:sub>
        </m:sSub>
      </m:oMath>
      <w:r w:rsidR="007F28A7">
        <w:rPr>
          <w:rFonts w:eastAsiaTheme="minorEastAsia"/>
        </w:rPr>
        <w:tab/>
        <w:t>photometric luminous intensity</w:t>
      </w:r>
    </w:p>
    <w:p w14:paraId="10075DEF" w14:textId="778B2001" w:rsidR="007F28A7" w:rsidRDefault="004229D9" w:rsidP="007F28A7">
      <w:pPr>
        <w:pStyle w:val="BodyText"/>
        <w:tabs>
          <w:tab w:val="left" w:pos="851"/>
        </w:tabs>
        <w:rPr>
          <w:highlight w:val="lightGray"/>
          <w:u w:color="407EC9"/>
        </w:rPr>
      </w:pPr>
      <m:oMath>
        <m:sSub>
          <m:sSubPr>
            <m:ctrlPr>
              <w:rPr>
                <w:rFonts w:ascii="Cambria Math" w:hAnsi="Cambria Math"/>
                <w:i/>
              </w:rPr>
            </m:ctrlPr>
          </m:sSubPr>
          <m:e>
            <m:r>
              <w:rPr>
                <w:rFonts w:ascii="Cambria Math" w:hAnsi="Cambria Math"/>
              </w:rPr>
              <m:t>I</m:t>
            </m:r>
          </m:e>
          <m:sub>
            <m:r>
              <w:rPr>
                <w:rFonts w:ascii="Cambria Math" w:hAnsi="Cambria Math"/>
              </w:rPr>
              <m:t>rl</m:t>
            </m:r>
          </m:sub>
        </m:sSub>
      </m:oMath>
      <w:r w:rsidR="007F28A7">
        <w:rPr>
          <w:rFonts w:eastAsiaTheme="minorEastAsia"/>
        </w:rPr>
        <w:tab/>
        <w:t>luminous intensity of a rival light</w:t>
      </w:r>
    </w:p>
    <w:p w14:paraId="3729C6A4" w14:textId="77777777" w:rsidR="009A378A" w:rsidRDefault="004229D9" w:rsidP="007F28A7">
      <w:pPr>
        <w:pStyle w:val="BodyText"/>
        <w:tabs>
          <w:tab w:val="left" w:pos="851"/>
        </w:tabs>
        <w:rPr>
          <w:rFonts w:eastAsiaTheme="minorEastAsia"/>
          <w:u w:color="407EC9"/>
        </w:rPr>
      </w:pPr>
      <m:oMath>
        <m:sSub>
          <m:sSubPr>
            <m:ctrlPr>
              <w:rPr>
                <w:rFonts w:ascii="Cambria Math" w:hAnsi="Cambria Math"/>
                <w:i/>
                <w:u w:color="407EC9"/>
              </w:rPr>
            </m:ctrlPr>
          </m:sSubPr>
          <m:e>
            <m:r>
              <w:rPr>
                <w:rFonts w:ascii="Cambria Math" w:hAnsi="Cambria Math"/>
                <w:u w:color="407EC9"/>
              </w:rPr>
              <m:t>L</m:t>
            </m:r>
          </m:e>
          <m:sub>
            <m:r>
              <w:rPr>
                <w:rFonts w:ascii="Cambria Math" w:hAnsi="Cambria Math"/>
                <w:u w:color="407EC9"/>
              </w:rPr>
              <m:t>bgr</m:t>
            </m:r>
          </m:sub>
        </m:sSub>
      </m:oMath>
      <w:r w:rsidR="009A378A">
        <w:rPr>
          <w:rFonts w:eastAsiaTheme="minorEastAsia"/>
          <w:u w:color="407EC9"/>
        </w:rPr>
        <w:tab/>
        <w:t>background luminance</w:t>
      </w:r>
    </w:p>
    <w:p w14:paraId="4B4B9ACF" w14:textId="77777777" w:rsidR="009A378A" w:rsidRDefault="004229D9" w:rsidP="007F28A7">
      <w:pPr>
        <w:pStyle w:val="BodyText"/>
        <w:tabs>
          <w:tab w:val="left" w:pos="851"/>
        </w:tabs>
        <w:rPr>
          <w:rFonts w:eastAsiaTheme="minorEastAsia"/>
          <w:u w:color="407EC9"/>
        </w:rPr>
      </w:pPr>
      <m:oMath>
        <m:sSub>
          <m:sSubPr>
            <m:ctrlPr>
              <w:rPr>
                <w:rFonts w:ascii="Cambria Math" w:hAnsi="Cambria Math"/>
                <w:i/>
                <w:u w:color="407EC9"/>
              </w:rPr>
            </m:ctrlPr>
          </m:sSubPr>
          <m:e>
            <m:r>
              <w:rPr>
                <w:rFonts w:ascii="Cambria Math" w:hAnsi="Cambria Math"/>
                <w:u w:color="407EC9"/>
              </w:rPr>
              <m:t>V</m:t>
            </m:r>
          </m:e>
          <m:sub>
            <m:r>
              <w:rPr>
                <w:rFonts w:ascii="Cambria Math" w:hAnsi="Cambria Math"/>
                <w:u w:color="407EC9"/>
              </w:rPr>
              <m:t>loc</m:t>
            </m:r>
          </m:sub>
        </m:sSub>
      </m:oMath>
      <w:r w:rsidR="009A378A">
        <w:rPr>
          <w:rFonts w:eastAsiaTheme="minorEastAsia"/>
          <w:u w:color="407EC9"/>
        </w:rPr>
        <w:tab/>
        <w:t>meteorological visibility based on local conditions</w:t>
      </w:r>
    </w:p>
    <w:p w14:paraId="4E7C4D98" w14:textId="110945E7" w:rsidR="009A378A" w:rsidRDefault="004229D9" w:rsidP="007F28A7">
      <w:pPr>
        <w:pStyle w:val="BodyText"/>
        <w:tabs>
          <w:tab w:val="left" w:pos="851"/>
        </w:tabs>
        <w:rPr>
          <w:rFonts w:eastAsiaTheme="minorEastAsia"/>
          <w:u w:color="407EC9"/>
        </w:rPr>
      </w:pPr>
      <m:oMath>
        <m:sSub>
          <m:sSubPr>
            <m:ctrlPr>
              <w:rPr>
                <w:rFonts w:ascii="Cambria Math" w:hAnsi="Cambria Math"/>
                <w:i/>
                <w:u w:color="407EC9"/>
              </w:rPr>
            </m:ctrlPr>
          </m:sSubPr>
          <m:e>
            <m:r>
              <w:rPr>
                <w:rFonts w:ascii="Cambria Math" w:hAnsi="Cambria Math"/>
                <w:u w:color="407EC9"/>
              </w:rPr>
              <m:t>V</m:t>
            </m:r>
          </m:e>
          <m:sub>
            <m:r>
              <w:rPr>
                <w:rFonts w:ascii="Cambria Math" w:hAnsi="Cambria Math"/>
                <w:u w:color="407EC9"/>
              </w:rPr>
              <m:t>max</m:t>
            </m:r>
          </m:sub>
        </m:sSub>
      </m:oMath>
      <w:r w:rsidR="009A378A">
        <w:rPr>
          <w:rFonts w:eastAsiaTheme="minorEastAsia"/>
          <w:u w:color="407EC9"/>
        </w:rPr>
        <w:tab/>
        <w:t>maximum meteorological visibility</w:t>
      </w:r>
    </w:p>
    <w:p w14:paraId="05BA2D9B" w14:textId="2E659480" w:rsidR="004C06FA" w:rsidRDefault="004229D9" w:rsidP="007F28A7">
      <w:pPr>
        <w:pStyle w:val="BodyText"/>
        <w:tabs>
          <w:tab w:val="left" w:pos="851"/>
        </w:tabs>
        <w:rPr>
          <w:rFonts w:eastAsiaTheme="minorEastAsia"/>
          <w:u w:color="407EC9"/>
        </w:rPr>
      </w:pPr>
      <m:oMath>
        <m:sSub>
          <m:sSubPr>
            <m:ctrlPr>
              <w:rPr>
                <w:rFonts w:ascii="Cambria Math" w:hAnsi="Cambria Math"/>
                <w:i/>
                <w:u w:color="407EC9"/>
              </w:rPr>
            </m:ctrlPr>
          </m:sSubPr>
          <m:e>
            <m:r>
              <w:rPr>
                <w:rFonts w:ascii="Cambria Math" w:hAnsi="Cambria Math"/>
                <w:u w:color="407EC9"/>
              </w:rPr>
              <m:t>V</m:t>
            </m:r>
          </m:e>
          <m:sub>
            <m:r>
              <w:rPr>
                <w:rFonts w:ascii="Cambria Math" w:hAnsi="Cambria Math"/>
                <w:u w:color="407EC9"/>
              </w:rPr>
              <m:t>min</m:t>
            </m:r>
          </m:sub>
        </m:sSub>
      </m:oMath>
      <w:r w:rsidR="009A378A">
        <w:rPr>
          <w:rFonts w:eastAsiaTheme="minorEastAsia"/>
          <w:u w:color="407EC9"/>
        </w:rPr>
        <w:tab/>
        <w:t>minimum meteorological visibility</w:t>
      </w:r>
    </w:p>
    <w:p w14:paraId="4E27D916" w14:textId="122DCF11" w:rsidR="007F28A7" w:rsidRDefault="004229D9" w:rsidP="007F28A7">
      <w:pPr>
        <w:pStyle w:val="BodyText"/>
        <w:tabs>
          <w:tab w:val="left" w:pos="851"/>
        </w:tabs>
        <w:rPr>
          <w:rFonts w:eastAsiaTheme="minorEastAsia"/>
          <w:u w:color="407EC9"/>
        </w:rPr>
      </w:pPr>
      <m:oMath>
        <m:sSub>
          <m:sSubPr>
            <m:ctrlPr>
              <w:rPr>
                <w:rFonts w:ascii="Cambria Math" w:eastAsiaTheme="minorEastAsia" w:hAnsi="Cambria Math"/>
                <w:i/>
                <w:u w:color="407EC9"/>
              </w:rPr>
            </m:ctrlPr>
          </m:sSubPr>
          <m:e>
            <m:r>
              <w:rPr>
                <w:rFonts w:ascii="Cambria Math" w:eastAsiaTheme="minorEastAsia" w:hAnsi="Cambria Math"/>
                <w:u w:color="407EC9"/>
              </w:rPr>
              <m:t>R</m:t>
            </m:r>
          </m:e>
          <m:sub>
            <m:r>
              <w:rPr>
                <w:rFonts w:ascii="Cambria Math" w:eastAsiaTheme="minorEastAsia" w:hAnsi="Cambria Math"/>
                <w:u w:color="407EC9"/>
              </w:rPr>
              <m:t>ml</m:t>
            </m:r>
          </m:sub>
        </m:sSub>
      </m:oMath>
      <w:r w:rsidR="007F28A7">
        <w:rPr>
          <w:rFonts w:eastAsiaTheme="minorEastAsia"/>
          <w:u w:color="407EC9"/>
        </w:rPr>
        <w:tab/>
        <w:t>distance between marine light and observer</w:t>
      </w:r>
    </w:p>
    <w:p w14:paraId="3D08B5A8" w14:textId="39446A91" w:rsidR="007F28A7" w:rsidRDefault="004229D9" w:rsidP="007F28A7">
      <w:pPr>
        <w:pStyle w:val="BodyText"/>
        <w:tabs>
          <w:tab w:val="left" w:pos="851"/>
        </w:tabs>
        <w:rPr>
          <w:rFonts w:eastAsiaTheme="minorEastAsia"/>
          <w:u w:color="407EC9"/>
        </w:rPr>
      </w:pPr>
      <m:oMath>
        <m:sSub>
          <m:sSubPr>
            <m:ctrlPr>
              <w:rPr>
                <w:rFonts w:ascii="Cambria Math" w:eastAsiaTheme="minorEastAsia" w:hAnsi="Cambria Math"/>
                <w:i/>
                <w:u w:color="407EC9"/>
              </w:rPr>
            </m:ctrlPr>
          </m:sSubPr>
          <m:e>
            <m:r>
              <w:rPr>
                <w:rFonts w:ascii="Cambria Math" w:eastAsiaTheme="minorEastAsia" w:hAnsi="Cambria Math"/>
                <w:u w:color="407EC9"/>
              </w:rPr>
              <m:t>R</m:t>
            </m:r>
          </m:e>
          <m:sub>
            <m:r>
              <w:rPr>
                <w:rFonts w:ascii="Cambria Math" w:eastAsiaTheme="minorEastAsia" w:hAnsi="Cambria Math"/>
                <w:u w:color="407EC9"/>
              </w:rPr>
              <m:t>rl</m:t>
            </m:r>
          </m:sub>
        </m:sSub>
      </m:oMath>
      <w:r w:rsidR="007F28A7">
        <w:rPr>
          <w:rFonts w:eastAsiaTheme="minorEastAsia"/>
          <w:u w:color="407EC9"/>
        </w:rPr>
        <w:tab/>
        <w:t>distance between rival light and observer</w:t>
      </w:r>
    </w:p>
    <w:p w14:paraId="6F67AF5D" w14:textId="0897578F" w:rsidR="007F28A7" w:rsidRDefault="007F28A7" w:rsidP="007F28A7">
      <w:pPr>
        <w:pStyle w:val="BodyText"/>
        <w:tabs>
          <w:tab w:val="left" w:pos="851"/>
        </w:tabs>
        <w:rPr>
          <w:rFonts w:eastAsiaTheme="minorEastAsia"/>
          <w:u w:color="407EC9"/>
        </w:rPr>
      </w:pPr>
      <m:oMath>
        <m:r>
          <w:rPr>
            <w:rFonts w:ascii="Cambria Math" w:eastAsiaTheme="minorEastAsia" w:hAnsi="Cambria Math"/>
            <w:u w:color="407EC9"/>
          </w:rPr>
          <m:t>scf</m:t>
        </m:r>
      </m:oMath>
      <w:r>
        <w:rPr>
          <w:rFonts w:eastAsiaTheme="minorEastAsia"/>
          <w:u w:color="407EC9"/>
        </w:rPr>
        <w:tab/>
        <w:t>service condition factor</w:t>
      </w:r>
    </w:p>
    <w:p w14:paraId="10B9128C" w14:textId="77777777" w:rsidR="007F28A7" w:rsidRDefault="007F28A7" w:rsidP="009A378A">
      <w:pPr>
        <w:pStyle w:val="BodyText"/>
        <w:rPr>
          <w:rFonts w:eastAsiaTheme="minorEastAsia"/>
          <w:u w:color="407EC9"/>
        </w:rPr>
      </w:pPr>
    </w:p>
    <w:p w14:paraId="09FEB93C" w14:textId="77777777" w:rsidR="009A378A" w:rsidRDefault="009A378A" w:rsidP="009A378A">
      <w:pPr>
        <w:pStyle w:val="BodyText"/>
        <w:rPr>
          <w:highlight w:val="lightGray"/>
          <w:u w:color="407EC9"/>
        </w:rPr>
      </w:pPr>
    </w:p>
    <w:p w14:paraId="0E42ACEE" w14:textId="77777777" w:rsidR="009A378A" w:rsidRDefault="009A378A" w:rsidP="009A378A">
      <w:pPr>
        <w:pStyle w:val="BodyText"/>
        <w:rPr>
          <w:highlight w:val="lightGray"/>
          <w:u w:val="single" w:color="407EC9"/>
        </w:rPr>
      </w:pPr>
    </w:p>
    <w:p w14:paraId="5B401609" w14:textId="77777777" w:rsidR="00D33C0A" w:rsidRDefault="00D33C0A">
      <w:pPr>
        <w:spacing w:after="200" w:line="276" w:lineRule="auto"/>
        <w:rPr>
          <w:b/>
          <w:i/>
          <w:caps/>
          <w:color w:val="407EC9"/>
          <w:sz w:val="28"/>
          <w:u w:val="single"/>
        </w:rPr>
      </w:pPr>
      <w:bookmarkStart w:id="129" w:name="_Ref450640615"/>
      <w:r>
        <w:br w:type="page"/>
      </w:r>
    </w:p>
    <w:p w14:paraId="6EE9F3C0" w14:textId="7F46D401" w:rsidR="005679A6" w:rsidRDefault="0035784F" w:rsidP="004C06FA">
      <w:pPr>
        <w:pStyle w:val="Annex"/>
      </w:pPr>
      <w:r w:rsidRPr="004C06FA">
        <w:lastRenderedPageBreak/>
        <w:t>Alternative</w:t>
      </w:r>
      <w:r>
        <w:t xml:space="preserve"> Presentations of Allard’s Law</w:t>
      </w:r>
      <w:bookmarkEnd w:id="129"/>
    </w:p>
    <w:p w14:paraId="0D875683" w14:textId="77777777" w:rsidR="0035784F" w:rsidRDefault="0035784F" w:rsidP="0035784F">
      <w:pPr>
        <w:pStyle w:val="BodyText"/>
        <w:rPr>
          <w:color w:val="000000" w:themeColor="text1"/>
        </w:rPr>
      </w:pPr>
      <w:r>
        <w:rPr>
          <w:color w:val="000000" w:themeColor="text1"/>
        </w:rPr>
        <w:t xml:space="preserve">All calculations are based on Allard’s law. It calculates the </w:t>
      </w:r>
      <w:r w:rsidRPr="00563C4B">
        <w:rPr>
          <w:color w:val="000000" w:themeColor="text1"/>
        </w:rPr>
        <w:t xml:space="preserve">illuminance of a signal light at the observer’s eye </w:t>
      </w:r>
      <w:r>
        <w:rPr>
          <w:color w:val="000000" w:themeColor="text1"/>
        </w:rPr>
        <w:t>depending on the meteorological visibility and the distance between the light and the observer.</w:t>
      </w:r>
    </w:p>
    <w:p w14:paraId="1C0E87FB" w14:textId="77777777" w:rsidR="0035784F" w:rsidRDefault="0035784F" w:rsidP="0035784F">
      <w:pPr>
        <w:pStyle w:val="BodyText"/>
        <w:rPr>
          <w:color w:val="000000" w:themeColor="text1"/>
        </w:rPr>
      </w:pPr>
      <w:r>
        <w:rPr>
          <w:color w:val="000000" w:themeColor="text1"/>
        </w:rPr>
        <w:t>However very different presentations of this law are published. To avoid errors these different presentations are shown in the following sections.</w:t>
      </w:r>
    </w:p>
    <w:p w14:paraId="748357FC" w14:textId="77777777" w:rsidR="0035784F" w:rsidRDefault="0035784F" w:rsidP="0035784F">
      <w:pPr>
        <w:pStyle w:val="BodyText"/>
        <w:rPr>
          <w:color w:val="000000" w:themeColor="text1"/>
        </w:rPr>
      </w:pPr>
      <w:r>
        <w:rPr>
          <w:color w:val="000000" w:themeColor="text1"/>
        </w:rPr>
        <w:t>The preferred version nowadays should use SI-units (International System of Units).</w:t>
      </w:r>
    </w:p>
    <w:p w14:paraId="6DD35A67" w14:textId="77777777" w:rsidR="0035784F" w:rsidRPr="004544F4" w:rsidRDefault="0035784F" w:rsidP="004544F4">
      <w:pPr>
        <w:pStyle w:val="Annex"/>
        <w:numPr>
          <w:ilvl w:val="1"/>
          <w:numId w:val="3"/>
        </w:numPr>
      </w:pPr>
      <w:r w:rsidRPr="004544F4">
        <w:t>Physical presentation</w:t>
      </w:r>
    </w:p>
    <w:p w14:paraId="604004FF" w14:textId="77777777" w:rsidR="0035784F" w:rsidRPr="00563C4B" w:rsidRDefault="0035784F" w:rsidP="0035784F">
      <w:pPr>
        <w:pStyle w:val="BodyText"/>
        <w:rPr>
          <w:color w:val="000000" w:themeColor="text1"/>
        </w:rPr>
      </w:pPr>
      <w:r w:rsidRPr="00563C4B">
        <w:rPr>
          <w:color w:val="000000" w:themeColor="text1"/>
        </w:rPr>
        <w:t>A physical presentation of All</w:t>
      </w:r>
      <w:r>
        <w:rPr>
          <w:color w:val="000000" w:themeColor="text1"/>
        </w:rPr>
        <w:t>a</w:t>
      </w:r>
      <w:r w:rsidRPr="00563C4B">
        <w:rPr>
          <w:color w:val="000000" w:themeColor="text1"/>
        </w:rPr>
        <w:t>rd’s law is given in</w:t>
      </w:r>
      <w:r>
        <w:rPr>
          <w:color w:val="000000" w:themeColor="text1"/>
        </w:rPr>
        <w:t xml:space="preserve"> </w:t>
      </w:r>
      <w:r>
        <w:rPr>
          <w:color w:val="000000" w:themeColor="text1"/>
        </w:rPr>
        <w:fldChar w:fldCharType="begin"/>
      </w:r>
      <w:r>
        <w:rPr>
          <w:color w:val="000000" w:themeColor="text1"/>
        </w:rPr>
        <w:instrText xml:space="preserve"> REF _Ref449603939 \h </w:instrText>
      </w:r>
      <w:r>
        <w:rPr>
          <w:color w:val="000000" w:themeColor="text1"/>
        </w:rPr>
      </w:r>
      <w:r>
        <w:rPr>
          <w:color w:val="000000" w:themeColor="text1"/>
        </w:rPr>
        <w:fldChar w:fldCharType="separate"/>
      </w:r>
      <w:r w:rsidR="00AF0B35">
        <w:t xml:space="preserve">Equation </w:t>
      </w:r>
      <w:r w:rsidR="00AF0B35">
        <w:rPr>
          <w:noProof/>
        </w:rPr>
        <w:t>20</w:t>
      </w:r>
      <w:r>
        <w:rPr>
          <w:color w:val="000000" w:themeColor="text1"/>
        </w:rPr>
        <w:fldChar w:fldCharType="end"/>
      </w:r>
      <w:r w:rsidRPr="00563C4B">
        <w:rPr>
          <w:color w:val="000000" w:themeColor="text1"/>
        </w:rPr>
        <w:t>.</w:t>
      </w:r>
    </w:p>
    <w:p w14:paraId="130C93EA" w14:textId="77777777" w:rsidR="0035784F" w:rsidRPr="00563C4B" w:rsidRDefault="0035784F" w:rsidP="0035784F">
      <w:pPr>
        <w:pStyle w:val="BodyText"/>
      </w:pPr>
      <m:oMath>
        <m:r>
          <w:rPr>
            <w:rFonts w:ascii="Cambria Math" w:hAnsi="Cambria Math"/>
          </w:rPr>
          <m:t>E</m:t>
        </m:r>
        <m:d>
          <m:dPr>
            <m:ctrlPr>
              <w:rPr>
                <w:rFonts w:ascii="Cambria Math" w:hAnsi="Cambria Math" w:cs="Calibri"/>
              </w:rPr>
            </m:ctrlPr>
          </m:dPr>
          <m:e>
            <m:r>
              <w:rPr>
                <w:rFonts w:ascii="Cambria Math" w:hAnsi="Cambria Math"/>
              </w:rPr>
              <m:t>d</m:t>
            </m:r>
          </m:e>
        </m:d>
        <m:r>
          <m:rPr>
            <m:sty m:val="p"/>
          </m:rPr>
          <w:rPr>
            <w:rFonts w:ascii="Cambria Math" w:hAnsi="Cambria Math"/>
          </w:rPr>
          <m:t>=</m:t>
        </m:r>
        <m:r>
          <w:rPr>
            <w:rFonts w:ascii="Cambria Math" w:hAnsi="Cambria Math"/>
          </w:rPr>
          <m:t>I</m:t>
        </m:r>
        <m:r>
          <m:rPr>
            <m:sty m:val="p"/>
          </m:rPr>
          <w:rPr>
            <w:rFonts w:ascii="Cambria Math" w:hAnsi="Cambria Math"/>
          </w:rPr>
          <m:t>*</m:t>
        </m:r>
        <m:f>
          <m:fPr>
            <m:ctrlPr>
              <w:rPr>
                <w:rFonts w:ascii="Cambria Math" w:hAnsi="Cambria Math" w:cs="Calibri"/>
              </w:rPr>
            </m:ctrlPr>
          </m:fPr>
          <m:num>
            <m:sSup>
              <m:sSupPr>
                <m:ctrlPr>
                  <w:rPr>
                    <w:rFonts w:ascii="Cambria Math" w:hAnsi="Cambria Math" w:cs="Calibri"/>
                  </w:rPr>
                </m:ctrlPr>
              </m:sSupPr>
              <m:e>
                <m:r>
                  <w:rPr>
                    <w:rFonts w:ascii="Cambria Math" w:hAnsi="Cambria Math"/>
                  </w:rPr>
                  <m:t>e</m:t>
                </m:r>
              </m:e>
              <m:sup>
                <m:r>
                  <m:rPr>
                    <m:sty m:val="p"/>
                  </m:rPr>
                  <w:rPr>
                    <w:rFonts w:ascii="Cambria Math" w:hAnsi="Cambria Math"/>
                  </w:rPr>
                  <m:t>-</m:t>
                </m:r>
                <m:r>
                  <w:rPr>
                    <w:rFonts w:ascii="Cambria Math" w:hAnsi="Cambria Math"/>
                  </w:rPr>
                  <m:t>z</m:t>
                </m:r>
                <m:r>
                  <m:rPr>
                    <m:sty m:val="p"/>
                  </m:rPr>
                  <w:rPr>
                    <w:rFonts w:ascii="Cambria Math" w:hAnsi="Cambria Math"/>
                  </w:rPr>
                  <m:t>*</m:t>
                </m:r>
                <m:r>
                  <w:rPr>
                    <w:rFonts w:ascii="Cambria Math" w:hAnsi="Cambria Math"/>
                  </w:rPr>
                  <m:t>d</m:t>
                </m:r>
              </m:sup>
            </m:sSup>
          </m:num>
          <m:den>
            <m:sSup>
              <m:sSupPr>
                <m:ctrlPr>
                  <w:rPr>
                    <w:rFonts w:ascii="Cambria Math" w:hAnsi="Cambria Math" w:cs="Calibri"/>
                  </w:rPr>
                </m:ctrlPr>
              </m:sSupPr>
              <m:e>
                <m:r>
                  <w:rPr>
                    <w:rFonts w:ascii="Cambria Math" w:hAnsi="Cambria Math"/>
                  </w:rPr>
                  <m:t>d</m:t>
                </m:r>
              </m:e>
              <m:sup>
                <m:r>
                  <m:rPr>
                    <m:sty m:val="p"/>
                  </m:rPr>
                  <w:rPr>
                    <w:rFonts w:ascii="Cambria Math" w:hAnsi="Cambria Math"/>
                  </w:rPr>
                  <m:t>2</m:t>
                </m:r>
              </m:sup>
            </m:sSup>
          </m:den>
        </m:f>
      </m:oMath>
      <w:r w:rsidRPr="00563C4B">
        <w:tab/>
      </w:r>
    </w:p>
    <w:p w14:paraId="64933359" w14:textId="77777777" w:rsidR="0035784F" w:rsidRDefault="0035784F" w:rsidP="0035784F">
      <w:pPr>
        <w:pStyle w:val="Caption"/>
      </w:pPr>
      <w:bookmarkStart w:id="130" w:name="_Ref449603939"/>
      <w:bookmarkStart w:id="131" w:name="_Toc491770940"/>
      <w:r>
        <w:t xml:space="preserve">Equation </w:t>
      </w:r>
      <w:r>
        <w:fldChar w:fldCharType="begin"/>
      </w:r>
      <w:r>
        <w:instrText xml:space="preserve"> SEQ Equation \* ARABIC </w:instrText>
      </w:r>
      <w:r>
        <w:fldChar w:fldCharType="separate"/>
      </w:r>
      <w:r w:rsidR="00AF0B35">
        <w:rPr>
          <w:noProof/>
        </w:rPr>
        <w:t>20</w:t>
      </w:r>
      <w:r>
        <w:fldChar w:fldCharType="end"/>
      </w:r>
      <w:bookmarkEnd w:id="130"/>
      <w:r>
        <w:t xml:space="preserve"> Allard’s Law, physical presentation</w:t>
      </w:r>
      <w:bookmarkEnd w:id="131"/>
    </w:p>
    <w:p w14:paraId="7E25D823" w14:textId="77777777" w:rsidR="0035784F" w:rsidRDefault="0035784F" w:rsidP="0035784F">
      <w:pPr>
        <w:pStyle w:val="BodyText"/>
      </w:pPr>
      <w:r>
        <w:t>Where:</w:t>
      </w:r>
    </w:p>
    <w:p w14:paraId="0CE1ABC2" w14:textId="77777777" w:rsidR="0035784F" w:rsidRDefault="0035784F" w:rsidP="0035784F">
      <w:pPr>
        <w:pStyle w:val="BodyText"/>
        <w:ind w:firstLine="708"/>
      </w:pPr>
      <w:r w:rsidRPr="00563C4B">
        <w:rPr>
          <w:rFonts w:ascii="Cambria Math" w:hAnsi="Cambria Math"/>
          <w:i/>
        </w:rPr>
        <w:t>E(d)</w:t>
      </w:r>
      <w:r>
        <w:tab/>
        <w:t>Illuminance at the eye of the observer</w:t>
      </w:r>
    </w:p>
    <w:p w14:paraId="4886DA76" w14:textId="77777777" w:rsidR="0035784F" w:rsidRDefault="0035784F" w:rsidP="0035784F">
      <w:pPr>
        <w:pStyle w:val="BodyText"/>
        <w:ind w:firstLine="708"/>
      </w:pPr>
      <w:r w:rsidRPr="00563C4B">
        <w:rPr>
          <w:rFonts w:ascii="Cambria Math" w:hAnsi="Cambria Math"/>
          <w:i/>
        </w:rPr>
        <w:t>I</w:t>
      </w:r>
      <w:r>
        <w:tab/>
        <w:t>Luminous intensity of the light</w:t>
      </w:r>
    </w:p>
    <w:p w14:paraId="7877C86A" w14:textId="77777777" w:rsidR="0035784F" w:rsidRDefault="0035784F" w:rsidP="0035784F">
      <w:pPr>
        <w:pStyle w:val="BodyText"/>
        <w:ind w:firstLine="708"/>
      </w:pPr>
      <w:r w:rsidRPr="00563C4B">
        <w:rPr>
          <w:rFonts w:ascii="Cambria Math" w:hAnsi="Cambria Math"/>
          <w:i/>
        </w:rPr>
        <w:t>z</w:t>
      </w:r>
      <w:r>
        <w:tab/>
        <w:t>exponential factor describing atmospheric absorption and scattering (extiction)</w:t>
      </w:r>
    </w:p>
    <w:p w14:paraId="26508BC3" w14:textId="77777777" w:rsidR="0035784F" w:rsidRPr="00563C4B" w:rsidRDefault="0035784F" w:rsidP="0035784F">
      <w:pPr>
        <w:pStyle w:val="BodyText"/>
        <w:ind w:firstLine="708"/>
      </w:pPr>
      <w:r w:rsidRPr="00563C4B">
        <w:rPr>
          <w:rFonts w:ascii="Cambria Math" w:hAnsi="Cambria Math"/>
          <w:i/>
        </w:rPr>
        <w:t>d</w:t>
      </w:r>
      <w:r>
        <w:tab/>
        <w:t>distance between light and observer</w:t>
      </w:r>
    </w:p>
    <w:p w14:paraId="7B0E780D" w14:textId="77777777" w:rsidR="0035784F" w:rsidRDefault="0035784F" w:rsidP="0035784F">
      <w:pPr>
        <w:pStyle w:val="BodyText"/>
      </w:pPr>
      <w:r w:rsidRPr="000C0BDE">
        <w:t>In practice, there are alternative ways of characterizing the prevailing atmosphere as follows.</w:t>
      </w:r>
    </w:p>
    <w:p w14:paraId="77ED48FF" w14:textId="77777777" w:rsidR="004544F4" w:rsidRDefault="004544F4" w:rsidP="0035784F">
      <w:pPr>
        <w:pStyle w:val="BodyText"/>
      </w:pPr>
    </w:p>
    <w:p w14:paraId="7A92EDE2" w14:textId="3ECCA5C2" w:rsidR="0035784F" w:rsidRDefault="0035784F" w:rsidP="0035784F">
      <w:pPr>
        <w:pStyle w:val="Annex"/>
        <w:numPr>
          <w:ilvl w:val="1"/>
          <w:numId w:val="3"/>
        </w:numPr>
      </w:pPr>
      <w:r>
        <w:t>Allard’s lay using atmospheric transmissivity T</w:t>
      </w:r>
    </w:p>
    <w:p w14:paraId="71BCDEBA" w14:textId="77777777" w:rsidR="0035784F" w:rsidRDefault="0035784F" w:rsidP="0035784F">
      <w:pPr>
        <w:pStyle w:val="BodyText"/>
      </w:pPr>
      <w:r>
        <w:t>Atmospheric transmissivity (T) is defined as the ratio of the luminous flux transmitted by the atmosphere over a unit distance to the luminous flux which would be transmitted along the same path in a vacuum.</w:t>
      </w:r>
    </w:p>
    <w:p w14:paraId="75B96780" w14:textId="77777777" w:rsidR="0035784F" w:rsidRDefault="0035784F" w:rsidP="0035784F">
      <w:pPr>
        <w:pStyle w:val="BodyText"/>
        <w:rPr>
          <w:color w:val="7030A0"/>
        </w:rPr>
      </w:pPr>
      <m:oMath>
        <m:r>
          <w:rPr>
            <w:rFonts w:ascii="Cambria Math" w:hAnsi="Cambria Math"/>
            <w:color w:val="000000" w:themeColor="text1"/>
            <w:sz w:val="24"/>
            <w:szCs w:val="24"/>
          </w:rPr>
          <m:t>T=</m:t>
        </m:r>
        <m:f>
          <m:fPr>
            <m:ctrlPr>
              <w:rPr>
                <w:rFonts w:ascii="Cambria Math" w:hAnsi="Cambria Math"/>
                <w:i/>
                <w:color w:val="000000" w:themeColor="text1"/>
                <w:sz w:val="24"/>
                <w:szCs w:val="24"/>
              </w:rPr>
            </m:ctrlPr>
          </m:fPr>
          <m:num>
            <m:r>
              <m:rPr>
                <m:sty m:val="p"/>
              </m:rPr>
              <w:rPr>
                <w:rFonts w:ascii="Cambria Math" w:hAnsi="Cambria Math"/>
                <w:color w:val="000000" w:themeColor="text1"/>
                <w:sz w:val="24"/>
                <w:szCs w:val="24"/>
              </w:rPr>
              <m:t>Φ</m:t>
            </m:r>
            <m:d>
              <m:dPr>
                <m:ctrlPr>
                  <w:rPr>
                    <w:rFonts w:ascii="Cambria Math" w:hAnsi="Cambria Math"/>
                    <w:i/>
                    <w:color w:val="000000" w:themeColor="text1"/>
                    <w:sz w:val="24"/>
                    <w:szCs w:val="24"/>
                  </w:rPr>
                </m:ctrlPr>
              </m:d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e>
            </m:d>
          </m:num>
          <m:den>
            <m:sSub>
              <m:sSubPr>
                <m:ctrlPr>
                  <w:rPr>
                    <w:rFonts w:ascii="Cambria Math" w:hAnsi="Cambria Math"/>
                    <w:i/>
                    <w:color w:val="000000" w:themeColor="text1"/>
                    <w:sz w:val="24"/>
                    <w:szCs w:val="24"/>
                  </w:rPr>
                </m:ctrlPr>
              </m:sSubPr>
              <m:e>
                <m:r>
                  <m:rPr>
                    <m:sty m:val="p"/>
                  </m:rPr>
                  <w:rPr>
                    <w:rFonts w:ascii="Cambria Math" w:hAnsi="Cambria Math"/>
                    <w:color w:val="000000" w:themeColor="text1"/>
                    <w:sz w:val="24"/>
                    <w:szCs w:val="24"/>
                  </w:rPr>
                  <m:t>Φ</m:t>
                </m:r>
              </m:e>
              <m:sub>
                <m:r>
                  <w:rPr>
                    <w:rFonts w:ascii="Cambria Math" w:hAnsi="Cambria Math"/>
                    <w:color w:val="000000" w:themeColor="text1"/>
                    <w:sz w:val="24"/>
                    <w:szCs w:val="24"/>
                  </w:rPr>
                  <m:t>vacuum</m:t>
                </m:r>
              </m:sub>
            </m:sSub>
            <m:d>
              <m:dPr>
                <m:ctrlPr>
                  <w:rPr>
                    <w:rFonts w:ascii="Cambria Math" w:hAnsi="Cambria Math"/>
                    <w:i/>
                    <w:color w:val="000000" w:themeColor="text1"/>
                    <w:sz w:val="24"/>
                    <w:szCs w:val="24"/>
                  </w:rPr>
                </m:ctrlPr>
              </m:d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e>
            </m:d>
          </m:den>
        </m:f>
      </m:oMath>
      <w:r w:rsidRPr="000C0BDE">
        <w:rPr>
          <w:color w:val="000000" w:themeColor="text1"/>
        </w:rPr>
        <w:tab/>
      </w:r>
    </w:p>
    <w:p w14:paraId="64C482EC" w14:textId="77777777" w:rsidR="0035784F" w:rsidRDefault="0035784F" w:rsidP="0035784F">
      <w:pPr>
        <w:pStyle w:val="Caption"/>
      </w:pPr>
      <w:bookmarkStart w:id="132" w:name="_Ref449605780"/>
      <w:bookmarkStart w:id="133" w:name="_Toc491770941"/>
      <w:r>
        <w:t xml:space="preserve">Equation </w:t>
      </w:r>
      <w:r>
        <w:fldChar w:fldCharType="begin"/>
      </w:r>
      <w:r>
        <w:instrText xml:space="preserve"> SEQ Equation \* ARABIC </w:instrText>
      </w:r>
      <w:r>
        <w:fldChar w:fldCharType="separate"/>
      </w:r>
      <w:r w:rsidR="00AF0B35">
        <w:rPr>
          <w:noProof/>
        </w:rPr>
        <w:t>21</w:t>
      </w:r>
      <w:r>
        <w:fldChar w:fldCharType="end"/>
      </w:r>
      <w:bookmarkEnd w:id="132"/>
      <w:r>
        <w:t xml:space="preserve"> Transmissivity (luminous flux)</w:t>
      </w:r>
      <w:bookmarkEnd w:id="133"/>
    </w:p>
    <w:p w14:paraId="61DF8773" w14:textId="77777777" w:rsidR="0035784F" w:rsidRDefault="0035784F" w:rsidP="0035784F">
      <w:pPr>
        <w:pStyle w:val="BodyText"/>
      </w:pPr>
      <w:r>
        <w:t>Where:</w:t>
      </w:r>
    </w:p>
    <w:p w14:paraId="575C404F" w14:textId="77777777" w:rsidR="0035784F" w:rsidRDefault="0035784F" w:rsidP="0035784F">
      <w:pPr>
        <w:pStyle w:val="BodyText"/>
        <w:ind w:firstLine="708"/>
      </w:pPr>
      <w:r>
        <w:t>T</w:t>
      </w:r>
      <w:r>
        <w:tab/>
      </w:r>
      <w:r>
        <w:tab/>
        <w:t>atmospheric transmissivity (dimensionless)</w:t>
      </w:r>
    </w:p>
    <w:p w14:paraId="091C085E" w14:textId="77777777" w:rsidR="0035784F" w:rsidRDefault="0035784F" w:rsidP="0035784F">
      <w:pPr>
        <w:pStyle w:val="BodyText"/>
        <w:ind w:firstLine="708"/>
      </w:pPr>
      <m:oMath>
        <m:r>
          <m:rPr>
            <m:sty m:val="p"/>
          </m:rPr>
          <w:rPr>
            <w:rFonts w:ascii="Cambria Math" w:hAnsi="Cambria Math"/>
          </w:rPr>
          <m:t>Φ</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Pr>
          <w:rFonts w:eastAsiaTheme="minorEastAsia"/>
        </w:rPr>
        <w:tab/>
      </w:r>
      <w:r>
        <w:rPr>
          <w:rFonts w:eastAsiaTheme="minorEastAsia"/>
        </w:rPr>
        <w:tab/>
        <w:t>l</w:t>
      </w:r>
      <w:r>
        <w:t>uminous flux at the unit distance after passing through the atmosphere</w:t>
      </w:r>
    </w:p>
    <w:p w14:paraId="1379C6AF" w14:textId="77777777" w:rsidR="0035784F" w:rsidRDefault="004229D9" w:rsidP="0035784F">
      <w:pPr>
        <w:pStyle w:val="BodyText"/>
        <w:ind w:firstLine="708"/>
      </w:pPr>
      <m:oMath>
        <m:sSub>
          <m:sSubPr>
            <m:ctrlPr>
              <w:rPr>
                <w:rFonts w:ascii="Cambria Math" w:hAnsi="Cambria Math"/>
              </w:rPr>
            </m:ctrlPr>
          </m:sSubPr>
          <m:e>
            <m:r>
              <m:rPr>
                <m:sty m:val="p"/>
              </m:rPr>
              <w:rPr>
                <w:rFonts w:ascii="Cambria Math" w:hAnsi="Cambria Math"/>
              </w:rPr>
              <m:t>Φ</m:t>
            </m:r>
          </m:e>
          <m:sub>
            <m:r>
              <w:rPr>
                <w:rFonts w:ascii="Cambria Math" w:hAnsi="Cambria Math"/>
              </w:rPr>
              <m:t>vaccum</m:t>
            </m:r>
          </m:sub>
        </m:sSub>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sidR="0035784F">
        <w:rPr>
          <w:rFonts w:eastAsiaTheme="minorEastAsia"/>
        </w:rPr>
        <w:tab/>
      </w:r>
      <w:r w:rsidR="0035784F">
        <w:t>theoretical luminous flux at the unit distance after passing through a vacuum</w:t>
      </w:r>
    </w:p>
    <w:p w14:paraId="41C7D475" w14:textId="77777777" w:rsidR="0035784F" w:rsidRDefault="004229D9" w:rsidP="0035784F">
      <w:pPr>
        <w:pStyle w:val="BodyText"/>
        <w:ind w:firstLine="708"/>
      </w:pPr>
      <m:oMath>
        <m:sSub>
          <m:sSubPr>
            <m:ctrlPr>
              <w:rPr>
                <w:rFonts w:ascii="Cambria Math" w:hAnsi="Cambria Math"/>
                <w:i/>
              </w:rPr>
            </m:ctrlPr>
          </m:sSubPr>
          <m:e>
            <m:r>
              <w:rPr>
                <w:rFonts w:ascii="Cambria Math" w:hAnsi="Cambria Math"/>
              </w:rPr>
              <m:t>d</m:t>
            </m:r>
          </m:e>
          <m:sub>
            <m:r>
              <w:rPr>
                <w:rFonts w:ascii="Cambria Math" w:hAnsi="Cambria Math"/>
              </w:rPr>
              <m:t>U</m:t>
            </m:r>
          </m:sub>
        </m:sSub>
      </m:oMath>
      <w:r w:rsidR="0035784F">
        <w:tab/>
      </w:r>
      <w:r w:rsidR="0035784F">
        <w:tab/>
        <w:t>unit distance</w:t>
      </w:r>
    </w:p>
    <w:p w14:paraId="2A2E5EC7" w14:textId="2E46F6C8" w:rsidR="0035784F" w:rsidRDefault="0035784F" w:rsidP="0035784F">
      <w:pPr>
        <w:pStyle w:val="BodyText"/>
      </w:pPr>
      <w:r w:rsidRPr="00C75FDB">
        <w:t xml:space="preserve">Because the ratio of the luminous fluxes in </w:t>
      </w:r>
      <w:r>
        <w:fldChar w:fldCharType="begin"/>
      </w:r>
      <w:r>
        <w:instrText xml:space="preserve"> REF _Ref449605780 \h </w:instrText>
      </w:r>
      <w:r>
        <w:fldChar w:fldCharType="separate"/>
      </w:r>
      <w:r w:rsidR="00AF0B35">
        <w:t xml:space="preserve">Equation </w:t>
      </w:r>
      <w:r w:rsidR="00AF0B35">
        <w:rPr>
          <w:noProof/>
        </w:rPr>
        <w:t>21</w:t>
      </w:r>
      <w:r>
        <w:fldChar w:fldCharType="end"/>
      </w:r>
      <w:r>
        <w:t xml:space="preserve"> </w:t>
      </w:r>
      <w:r w:rsidRPr="00C75FDB">
        <w:t xml:space="preserve">is the same as the ratio of the corresponding illuminance values, </w:t>
      </w:r>
      <w:r>
        <w:fldChar w:fldCharType="begin"/>
      </w:r>
      <w:r>
        <w:instrText xml:space="preserve"> REF _Ref449605780 \h </w:instrText>
      </w:r>
      <w:r>
        <w:fldChar w:fldCharType="separate"/>
      </w:r>
      <w:r w:rsidR="00AF0B35">
        <w:t xml:space="preserve">Equation </w:t>
      </w:r>
      <w:r w:rsidR="00AF0B35">
        <w:rPr>
          <w:noProof/>
        </w:rPr>
        <w:t>21</w:t>
      </w:r>
      <w:r>
        <w:fldChar w:fldCharType="end"/>
      </w:r>
      <w:r w:rsidRPr="00C75FDB">
        <w:t xml:space="preserve"> can be rewritten as</w:t>
      </w:r>
    </w:p>
    <w:p w14:paraId="4FF6BCB4" w14:textId="77777777" w:rsidR="0035784F" w:rsidRPr="00436236" w:rsidRDefault="0035784F" w:rsidP="0035784F">
      <w:pPr>
        <w:pStyle w:val="BodyText"/>
        <w:rPr>
          <w:sz w:val="24"/>
          <w:szCs w:val="24"/>
        </w:rPr>
      </w:pPr>
      <m:oMath>
        <m:r>
          <w:rPr>
            <w:rFonts w:ascii="Cambria Math" w:hAnsi="Cambria Math"/>
            <w:sz w:val="24"/>
            <w:szCs w:val="24"/>
          </w:rPr>
          <m:t>T=</m:t>
        </m:r>
        <m:f>
          <m:fPr>
            <m:ctrlPr>
              <w:rPr>
                <w:rFonts w:ascii="Cambria Math" w:hAnsi="Cambria Math"/>
                <w:i/>
                <w:sz w:val="24"/>
                <w:szCs w:val="24"/>
              </w:rPr>
            </m:ctrlPr>
          </m:fPr>
          <m:num>
            <m:r>
              <m:rPr>
                <m:sty m:val="p"/>
              </m:rPr>
              <w:rPr>
                <w:rFonts w:ascii="Cambria Math" w:hAnsi="Cambria Math"/>
                <w:sz w:val="24"/>
                <w:szCs w:val="24"/>
              </w:rPr>
              <m:t>E</m:t>
            </m:r>
            <m:d>
              <m:dPr>
                <m:ctrlPr>
                  <w:rPr>
                    <w:rFonts w:ascii="Cambria Math" w:hAnsi="Cambria Math"/>
                    <w:sz w:val="24"/>
                    <w:szCs w:val="24"/>
                  </w:rPr>
                </m:ctrlPr>
              </m:dPr>
              <m:e>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U</m:t>
                    </m:r>
                  </m:sub>
                </m:sSub>
              </m:e>
            </m:d>
          </m:num>
          <m:den>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vacuum</m:t>
                </m:r>
              </m:sub>
            </m:sSub>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U</m:t>
                    </m:r>
                  </m:sub>
                </m:sSub>
              </m:e>
            </m:d>
          </m:den>
        </m:f>
      </m:oMath>
      <w:r w:rsidRPr="00436236">
        <w:rPr>
          <w:sz w:val="24"/>
          <w:szCs w:val="24"/>
        </w:rPr>
        <w:tab/>
      </w:r>
    </w:p>
    <w:p w14:paraId="47B21903" w14:textId="77777777" w:rsidR="0035784F" w:rsidRPr="00DB5A63" w:rsidRDefault="0035784F" w:rsidP="0035784F">
      <w:pPr>
        <w:pStyle w:val="equation"/>
      </w:pPr>
      <w:bookmarkStart w:id="134" w:name="_Ref449606390"/>
      <w:bookmarkStart w:id="135" w:name="_Toc491770942"/>
      <w:r w:rsidRPr="00DB5A63">
        <w:t xml:space="preserve">Equation </w:t>
      </w:r>
      <w:r>
        <w:fldChar w:fldCharType="begin"/>
      </w:r>
      <w:r>
        <w:instrText xml:space="preserve"> SEQ Equation \* ARABIC </w:instrText>
      </w:r>
      <w:r>
        <w:fldChar w:fldCharType="separate"/>
      </w:r>
      <w:r w:rsidR="00AF0B35">
        <w:rPr>
          <w:noProof/>
        </w:rPr>
        <w:t>22</w:t>
      </w:r>
      <w:r>
        <w:rPr>
          <w:noProof/>
        </w:rPr>
        <w:fldChar w:fldCharType="end"/>
      </w:r>
      <w:bookmarkEnd w:id="134"/>
      <w:r w:rsidRPr="00DB5A63">
        <w:t xml:space="preserve"> Transmissivity (illuminance)</w:t>
      </w:r>
      <w:bookmarkEnd w:id="135"/>
    </w:p>
    <w:p w14:paraId="167656D8" w14:textId="77777777" w:rsidR="0035784F" w:rsidRDefault="0035784F" w:rsidP="0035784F">
      <w:pPr>
        <w:pStyle w:val="BodyText"/>
      </w:pPr>
      <w:r>
        <w:t>Where:</w:t>
      </w:r>
    </w:p>
    <w:p w14:paraId="54EE4C46" w14:textId="77777777" w:rsidR="0035784F" w:rsidRDefault="0035784F" w:rsidP="0035784F">
      <w:pPr>
        <w:pStyle w:val="BodyText"/>
        <w:ind w:firstLine="708"/>
      </w:pPr>
      <m:oMath>
        <m:r>
          <m:rPr>
            <m:sty m:val="p"/>
          </m:rPr>
          <w:rPr>
            <w:rFonts w:ascii="Cambria Math" w:hAnsi="Cambria Math"/>
          </w:rPr>
          <m:t>E</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Pr>
          <w:rFonts w:eastAsiaTheme="minorEastAsia"/>
        </w:rPr>
        <w:tab/>
      </w:r>
      <w:r>
        <w:rPr>
          <w:rFonts w:eastAsiaTheme="minorEastAsia"/>
        </w:rPr>
        <w:tab/>
        <w:t>illuminance</w:t>
      </w:r>
      <w:r>
        <w:t xml:space="preserve"> at the unit distance after passing through the atmosphere</w:t>
      </w:r>
    </w:p>
    <w:p w14:paraId="54F0EEEC" w14:textId="77777777" w:rsidR="0035784F" w:rsidRDefault="004229D9" w:rsidP="0035784F">
      <w:pPr>
        <w:pStyle w:val="BodyText"/>
        <w:ind w:firstLine="708"/>
      </w:pPr>
      <m:oMath>
        <m:sSub>
          <m:sSubPr>
            <m:ctrlPr>
              <w:rPr>
                <w:rFonts w:ascii="Cambria Math" w:hAnsi="Cambria Math"/>
              </w:rPr>
            </m:ctrlPr>
          </m:sSubPr>
          <m:e>
            <m:r>
              <m:rPr>
                <m:sty m:val="p"/>
              </m:rPr>
              <w:rPr>
                <w:rFonts w:ascii="Cambria Math" w:hAnsi="Cambria Math"/>
              </w:rPr>
              <m:t>E</m:t>
            </m:r>
          </m:e>
          <m:sub>
            <m:r>
              <w:rPr>
                <w:rFonts w:ascii="Cambria Math" w:hAnsi="Cambria Math"/>
              </w:rPr>
              <m:t>vaccum</m:t>
            </m:r>
          </m:sub>
        </m:sSub>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sidR="0035784F">
        <w:rPr>
          <w:rFonts w:eastAsiaTheme="minorEastAsia"/>
        </w:rPr>
        <w:tab/>
      </w:r>
      <w:r w:rsidR="0035784F">
        <w:t xml:space="preserve">theoretical </w:t>
      </w:r>
      <w:r w:rsidR="0035784F">
        <w:rPr>
          <w:rFonts w:eastAsiaTheme="minorEastAsia"/>
        </w:rPr>
        <w:t>illuminance</w:t>
      </w:r>
      <w:r w:rsidR="0035784F">
        <w:t xml:space="preserve"> at the unit distance after passing through a vacuum</w:t>
      </w:r>
    </w:p>
    <w:p w14:paraId="48248164" w14:textId="37C01DCB" w:rsidR="0035784F" w:rsidRPr="00C43ED6" w:rsidRDefault="0035784F" w:rsidP="0035784F">
      <w:pPr>
        <w:pStyle w:val="BodyText"/>
        <w:rPr>
          <w:color w:val="000000" w:themeColor="text1"/>
        </w:rPr>
      </w:pPr>
      <w:r w:rsidRPr="00C43ED6">
        <w:rPr>
          <w:color w:val="000000" w:themeColor="text1"/>
        </w:rPr>
        <w:lastRenderedPageBreak/>
        <w:t xml:space="preserve">Inserting expressions for </w:t>
      </w:r>
      <m:oMath>
        <m:r>
          <m:rPr>
            <m:sty m:val="p"/>
          </m:rPr>
          <w:rPr>
            <w:rFonts w:ascii="Cambria Math" w:hAnsi="Cambria Math"/>
          </w:rPr>
          <m:t>E</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Pr>
          <w:rFonts w:eastAsiaTheme="minorEastAsia"/>
        </w:rPr>
        <w:t xml:space="preserve"> </w:t>
      </w:r>
      <w:r w:rsidRPr="00C43ED6">
        <w:rPr>
          <w:color w:val="000000" w:themeColor="text1"/>
        </w:rPr>
        <w:t xml:space="preserve">and </w:t>
      </w:r>
      <m:oMath>
        <m:sSub>
          <m:sSubPr>
            <m:ctrlPr>
              <w:rPr>
                <w:rFonts w:ascii="Cambria Math" w:hAnsi="Cambria Math"/>
              </w:rPr>
            </m:ctrlPr>
          </m:sSubPr>
          <m:e>
            <m:r>
              <m:rPr>
                <m:sty m:val="p"/>
              </m:rPr>
              <w:rPr>
                <w:rFonts w:ascii="Cambria Math" w:hAnsi="Cambria Math"/>
              </w:rPr>
              <m:t>E</m:t>
            </m:r>
          </m:e>
          <m:sub>
            <m:r>
              <w:rPr>
                <w:rFonts w:ascii="Cambria Math" w:hAnsi="Cambria Math"/>
              </w:rPr>
              <m:t>vaccum</m:t>
            </m:r>
          </m:sub>
        </m:sSub>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Pr>
          <w:color w:val="000000" w:themeColor="text1"/>
        </w:rPr>
        <w:t xml:space="preserve"> </w:t>
      </w:r>
      <w:r w:rsidRPr="00C43ED6">
        <w:rPr>
          <w:color w:val="000000" w:themeColor="text1"/>
        </w:rPr>
        <w:t xml:space="preserve">from </w:t>
      </w:r>
      <w:r>
        <w:rPr>
          <w:color w:val="000000" w:themeColor="text1"/>
        </w:rPr>
        <w:fldChar w:fldCharType="begin"/>
      </w:r>
      <w:r>
        <w:rPr>
          <w:color w:val="000000" w:themeColor="text1"/>
        </w:rPr>
        <w:instrText xml:space="preserve"> REF _Ref449603939 \h </w:instrText>
      </w:r>
      <w:r>
        <w:rPr>
          <w:color w:val="000000" w:themeColor="text1"/>
        </w:rPr>
      </w:r>
      <w:r>
        <w:rPr>
          <w:color w:val="000000" w:themeColor="text1"/>
        </w:rPr>
        <w:fldChar w:fldCharType="separate"/>
      </w:r>
      <w:r w:rsidR="00AF0B35">
        <w:t xml:space="preserve">Equation </w:t>
      </w:r>
      <w:r w:rsidR="00AF0B35">
        <w:rPr>
          <w:noProof/>
        </w:rPr>
        <w:t>20</w:t>
      </w:r>
      <w:r>
        <w:rPr>
          <w:color w:val="000000" w:themeColor="text1"/>
        </w:rPr>
        <w:fldChar w:fldCharType="end"/>
      </w:r>
      <w:r>
        <w:rPr>
          <w:color w:val="000000" w:themeColor="text1"/>
        </w:rPr>
        <w:t xml:space="preserve"> </w:t>
      </w:r>
      <w:r w:rsidRPr="00C43ED6">
        <w:rPr>
          <w:color w:val="000000" w:themeColor="text1"/>
        </w:rPr>
        <w:t xml:space="preserve">into </w:t>
      </w:r>
      <w:r>
        <w:rPr>
          <w:color w:val="000000" w:themeColor="text1"/>
        </w:rPr>
        <w:fldChar w:fldCharType="begin"/>
      </w:r>
      <w:r>
        <w:rPr>
          <w:color w:val="000000" w:themeColor="text1"/>
        </w:rPr>
        <w:instrText xml:space="preserve"> REF _Ref449606390 \h </w:instrText>
      </w:r>
      <w:r>
        <w:rPr>
          <w:color w:val="000000" w:themeColor="text1"/>
        </w:rPr>
      </w:r>
      <w:r>
        <w:rPr>
          <w:color w:val="000000" w:themeColor="text1"/>
        </w:rPr>
        <w:fldChar w:fldCharType="separate"/>
      </w:r>
      <w:r w:rsidR="00AF0B35" w:rsidRPr="00DB5A63">
        <w:t xml:space="preserve">Equation </w:t>
      </w:r>
      <w:r w:rsidR="00AF0B35">
        <w:rPr>
          <w:noProof/>
        </w:rPr>
        <w:t>22</w:t>
      </w:r>
      <w:r>
        <w:rPr>
          <w:color w:val="000000" w:themeColor="text1"/>
        </w:rPr>
        <w:fldChar w:fldCharType="end"/>
      </w:r>
      <w:r>
        <w:rPr>
          <w:color w:val="000000" w:themeColor="text1"/>
        </w:rPr>
        <w:t>,</w:t>
      </w:r>
      <w:r w:rsidRPr="00C43ED6">
        <w:rPr>
          <w:color w:val="000000" w:themeColor="text1"/>
        </w:rPr>
        <w:t xml:space="preserve"> and noting that for</w:t>
      </w:r>
      <w:r>
        <w:rPr>
          <w:color w:val="000000" w:themeColor="text1"/>
        </w:rPr>
        <w:t xml:space="preserve"> </w:t>
      </w:r>
      <m:oMath>
        <m:sSub>
          <m:sSubPr>
            <m:ctrlPr>
              <w:rPr>
                <w:rFonts w:ascii="Cambria Math" w:hAnsi="Cambria Math"/>
              </w:rPr>
            </m:ctrlPr>
          </m:sSubPr>
          <m:e>
            <m:r>
              <m:rPr>
                <m:sty m:val="p"/>
              </m:rPr>
              <w:rPr>
                <w:rFonts w:ascii="Cambria Math" w:hAnsi="Cambria Math"/>
              </w:rPr>
              <m:t>E</m:t>
            </m:r>
          </m:e>
          <m:sub>
            <m:r>
              <w:rPr>
                <w:rFonts w:ascii="Cambria Math" w:hAnsi="Cambria Math"/>
              </w:rPr>
              <m:t>vaccum</m:t>
            </m:r>
          </m:sub>
        </m:sSub>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sidRPr="00C43ED6">
        <w:rPr>
          <w:color w:val="000000" w:themeColor="text1"/>
        </w:rPr>
        <w:t xml:space="preserve"> </w:t>
      </w:r>
      <m:oMath>
        <m:r>
          <w:rPr>
            <w:rFonts w:ascii="Cambria Math" w:hAnsi="Cambria Math"/>
            <w:color w:val="000000" w:themeColor="text1"/>
          </w:rPr>
          <m:t>z=0</m:t>
        </m:r>
      </m:oMath>
      <w:r w:rsidRPr="00C43ED6">
        <w:rPr>
          <w:color w:val="000000" w:themeColor="text1"/>
        </w:rPr>
        <w:t xml:space="preserve">, </w:t>
      </w:r>
      <w:r>
        <w:rPr>
          <w:color w:val="000000" w:themeColor="text1"/>
        </w:rPr>
        <w:fldChar w:fldCharType="begin"/>
      </w:r>
      <w:r>
        <w:rPr>
          <w:color w:val="000000" w:themeColor="text1"/>
        </w:rPr>
        <w:instrText xml:space="preserve"> REF _Ref449606390 \h </w:instrText>
      </w:r>
      <w:r>
        <w:rPr>
          <w:color w:val="000000" w:themeColor="text1"/>
        </w:rPr>
      </w:r>
      <w:r>
        <w:rPr>
          <w:color w:val="000000" w:themeColor="text1"/>
        </w:rPr>
        <w:fldChar w:fldCharType="separate"/>
      </w:r>
      <w:r w:rsidR="00AF0B35" w:rsidRPr="00DB5A63">
        <w:t xml:space="preserve">Equation </w:t>
      </w:r>
      <w:r w:rsidR="00AF0B35">
        <w:rPr>
          <w:noProof/>
        </w:rPr>
        <w:t>22</w:t>
      </w:r>
      <w:r>
        <w:rPr>
          <w:color w:val="000000" w:themeColor="text1"/>
        </w:rPr>
        <w:fldChar w:fldCharType="end"/>
      </w:r>
      <w:r w:rsidRPr="00C43ED6">
        <w:rPr>
          <w:color w:val="000000" w:themeColor="text1"/>
        </w:rPr>
        <w:t xml:space="preserve"> becomes</w:t>
      </w:r>
    </w:p>
    <w:p w14:paraId="3B84B830" w14:textId="77777777" w:rsidR="0035784F" w:rsidRDefault="0035784F" w:rsidP="0035784F">
      <w:pPr>
        <w:pStyle w:val="BodyText"/>
        <w:rPr>
          <w:rFonts w:eastAsiaTheme="minorEastAsia"/>
          <w:color w:val="000000" w:themeColor="text1"/>
          <w:sz w:val="24"/>
          <w:szCs w:val="24"/>
        </w:rPr>
      </w:pPr>
      <m:oMath>
        <m:r>
          <w:rPr>
            <w:rFonts w:ascii="Cambria Math" w:hAnsi="Cambria Math"/>
            <w:color w:val="000000" w:themeColor="text1"/>
            <w:sz w:val="24"/>
            <w:szCs w:val="24"/>
          </w:rPr>
          <m:t>T=</m:t>
        </m:r>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e</m:t>
            </m:r>
          </m:e>
          <m:sup>
            <m:r>
              <w:rPr>
                <w:rFonts w:ascii="Cambria Math" w:hAnsi="Cambria Math"/>
                <w:color w:val="000000" w:themeColor="text1"/>
                <w:sz w:val="24"/>
                <w:szCs w:val="24"/>
              </w:rPr>
              <m:t>-z*</m:t>
            </m:r>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sup>
        </m:sSup>
      </m:oMath>
      <w:r>
        <w:rPr>
          <w:rFonts w:eastAsiaTheme="minorEastAsia"/>
          <w:color w:val="000000" w:themeColor="text1"/>
          <w:sz w:val="24"/>
          <w:szCs w:val="24"/>
        </w:rPr>
        <w:t xml:space="preserve"> </w:t>
      </w:r>
    </w:p>
    <w:p w14:paraId="69CEAF4F" w14:textId="6043CBE3" w:rsidR="0035784F" w:rsidRDefault="0035784F" w:rsidP="00F34C9A">
      <w:pPr>
        <w:pStyle w:val="Caption"/>
      </w:pPr>
      <w:bookmarkStart w:id="136" w:name="_Ref449606565"/>
      <w:r>
        <w:t xml:space="preserve">Equation </w:t>
      </w:r>
      <w:r>
        <w:fldChar w:fldCharType="begin"/>
      </w:r>
      <w:r>
        <w:instrText xml:space="preserve"> SEQ Equation \* ARABIC </w:instrText>
      </w:r>
      <w:r>
        <w:fldChar w:fldCharType="separate"/>
      </w:r>
      <w:r w:rsidR="00AF0B35">
        <w:rPr>
          <w:noProof/>
        </w:rPr>
        <w:t>23</w:t>
      </w:r>
      <w:r>
        <w:fldChar w:fldCharType="end"/>
      </w:r>
      <w:bookmarkEnd w:id="136"/>
      <w:r>
        <w:t xml:space="preserve"> Transmissivity and exponential factor</w:t>
      </w:r>
    </w:p>
    <w:p w14:paraId="23F1A6D2" w14:textId="77777777" w:rsidR="00F34C9A" w:rsidRPr="00F34C9A" w:rsidRDefault="00F34C9A" w:rsidP="00F34C9A"/>
    <w:p w14:paraId="39285107" w14:textId="77777777" w:rsidR="0035784F" w:rsidRPr="00C43ED6" w:rsidRDefault="0035784F" w:rsidP="0035784F">
      <w:pPr>
        <w:pStyle w:val="BodyText"/>
        <w:rPr>
          <w:color w:val="000000" w:themeColor="text1"/>
        </w:rPr>
      </w:pPr>
      <w:r w:rsidRPr="00C43ED6">
        <w:rPr>
          <w:color w:val="000000" w:themeColor="text1"/>
        </w:rPr>
        <w:t xml:space="preserve">Combining </w:t>
      </w:r>
      <w:r>
        <w:rPr>
          <w:color w:val="000000" w:themeColor="text1"/>
        </w:rPr>
        <w:fldChar w:fldCharType="begin"/>
      </w:r>
      <w:r>
        <w:rPr>
          <w:color w:val="000000" w:themeColor="text1"/>
        </w:rPr>
        <w:instrText xml:space="preserve"> REF _Ref449603939 \h </w:instrText>
      </w:r>
      <w:r>
        <w:rPr>
          <w:color w:val="000000" w:themeColor="text1"/>
        </w:rPr>
      </w:r>
      <w:r>
        <w:rPr>
          <w:color w:val="000000" w:themeColor="text1"/>
        </w:rPr>
        <w:fldChar w:fldCharType="separate"/>
      </w:r>
      <w:r w:rsidR="00AF0B35">
        <w:t xml:space="preserve">Equation </w:t>
      </w:r>
      <w:r w:rsidR="00AF0B35">
        <w:rPr>
          <w:noProof/>
        </w:rPr>
        <w:t>20</w:t>
      </w:r>
      <w:r>
        <w:rPr>
          <w:color w:val="000000" w:themeColor="text1"/>
        </w:rPr>
        <w:fldChar w:fldCharType="end"/>
      </w:r>
      <w:r w:rsidRPr="00C43ED6">
        <w:rPr>
          <w:color w:val="000000" w:themeColor="text1"/>
        </w:rPr>
        <w:t xml:space="preserve"> and </w:t>
      </w:r>
      <w:r>
        <w:rPr>
          <w:color w:val="000000" w:themeColor="text1"/>
        </w:rPr>
        <w:fldChar w:fldCharType="begin"/>
      </w:r>
      <w:r>
        <w:rPr>
          <w:color w:val="000000" w:themeColor="text1"/>
        </w:rPr>
        <w:instrText xml:space="preserve"> REF _Ref449606565 \h </w:instrText>
      </w:r>
      <w:r>
        <w:rPr>
          <w:color w:val="000000" w:themeColor="text1"/>
        </w:rPr>
      </w:r>
      <w:r>
        <w:rPr>
          <w:color w:val="000000" w:themeColor="text1"/>
        </w:rPr>
        <w:fldChar w:fldCharType="separate"/>
      </w:r>
      <w:r w:rsidR="00AF0B35">
        <w:t xml:space="preserve">Equation </w:t>
      </w:r>
      <w:r w:rsidR="00AF0B35">
        <w:rPr>
          <w:noProof/>
        </w:rPr>
        <w:t>23</w:t>
      </w:r>
      <w:r>
        <w:rPr>
          <w:color w:val="000000" w:themeColor="text1"/>
        </w:rPr>
        <w:fldChar w:fldCharType="end"/>
      </w:r>
      <w:r w:rsidRPr="00C43ED6">
        <w:rPr>
          <w:color w:val="000000" w:themeColor="text1"/>
        </w:rPr>
        <w:t xml:space="preserve"> yields</w:t>
      </w:r>
    </w:p>
    <w:p w14:paraId="5AB93F86" w14:textId="77777777" w:rsidR="0035784F" w:rsidRPr="00436236" w:rsidRDefault="0035784F" w:rsidP="0035784F">
      <w:pPr>
        <w:pStyle w:val="BodyText"/>
        <w:rPr>
          <w:lang w:val="en-US"/>
        </w:rPr>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=I*</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T</m:t>
                </m:r>
              </m:e>
              <m:sup>
                <m:f>
                  <m:fPr>
                    <m:type m:val="lin"/>
                    <m:ctrlPr>
                      <w:rPr>
                        <w:rFonts w:ascii="Cambria Math" w:hAnsi="Cambria Math"/>
                        <w:i/>
                        <w:color w:val="000000" w:themeColor="text1"/>
                        <w:sz w:val="24"/>
                        <w:szCs w:val="24"/>
                      </w:rPr>
                    </m:ctrlPr>
                  </m:fPr>
                  <m:num>
                    <m:r>
                      <w:rPr>
                        <w:rFonts w:ascii="Cambria Math" w:hAnsi="Cambria Math"/>
                        <w:color w:val="000000" w:themeColor="text1"/>
                        <w:sz w:val="24"/>
                        <w:szCs w:val="24"/>
                      </w:rPr>
                      <m:t>d</m:t>
                    </m:r>
                  </m:num>
                  <m:den>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den>
                </m:f>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d</m:t>
                </m:r>
              </m:e>
              <m:sup>
                <m:r>
                  <w:rPr>
                    <w:rFonts w:ascii="Cambria Math" w:hAnsi="Cambria Math"/>
                    <w:color w:val="000000" w:themeColor="text1"/>
                    <w:sz w:val="24"/>
                    <w:szCs w:val="24"/>
                  </w:rPr>
                  <m:t>2</m:t>
                </m:r>
              </m:sup>
            </m:sSup>
          </m:den>
        </m:f>
      </m:oMath>
      <w:r w:rsidRPr="00C43ED6">
        <w:rPr>
          <w:color w:val="000000" w:themeColor="text1"/>
        </w:rPr>
        <w:t xml:space="preserve"> </w:t>
      </w:r>
      <w:r w:rsidRPr="00C43ED6">
        <w:rPr>
          <w:color w:val="000000" w:themeColor="text1"/>
        </w:rPr>
        <w:tab/>
      </w:r>
    </w:p>
    <w:p w14:paraId="0FC6EA8C" w14:textId="77777777" w:rsidR="0035784F" w:rsidRDefault="0035784F" w:rsidP="0035784F">
      <w:pPr>
        <w:pStyle w:val="Caption"/>
      </w:pPr>
      <w:r>
        <w:t xml:space="preserve">Equation </w:t>
      </w:r>
      <w:r>
        <w:fldChar w:fldCharType="begin"/>
      </w:r>
      <w:r>
        <w:instrText xml:space="preserve"> SEQ Equation \* ARABIC </w:instrText>
      </w:r>
      <w:r>
        <w:fldChar w:fldCharType="separate"/>
      </w:r>
      <w:r w:rsidR="00AF0B35">
        <w:rPr>
          <w:noProof/>
        </w:rPr>
        <w:t>24</w:t>
      </w:r>
      <w:r>
        <w:fldChar w:fldCharType="end"/>
      </w:r>
      <w:r>
        <w:t xml:space="preserve"> Allard’s law using transmissivity</w:t>
      </w:r>
    </w:p>
    <w:p w14:paraId="5D20C1CB" w14:textId="77777777" w:rsidR="0035784F" w:rsidRPr="002842B1" w:rsidRDefault="0035784F" w:rsidP="0035784F">
      <w:pPr>
        <w:rPr>
          <w:lang w:val="en-US"/>
        </w:rPr>
      </w:pPr>
    </w:p>
    <w:p w14:paraId="4CB766C8" w14:textId="77777777" w:rsidR="0035784F" w:rsidRDefault="0035784F" w:rsidP="004544F4">
      <w:pPr>
        <w:pStyle w:val="Annex"/>
        <w:numPr>
          <w:ilvl w:val="1"/>
          <w:numId w:val="3"/>
        </w:numPr>
      </w:pPr>
      <w:r w:rsidRPr="002842B1">
        <w:t>Allard's law using the transmissivity T</w:t>
      </w:r>
      <w:r w:rsidRPr="002842B1">
        <w:rPr>
          <w:vertAlign w:val="subscript"/>
        </w:rPr>
        <w:t>M</w:t>
      </w:r>
      <w:r w:rsidRPr="002842B1">
        <w:t xml:space="preserve"> for 1 nautical mile</w:t>
      </w:r>
    </w:p>
    <w:p w14:paraId="32EEDEEC" w14:textId="77777777" w:rsidR="0035784F" w:rsidRPr="00DB5A63" w:rsidRDefault="0035784F" w:rsidP="0035784F">
      <w:pPr>
        <w:pStyle w:val="BodyText"/>
        <w:rPr>
          <w:color w:val="000000" w:themeColor="text1"/>
        </w:rPr>
      </w:pPr>
      <w:r w:rsidRPr="00DB5A63">
        <w:rPr>
          <w:color w:val="000000" w:themeColor="text1"/>
        </w:rPr>
        <w:t>The unit distance for transmissivity is chosen to be one nautical mile. Expressed in all metric units equation 5 takes the form</w:t>
      </w:r>
    </w:p>
    <w:p w14:paraId="10EADC87" w14:textId="77777777" w:rsidR="0035784F" w:rsidRDefault="0035784F" w:rsidP="0035784F">
      <w:pPr>
        <w:pStyle w:val="BodyText"/>
        <w:rPr>
          <w:rFonts w:eastAsiaTheme="minorEastAsia"/>
          <w:color w:val="000000" w:themeColor="text1"/>
          <w:sz w:val="24"/>
          <w:szCs w:val="24"/>
        </w:rPr>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=I*</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T</m:t>
                    </m:r>
                  </m:e>
                  <m:sub>
                    <m:r>
                      <w:rPr>
                        <w:rFonts w:ascii="Cambria Math" w:hAnsi="Cambria Math"/>
                        <w:color w:val="000000" w:themeColor="text1"/>
                        <w:sz w:val="24"/>
                        <w:szCs w:val="24"/>
                      </w:rPr>
                      <m:t>M</m:t>
                    </m:r>
                  </m:sub>
                </m:sSub>
              </m:e>
              <m:sup>
                <m:f>
                  <m:fPr>
                    <m:type m:val="lin"/>
                    <m:ctrlPr>
                      <w:rPr>
                        <w:rFonts w:ascii="Cambria Math" w:hAnsi="Cambria Math"/>
                        <w:i/>
                        <w:color w:val="000000" w:themeColor="text1"/>
                        <w:sz w:val="24"/>
                        <w:szCs w:val="24"/>
                      </w:rPr>
                    </m:ctrlPr>
                  </m:fPr>
                  <m:num>
                    <m:r>
                      <w:rPr>
                        <w:rFonts w:ascii="Cambria Math" w:hAnsi="Cambria Math"/>
                        <w:color w:val="000000" w:themeColor="text1"/>
                        <w:sz w:val="24"/>
                        <w:szCs w:val="24"/>
                      </w:rPr>
                      <m:t>d</m:t>
                    </m:r>
                  </m:num>
                  <m:den>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den>
                </m:f>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d</m:t>
                </m:r>
              </m:e>
              <m:sup>
                <m:r>
                  <w:rPr>
                    <w:rFonts w:ascii="Cambria Math" w:hAnsi="Cambria Math"/>
                    <w:color w:val="000000" w:themeColor="text1"/>
                    <w:sz w:val="24"/>
                    <w:szCs w:val="24"/>
                  </w:rPr>
                  <m:t>2</m:t>
                </m:r>
              </m:sup>
            </m:sSup>
          </m:den>
        </m:f>
      </m:oMath>
      <w:r w:rsidRPr="00DB5A63">
        <w:rPr>
          <w:rFonts w:eastAsiaTheme="minorEastAsia"/>
          <w:color w:val="000000" w:themeColor="text1"/>
          <w:sz w:val="24"/>
          <w:szCs w:val="24"/>
        </w:rPr>
        <w:t xml:space="preserve"> </w:t>
      </w:r>
    </w:p>
    <w:p w14:paraId="1D1AE3E3" w14:textId="77777777" w:rsidR="0035784F" w:rsidRPr="00DB5A63" w:rsidRDefault="0035784F" w:rsidP="0035784F">
      <w:pPr>
        <w:pStyle w:val="Caption"/>
      </w:pPr>
      <w:bookmarkStart w:id="137" w:name="_Ref449610997"/>
      <w:r>
        <w:t xml:space="preserve">Equation </w:t>
      </w:r>
      <w:r>
        <w:fldChar w:fldCharType="begin"/>
      </w:r>
      <w:r>
        <w:instrText xml:space="preserve"> SEQ Equation \* ARABIC </w:instrText>
      </w:r>
      <w:r>
        <w:fldChar w:fldCharType="separate"/>
      </w:r>
      <w:r w:rsidR="00AF0B35">
        <w:rPr>
          <w:noProof/>
        </w:rPr>
        <w:t>25</w:t>
      </w:r>
      <w:r>
        <w:fldChar w:fldCharType="end"/>
      </w:r>
      <w:bookmarkEnd w:id="137"/>
      <w:r>
        <w:t xml:space="preserve"> </w:t>
      </w:r>
      <w:r w:rsidRPr="00DB5A63">
        <w:t>Allard's law using the transmissivity T</w:t>
      </w:r>
      <w:r w:rsidRPr="006D7A02">
        <w:rPr>
          <w:vertAlign w:val="subscript"/>
        </w:rPr>
        <w:t>M</w:t>
      </w:r>
      <w:r w:rsidRPr="00DB5A63">
        <w:t xml:space="preserve"> for 1 nautical mile</w:t>
      </w:r>
    </w:p>
    <w:p w14:paraId="2BA541D3" w14:textId="77777777" w:rsidR="0035784F" w:rsidRPr="00446B34" w:rsidRDefault="0035784F" w:rsidP="0035784F">
      <w:pPr>
        <w:pStyle w:val="BodyText"/>
      </w:pPr>
      <w:r w:rsidRPr="00446B34">
        <w:t>Where:</w:t>
      </w:r>
    </w:p>
    <w:p w14:paraId="7DDB04A1" w14:textId="77777777" w:rsidR="0035784F" w:rsidRPr="00446B34" w:rsidRDefault="0035784F" w:rsidP="0035784F">
      <w:pPr>
        <w:pStyle w:val="BodyText"/>
        <w:ind w:firstLine="708"/>
      </w:pPr>
      <w:r w:rsidRPr="00DB5A63">
        <w:rPr>
          <w:rFonts w:ascii="Cambria Math" w:hAnsi="Cambria Math"/>
          <w:i/>
        </w:rPr>
        <w:t>E(d)</w:t>
      </w:r>
      <w:r w:rsidRPr="00446B34">
        <w:t xml:space="preserve"> </w:t>
      </w:r>
      <w:r>
        <w:tab/>
      </w:r>
      <w:r w:rsidRPr="00446B34">
        <w:t>illuminance at distance d in metres</w:t>
      </w:r>
    </w:p>
    <w:p w14:paraId="564D918B" w14:textId="77777777" w:rsidR="0035784F" w:rsidRPr="00446B34" w:rsidRDefault="0035784F" w:rsidP="0035784F">
      <w:pPr>
        <w:pStyle w:val="BodyText"/>
        <w:ind w:firstLine="708"/>
      </w:pPr>
      <w:r w:rsidRPr="00DB5A63">
        <w:rPr>
          <w:rFonts w:ascii="Cambria Math" w:hAnsi="Cambria Math"/>
          <w:i/>
        </w:rPr>
        <w:t>I</w:t>
      </w:r>
      <w:r w:rsidRPr="00446B34">
        <w:t xml:space="preserve"> </w:t>
      </w:r>
      <w:r>
        <w:tab/>
      </w:r>
      <w:r w:rsidRPr="00446B34">
        <w:t>luminous intensity in candela</w:t>
      </w:r>
    </w:p>
    <w:p w14:paraId="78D5617A" w14:textId="77777777" w:rsidR="0035784F" w:rsidRPr="00446B34" w:rsidRDefault="0035784F" w:rsidP="0035784F">
      <w:pPr>
        <w:pStyle w:val="BodyText"/>
        <w:ind w:firstLine="708"/>
      </w:pPr>
      <w:r w:rsidRPr="00DB5A63">
        <w:rPr>
          <w:rFonts w:ascii="Cambria Math" w:hAnsi="Cambria Math"/>
          <w:i/>
        </w:rPr>
        <w:t>T</w:t>
      </w:r>
      <w:r w:rsidRPr="00DB5A63">
        <w:rPr>
          <w:rFonts w:ascii="Cambria Math" w:hAnsi="Cambria Math"/>
          <w:i/>
          <w:vertAlign w:val="subscript"/>
        </w:rPr>
        <w:t>M</w:t>
      </w:r>
      <w:r w:rsidRPr="00446B34">
        <w:t xml:space="preserve"> </w:t>
      </w:r>
      <w:r>
        <w:tab/>
      </w:r>
      <w:r w:rsidRPr="00446B34">
        <w:t>atmospheric transmissivity [dimensionless] for 1 nautical mile</w:t>
      </w:r>
    </w:p>
    <w:p w14:paraId="2D097950" w14:textId="77777777" w:rsidR="0035784F" w:rsidRPr="00446B34" w:rsidRDefault="0035784F" w:rsidP="0035784F">
      <w:pPr>
        <w:pStyle w:val="BodyText"/>
        <w:ind w:firstLine="708"/>
      </w:pPr>
      <w:r w:rsidRPr="00DB5A63">
        <w:rPr>
          <w:rFonts w:ascii="Cambria Math" w:hAnsi="Cambria Math"/>
          <w:i/>
        </w:rPr>
        <w:t>d</w:t>
      </w:r>
      <w:r w:rsidRPr="00446B34">
        <w:t xml:space="preserve"> </w:t>
      </w:r>
      <w:r>
        <w:tab/>
      </w:r>
      <w:r w:rsidRPr="00446B34">
        <w:t xml:space="preserve"> distance in metres</w:t>
      </w:r>
    </w:p>
    <w:p w14:paraId="5F7FAC6E" w14:textId="77777777" w:rsidR="0035784F" w:rsidRPr="00CD6448" w:rsidRDefault="0035784F" w:rsidP="0035784F">
      <w:pPr>
        <w:pStyle w:val="BodyText"/>
        <w:ind w:firstLine="708"/>
        <w:rPr>
          <w:color w:val="000000" w:themeColor="text1"/>
        </w:rPr>
      </w:pPr>
      <w:r w:rsidRPr="00CD6448">
        <w:rPr>
          <w:rFonts w:ascii="Cambria Math" w:hAnsi="Cambria Math"/>
          <w:i/>
          <w:color w:val="000000" w:themeColor="text1"/>
        </w:rPr>
        <w:t>d</w:t>
      </w:r>
      <w:r w:rsidRPr="00CD6448">
        <w:rPr>
          <w:rFonts w:ascii="Cambria Math" w:hAnsi="Cambria Math"/>
          <w:i/>
          <w:color w:val="000000" w:themeColor="text1"/>
          <w:vertAlign w:val="subscript"/>
        </w:rPr>
        <w:t>U</w:t>
      </w:r>
      <w:r w:rsidRPr="00CD6448">
        <w:rPr>
          <w:color w:val="000000" w:themeColor="text1"/>
        </w:rPr>
        <w:t xml:space="preserve"> </w:t>
      </w:r>
      <w:r>
        <w:rPr>
          <w:color w:val="000000" w:themeColor="text1"/>
        </w:rPr>
        <w:tab/>
      </w:r>
      <w:r w:rsidRPr="00CD6448">
        <w:rPr>
          <w:color w:val="000000" w:themeColor="text1"/>
        </w:rPr>
        <w:t>unit distance that corresponds to the transmissivity [</w:t>
      </w:r>
      <w:r>
        <w:rPr>
          <w:color w:val="000000" w:themeColor="text1"/>
        </w:rPr>
        <w:t xml:space="preserve">here: </w:t>
      </w:r>
      <w:r w:rsidRPr="00CD6448">
        <w:rPr>
          <w:color w:val="000000" w:themeColor="text1"/>
        </w:rPr>
        <w:t>1852 m]</w:t>
      </w:r>
    </w:p>
    <w:p w14:paraId="4006E4E8" w14:textId="77777777" w:rsidR="0035784F" w:rsidRPr="00CD6448" w:rsidRDefault="0035784F" w:rsidP="0035784F">
      <w:pPr>
        <w:pStyle w:val="BodyText"/>
        <w:rPr>
          <w:color w:val="000000" w:themeColor="text1"/>
        </w:rPr>
      </w:pPr>
      <w:r w:rsidRPr="00CD6448">
        <w:rPr>
          <w:color w:val="000000" w:themeColor="text1"/>
        </w:rPr>
        <w:t xml:space="preserve">In older publications the distance </w:t>
      </w:r>
      <w:r w:rsidRPr="00CD6448">
        <w:rPr>
          <w:rFonts w:ascii="Cambria Math" w:hAnsi="Cambria Math"/>
          <w:i/>
          <w:color w:val="000000" w:themeColor="text1"/>
        </w:rPr>
        <w:t>d</w:t>
      </w:r>
      <w:r w:rsidRPr="00CD6448">
        <w:rPr>
          <w:color w:val="000000" w:themeColor="text1"/>
        </w:rPr>
        <w:t xml:space="preserve"> is expressed in nautical miles. Using the fact that one nautical mile equals 1852 metres and suppressing the unit distance in the exponent </w:t>
      </w:r>
      <w:r w:rsidRPr="00CD6448">
        <w:rPr>
          <w:color w:val="000000" w:themeColor="text1"/>
        </w:rPr>
        <w:fldChar w:fldCharType="begin"/>
      </w:r>
      <w:r w:rsidRPr="00CD6448">
        <w:rPr>
          <w:color w:val="000000" w:themeColor="text1"/>
        </w:rPr>
        <w:instrText xml:space="preserve"> REF _Ref449610997 \h </w:instrText>
      </w:r>
      <w:r w:rsidRPr="00CD6448">
        <w:rPr>
          <w:color w:val="000000" w:themeColor="text1"/>
        </w:rPr>
      </w:r>
      <w:r w:rsidRPr="00CD6448">
        <w:rPr>
          <w:color w:val="000000" w:themeColor="text1"/>
        </w:rPr>
        <w:fldChar w:fldCharType="separate"/>
      </w:r>
      <w:r w:rsidR="00AF0B35">
        <w:t xml:space="preserve">Equation </w:t>
      </w:r>
      <w:r w:rsidR="00AF0B35">
        <w:rPr>
          <w:noProof/>
        </w:rPr>
        <w:t>25</w:t>
      </w:r>
      <w:r w:rsidRPr="00CD6448">
        <w:rPr>
          <w:color w:val="000000" w:themeColor="text1"/>
        </w:rPr>
        <w:fldChar w:fldCharType="end"/>
      </w:r>
      <w:r w:rsidRPr="00CD6448">
        <w:rPr>
          <w:color w:val="000000" w:themeColor="text1"/>
        </w:rPr>
        <w:t xml:space="preserve"> can be written as </w:t>
      </w:r>
    </w:p>
    <w:p w14:paraId="6388762A" w14:textId="77777777" w:rsidR="0035784F" w:rsidRDefault="0035784F" w:rsidP="0035784F">
      <w:pPr>
        <w:pStyle w:val="BodyText"/>
        <w:rPr>
          <w:color w:val="000000" w:themeColor="text1"/>
        </w:rPr>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=I*</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T</m:t>
                    </m:r>
                  </m:e>
                  <m:sub>
                    <m:r>
                      <w:rPr>
                        <w:rFonts w:ascii="Cambria Math" w:hAnsi="Cambria Math"/>
                        <w:color w:val="000000" w:themeColor="text1"/>
                        <w:sz w:val="24"/>
                        <w:szCs w:val="24"/>
                      </w:rPr>
                      <m:t>M</m:t>
                    </m:r>
                  </m:sub>
                </m:sSub>
              </m:e>
              <m:sup>
                <m:r>
                  <w:rPr>
                    <w:rFonts w:ascii="Cambria Math" w:hAnsi="Cambria Math"/>
                    <w:color w:val="000000" w:themeColor="text1"/>
                    <w:sz w:val="24"/>
                    <w:szCs w:val="24"/>
                  </w:rPr>
                  <m:t>d</m:t>
                </m:r>
              </m:sup>
            </m:sSup>
          </m:num>
          <m:den>
            <m:sSup>
              <m:sSupPr>
                <m:ctrlPr>
                  <w:rPr>
                    <w:rFonts w:ascii="Cambria Math" w:hAnsi="Cambria Math"/>
                    <w:i/>
                    <w:color w:val="000000" w:themeColor="text1"/>
                    <w:sz w:val="24"/>
                    <w:szCs w:val="24"/>
                  </w:rPr>
                </m:ctrlPr>
              </m:sSupPr>
              <m:e>
                <m:d>
                  <m:dPr>
                    <m:ctrlPr>
                      <w:rPr>
                        <w:rFonts w:ascii="Cambria Math" w:hAnsi="Cambria Math"/>
                        <w:i/>
                        <w:color w:val="000000" w:themeColor="text1"/>
                        <w:sz w:val="24"/>
                        <w:szCs w:val="24"/>
                      </w:rPr>
                    </m:ctrlPr>
                  </m:dPr>
                  <m:e>
                    <m:r>
                      <w:rPr>
                        <w:rFonts w:ascii="Cambria Math" w:hAnsi="Cambria Math"/>
                        <w:color w:val="000000" w:themeColor="text1"/>
                        <w:sz w:val="24"/>
                        <w:szCs w:val="24"/>
                      </w:rPr>
                      <m:t>1852*</m:t>
                    </m:r>
                    <m:f>
                      <m:fPr>
                        <m:ctrlPr>
                          <w:rPr>
                            <w:rFonts w:ascii="Cambria Math" w:hAnsi="Cambria Math"/>
                            <w:i/>
                            <w:color w:val="000000" w:themeColor="text1"/>
                            <w:sz w:val="24"/>
                            <w:szCs w:val="24"/>
                          </w:rPr>
                        </m:ctrlPr>
                      </m:fPr>
                      <m:num>
                        <m:r>
                          <w:rPr>
                            <w:rFonts w:ascii="Cambria Math" w:hAnsi="Cambria Math"/>
                            <w:color w:val="000000" w:themeColor="text1"/>
                            <w:sz w:val="24"/>
                            <w:szCs w:val="24"/>
                          </w:rPr>
                          <m:t>metres</m:t>
                        </m:r>
                      </m:num>
                      <m:den>
                        <m:r>
                          <w:rPr>
                            <w:rFonts w:ascii="Cambria Math" w:hAnsi="Cambria Math"/>
                            <w:color w:val="000000" w:themeColor="text1"/>
                            <w:sz w:val="24"/>
                            <w:szCs w:val="24"/>
                          </w:rPr>
                          <m:t>nautical miles</m:t>
                        </m:r>
                      </m:den>
                    </m:f>
                    <m:r>
                      <w:rPr>
                        <w:rFonts w:ascii="Cambria Math" w:hAnsi="Cambria Math"/>
                        <w:color w:val="000000" w:themeColor="text1"/>
                        <w:sz w:val="24"/>
                        <w:szCs w:val="24"/>
                      </w:rPr>
                      <m:t>*d</m:t>
                    </m:r>
                  </m:e>
                </m:d>
              </m:e>
              <m:sup>
                <m:r>
                  <w:rPr>
                    <w:rFonts w:ascii="Cambria Math" w:hAnsi="Cambria Math"/>
                    <w:color w:val="000000" w:themeColor="text1"/>
                    <w:sz w:val="24"/>
                    <w:szCs w:val="24"/>
                  </w:rPr>
                  <m:t>2</m:t>
                </m:r>
              </m:sup>
            </m:sSup>
          </m:den>
        </m:f>
      </m:oMath>
      <w:r w:rsidRPr="00CD6448">
        <w:rPr>
          <w:color w:val="000000" w:themeColor="text1"/>
        </w:rPr>
        <w:tab/>
      </w:r>
    </w:p>
    <w:p w14:paraId="052A19F4" w14:textId="77777777" w:rsidR="0035784F" w:rsidRDefault="0035784F" w:rsidP="0035784F">
      <w:pPr>
        <w:pStyle w:val="Caption"/>
      </w:pPr>
      <w:r>
        <w:t xml:space="preserve">Equation </w:t>
      </w:r>
      <w:r>
        <w:fldChar w:fldCharType="begin"/>
      </w:r>
      <w:r>
        <w:instrText xml:space="preserve"> SEQ Equation \* ARABIC </w:instrText>
      </w:r>
      <w:r>
        <w:fldChar w:fldCharType="separate"/>
      </w:r>
      <w:r w:rsidR="00AF0B35">
        <w:rPr>
          <w:noProof/>
        </w:rPr>
        <w:t>26</w:t>
      </w:r>
      <w:r>
        <w:fldChar w:fldCharType="end"/>
      </w:r>
    </w:p>
    <w:p w14:paraId="3B32604F" w14:textId="77777777" w:rsidR="0035784F" w:rsidRPr="00CD6448" w:rsidRDefault="0035784F" w:rsidP="0035784F">
      <w:pPr>
        <w:pStyle w:val="BodyText"/>
        <w:rPr>
          <w:color w:val="000000" w:themeColor="text1"/>
        </w:rPr>
      </w:pPr>
      <w:r>
        <w:rPr>
          <w:color w:val="000000" w:themeColor="text1"/>
        </w:rPr>
        <w:t>W</w:t>
      </w:r>
      <w:r w:rsidRPr="00CD6448">
        <w:rPr>
          <w:color w:val="000000" w:themeColor="text1"/>
        </w:rPr>
        <w:t>here d is the distance in nautical miles.</w:t>
      </w:r>
    </w:p>
    <w:p w14:paraId="16A59928" w14:textId="77777777" w:rsidR="0035784F" w:rsidRPr="00CD6448" w:rsidRDefault="0035784F" w:rsidP="0035784F">
      <w:pPr>
        <w:pStyle w:val="BodyText"/>
        <w:rPr>
          <w:color w:val="000000" w:themeColor="text1"/>
        </w:rPr>
      </w:pPr>
      <w:r w:rsidRPr="00CD6448">
        <w:rPr>
          <w:color w:val="000000" w:themeColor="text1"/>
        </w:rPr>
        <w:t xml:space="preserve">Simplifying and suppressing all units yields </w:t>
      </w:r>
    </w:p>
    <w:p w14:paraId="69F160EE" w14:textId="77777777" w:rsidR="0035784F" w:rsidRDefault="0035784F" w:rsidP="0035784F">
      <w:pPr>
        <w:pStyle w:val="BodyText"/>
        <w:spacing w:after="100" w:afterAutospacing="1"/>
        <w:rPr>
          <w:color w:val="000000" w:themeColor="text1"/>
        </w:rPr>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m:t>
        </m:r>
        <m:f>
          <m:fPr>
            <m:ctrlPr>
              <w:rPr>
                <w:rFonts w:ascii="Cambria Math" w:hAnsi="Cambria Math"/>
                <w:i/>
                <w:color w:val="000000" w:themeColor="text1"/>
                <w:sz w:val="24"/>
                <w:szCs w:val="24"/>
              </w:rPr>
            </m:ctrlPr>
          </m:fPr>
          <m:num>
            <m:r>
              <w:rPr>
                <w:rFonts w:ascii="Cambria Math" w:hAnsi="Cambria Math"/>
                <w:color w:val="000000" w:themeColor="text1"/>
                <w:sz w:val="24"/>
                <w:szCs w:val="24"/>
              </w:rPr>
              <m:t>I</m:t>
            </m:r>
          </m:num>
          <m:den>
            <m:d>
              <m:dPr>
                <m:ctrlPr>
                  <w:rPr>
                    <w:rFonts w:ascii="Cambria Math" w:hAnsi="Cambria Math"/>
                    <w:i/>
                    <w:color w:val="000000" w:themeColor="text1"/>
                    <w:sz w:val="24"/>
                    <w:szCs w:val="24"/>
                  </w:rPr>
                </m:ctrlPr>
              </m:dPr>
              <m:e>
                <m:r>
                  <w:rPr>
                    <w:rFonts w:ascii="Cambria Math" w:hAnsi="Cambria Math"/>
                    <w:color w:val="000000" w:themeColor="text1"/>
                    <w:sz w:val="24"/>
                    <w:szCs w:val="24"/>
                  </w:rPr>
                  <m:t>3.43*</m:t>
                </m:r>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10</m:t>
                    </m:r>
                  </m:e>
                  <m:sup>
                    <m:r>
                      <w:rPr>
                        <w:rFonts w:ascii="Cambria Math" w:hAnsi="Cambria Math"/>
                        <w:color w:val="000000" w:themeColor="text1"/>
                        <w:sz w:val="24"/>
                        <w:szCs w:val="24"/>
                      </w:rPr>
                      <m:t>6</m:t>
                    </m:r>
                  </m:sup>
                </m:sSup>
              </m:e>
            </m:d>
          </m:den>
        </m:f>
        <m:r>
          <w:rPr>
            <w:rFonts w:ascii="Cambria Math" w:hAnsi="Cambria Math"/>
            <w:color w:val="000000" w:themeColor="text1"/>
            <w:sz w:val="24"/>
            <w:szCs w:val="24"/>
          </w:rPr>
          <m:t>*</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T</m:t>
                    </m:r>
                  </m:e>
                  <m:sub>
                    <m:r>
                      <w:rPr>
                        <w:rFonts w:ascii="Cambria Math" w:hAnsi="Cambria Math"/>
                        <w:color w:val="000000" w:themeColor="text1"/>
                        <w:sz w:val="24"/>
                        <w:szCs w:val="24"/>
                      </w:rPr>
                      <m:t>M</m:t>
                    </m:r>
                  </m:sub>
                </m:sSub>
              </m:e>
              <m:sup>
                <m:r>
                  <w:rPr>
                    <w:rFonts w:ascii="Cambria Math" w:hAnsi="Cambria Math"/>
                    <w:color w:val="000000" w:themeColor="text1"/>
                    <w:sz w:val="24"/>
                    <w:szCs w:val="24"/>
                  </w:rPr>
                  <m:t>d</m:t>
                </m:r>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d</m:t>
                </m:r>
              </m:e>
              <m:sup>
                <m:r>
                  <w:rPr>
                    <w:rFonts w:ascii="Cambria Math" w:hAnsi="Cambria Math"/>
                    <w:color w:val="000000" w:themeColor="text1"/>
                    <w:sz w:val="24"/>
                    <w:szCs w:val="24"/>
                  </w:rPr>
                  <m:t>2</m:t>
                </m:r>
              </m:sup>
            </m:sSup>
          </m:den>
        </m:f>
      </m:oMath>
      <w:r>
        <w:rPr>
          <w:color w:val="000000" w:themeColor="text1"/>
        </w:rPr>
        <w:t xml:space="preserve"> </w:t>
      </w:r>
    </w:p>
    <w:p w14:paraId="6C207CA6" w14:textId="77777777" w:rsidR="0035784F" w:rsidRPr="00CD6448" w:rsidRDefault="0035784F" w:rsidP="0035784F">
      <w:pPr>
        <w:pStyle w:val="Caption"/>
        <w:rPr>
          <w:color w:val="000000" w:themeColor="text1"/>
        </w:rPr>
      </w:pPr>
      <w:r>
        <w:t xml:space="preserve">Equation </w:t>
      </w:r>
      <w:r>
        <w:fldChar w:fldCharType="begin"/>
      </w:r>
      <w:r>
        <w:instrText xml:space="preserve"> SEQ Equation \* ARABIC </w:instrText>
      </w:r>
      <w:r>
        <w:fldChar w:fldCharType="separate"/>
      </w:r>
      <w:r w:rsidR="00AF0B35">
        <w:rPr>
          <w:noProof/>
        </w:rPr>
        <w:t>27</w:t>
      </w:r>
      <w:r>
        <w:fldChar w:fldCharType="end"/>
      </w:r>
      <w:r>
        <w:t xml:space="preserve"> Allard’s law using nautical miles for the distance</w:t>
      </w:r>
    </w:p>
    <w:p w14:paraId="355AE59D" w14:textId="77777777" w:rsidR="0035784F" w:rsidRPr="00CD6448" w:rsidRDefault="0035784F" w:rsidP="0035784F">
      <w:pPr>
        <w:pStyle w:val="BodyText"/>
        <w:rPr>
          <w:color w:val="000000" w:themeColor="text1"/>
        </w:rPr>
      </w:pPr>
      <w:r w:rsidRPr="00CD6448">
        <w:rPr>
          <w:color w:val="000000" w:themeColor="text1"/>
        </w:rPr>
        <w:t>Where:</w:t>
      </w:r>
    </w:p>
    <w:p w14:paraId="7B2794DE" w14:textId="77777777" w:rsidR="0035784F" w:rsidRPr="00CD6448" w:rsidRDefault="0035784F" w:rsidP="0035784F">
      <w:pPr>
        <w:pStyle w:val="BodyText"/>
        <w:ind w:firstLine="708"/>
        <w:rPr>
          <w:color w:val="000000" w:themeColor="text1"/>
        </w:rPr>
      </w:pPr>
      <w:r w:rsidRPr="00CD6448">
        <w:rPr>
          <w:rFonts w:ascii="Cambria Math" w:hAnsi="Cambria Math"/>
          <w:i/>
          <w:color w:val="000000" w:themeColor="text1"/>
        </w:rPr>
        <w:t xml:space="preserve">E(d) </w:t>
      </w:r>
      <w:r>
        <w:rPr>
          <w:color w:val="000000" w:themeColor="text1"/>
        </w:rPr>
        <w:tab/>
      </w:r>
      <w:r w:rsidRPr="00CD6448">
        <w:rPr>
          <w:color w:val="000000" w:themeColor="text1"/>
        </w:rPr>
        <w:t>illuminance at the eye of the observer in lm/m</w:t>
      </w:r>
      <w:r w:rsidRPr="00CD6448">
        <w:rPr>
          <w:color w:val="000000" w:themeColor="text1"/>
          <w:vertAlign w:val="superscript"/>
        </w:rPr>
        <w:t>2</w:t>
      </w:r>
      <w:r w:rsidRPr="00CD6448">
        <w:rPr>
          <w:color w:val="000000" w:themeColor="text1"/>
        </w:rPr>
        <w:t xml:space="preserve"> [lx]</w:t>
      </w:r>
    </w:p>
    <w:p w14:paraId="38870AE0" w14:textId="77777777" w:rsidR="0035784F" w:rsidRPr="00CD6448" w:rsidRDefault="0035784F" w:rsidP="0035784F">
      <w:pPr>
        <w:pStyle w:val="BodyText"/>
        <w:ind w:firstLine="708"/>
        <w:rPr>
          <w:color w:val="000000" w:themeColor="text1"/>
        </w:rPr>
      </w:pPr>
      <w:r w:rsidRPr="00CD6448">
        <w:rPr>
          <w:rFonts w:ascii="Cambria Math" w:hAnsi="Cambria Math"/>
          <w:i/>
          <w:color w:val="000000" w:themeColor="text1"/>
        </w:rPr>
        <w:t>I</w:t>
      </w:r>
      <w:r w:rsidRPr="00CD6448">
        <w:rPr>
          <w:color w:val="000000" w:themeColor="text1"/>
        </w:rPr>
        <w:t xml:space="preserve"> </w:t>
      </w:r>
      <w:r>
        <w:rPr>
          <w:color w:val="000000" w:themeColor="text1"/>
        </w:rPr>
        <w:tab/>
      </w:r>
      <w:r w:rsidRPr="00CD6448">
        <w:rPr>
          <w:color w:val="000000" w:themeColor="text1"/>
        </w:rPr>
        <w:t>luminous intensity of the light [cd]</w:t>
      </w:r>
    </w:p>
    <w:p w14:paraId="2FB90187" w14:textId="77777777" w:rsidR="0035784F" w:rsidRPr="00CD6448" w:rsidRDefault="0035784F" w:rsidP="0035784F">
      <w:pPr>
        <w:pStyle w:val="BodyText"/>
        <w:ind w:firstLine="708"/>
        <w:rPr>
          <w:color w:val="000000" w:themeColor="text1"/>
        </w:rPr>
      </w:pPr>
      <w:r w:rsidRPr="00CD6448">
        <w:rPr>
          <w:rFonts w:ascii="Cambria Math" w:hAnsi="Cambria Math"/>
          <w:i/>
          <w:color w:val="000000" w:themeColor="text1"/>
        </w:rPr>
        <w:t>T</w:t>
      </w:r>
      <w:r w:rsidRPr="00CD6448">
        <w:rPr>
          <w:rFonts w:ascii="Cambria Math" w:hAnsi="Cambria Math"/>
          <w:i/>
          <w:color w:val="000000" w:themeColor="text1"/>
          <w:vertAlign w:val="subscript"/>
        </w:rPr>
        <w:t>M</w:t>
      </w:r>
      <w:r w:rsidRPr="00CD6448">
        <w:rPr>
          <w:color w:val="000000" w:themeColor="text1"/>
        </w:rPr>
        <w:t xml:space="preserve"> </w:t>
      </w:r>
      <w:r>
        <w:rPr>
          <w:color w:val="000000" w:themeColor="text1"/>
        </w:rPr>
        <w:tab/>
      </w:r>
      <w:r w:rsidRPr="00CD6448">
        <w:rPr>
          <w:color w:val="000000" w:themeColor="text1"/>
        </w:rPr>
        <w:t>transmissivity for one nautical mile of the atmosphere</w:t>
      </w:r>
    </w:p>
    <w:p w14:paraId="677C5CD3" w14:textId="77777777" w:rsidR="0035784F" w:rsidRDefault="0035784F" w:rsidP="0035784F">
      <w:pPr>
        <w:pStyle w:val="BodyText"/>
        <w:ind w:firstLine="708"/>
        <w:rPr>
          <w:color w:val="000000" w:themeColor="text1"/>
        </w:rPr>
      </w:pPr>
      <w:r w:rsidRPr="00CD6448">
        <w:rPr>
          <w:rFonts w:ascii="Cambria Math" w:hAnsi="Cambria Math"/>
          <w:i/>
          <w:color w:val="000000" w:themeColor="text1"/>
        </w:rPr>
        <w:t>d</w:t>
      </w:r>
      <w:r w:rsidRPr="00CD6448">
        <w:rPr>
          <w:color w:val="000000" w:themeColor="text1"/>
        </w:rPr>
        <w:t xml:space="preserve"> </w:t>
      </w:r>
      <w:r>
        <w:rPr>
          <w:color w:val="000000" w:themeColor="text1"/>
        </w:rPr>
        <w:tab/>
      </w:r>
      <w:r w:rsidRPr="00CD6448">
        <w:rPr>
          <w:color w:val="000000" w:themeColor="text1"/>
        </w:rPr>
        <w:t>numerical value of the distance in nautical miles</w:t>
      </w:r>
    </w:p>
    <w:p w14:paraId="4BFFD4B3" w14:textId="77777777" w:rsidR="004544F4" w:rsidRDefault="004544F4" w:rsidP="0035784F">
      <w:pPr>
        <w:pStyle w:val="BodyText"/>
        <w:ind w:firstLine="708"/>
      </w:pPr>
    </w:p>
    <w:p w14:paraId="08999A96" w14:textId="77777777" w:rsidR="00F34C9A" w:rsidRDefault="00F34C9A" w:rsidP="0035784F">
      <w:pPr>
        <w:pStyle w:val="BodyText"/>
        <w:ind w:firstLine="708"/>
      </w:pPr>
    </w:p>
    <w:p w14:paraId="2902011E" w14:textId="77777777" w:rsidR="0035784F" w:rsidRDefault="0035784F" w:rsidP="004544F4">
      <w:pPr>
        <w:pStyle w:val="Annex"/>
        <w:numPr>
          <w:ilvl w:val="1"/>
          <w:numId w:val="3"/>
        </w:numPr>
      </w:pPr>
      <w:r w:rsidRPr="0098352E">
        <w:lastRenderedPageBreak/>
        <w:t>Meteorological Visibility</w:t>
      </w:r>
    </w:p>
    <w:p w14:paraId="6B15FC09" w14:textId="77777777" w:rsidR="0035784F" w:rsidRPr="00325752" w:rsidRDefault="0035784F" w:rsidP="0035784F">
      <w:pPr>
        <w:pStyle w:val="BodyText"/>
        <w:rPr>
          <w:color w:val="000000" w:themeColor="text1"/>
        </w:rPr>
      </w:pPr>
      <w:r w:rsidRPr="00325752">
        <w:rPr>
          <w:color w:val="000000" w:themeColor="text1"/>
        </w:rPr>
        <w:t xml:space="preserve">The meteorological visibility is an alternative way to describe the extinction of the atmosphere, which in the development above is quantitatively characterised by the atmospheric transmissivity. </w:t>
      </w:r>
    </w:p>
    <w:p w14:paraId="4572CF85" w14:textId="77777777" w:rsidR="0035784F" w:rsidRPr="009B0890" w:rsidRDefault="0035784F" w:rsidP="0035784F">
      <w:pPr>
        <w:pStyle w:val="BodyText"/>
        <w:rPr>
          <w:color w:val="FF0000"/>
        </w:rPr>
      </w:pPr>
      <w:r w:rsidRPr="00325752">
        <w:rPr>
          <w:color w:val="000000" w:themeColor="text1"/>
        </w:rPr>
        <w:t>Meteorological visibility is the greatest distance at which a black object of suitable dimensions can be seen and recognized by day against the horizon sky, or, in the case of night observations, could be seen and recognized if the general illumination were raised to daylight level.</w:t>
      </w:r>
    </w:p>
    <w:p w14:paraId="608FEAAB" w14:textId="77777777" w:rsidR="0035784F" w:rsidRPr="00325752" w:rsidRDefault="0035784F" w:rsidP="0035784F">
      <w:pPr>
        <w:pStyle w:val="BodyText"/>
        <w:rPr>
          <w:color w:val="000000" w:themeColor="text1"/>
        </w:rPr>
      </w:pPr>
      <w:r w:rsidRPr="00325752">
        <w:rPr>
          <w:color w:val="000000" w:themeColor="text1"/>
        </w:rPr>
        <w:t>By definition the relationship between the meteorological visibility (</w:t>
      </w:r>
      <w:r w:rsidRPr="00997C52">
        <w:rPr>
          <w:rFonts w:ascii="Cambria Math" w:hAnsi="Cambria Math"/>
          <w:i/>
          <w:color w:val="000000" w:themeColor="text1"/>
        </w:rPr>
        <w:t>V</w:t>
      </w:r>
      <w:r w:rsidRPr="00325752">
        <w:rPr>
          <w:color w:val="000000" w:themeColor="text1"/>
        </w:rPr>
        <w:t>) and the transmissivity</w:t>
      </w:r>
      <w:r>
        <w:rPr>
          <w:color w:val="000000" w:themeColor="text1"/>
        </w:rPr>
        <w:t xml:space="preserve"> </w:t>
      </w:r>
      <w:r w:rsidRPr="00997C52">
        <w:rPr>
          <w:rFonts w:ascii="Cambria Math" w:hAnsi="Cambria Math"/>
          <w:i/>
          <w:color w:val="000000" w:themeColor="text1"/>
        </w:rPr>
        <w:t>T</w:t>
      </w:r>
      <w:r w:rsidRPr="00997C52">
        <w:rPr>
          <w:rFonts w:ascii="Cambria Math" w:hAnsi="Cambria Math"/>
          <w:i/>
          <w:color w:val="000000" w:themeColor="text1"/>
          <w:vertAlign w:val="subscript"/>
        </w:rPr>
        <w:t>M</w:t>
      </w:r>
      <w:r w:rsidRPr="00325752">
        <w:rPr>
          <w:color w:val="000000" w:themeColor="text1"/>
        </w:rPr>
        <w:t xml:space="preserve"> is</w:t>
      </w:r>
    </w:p>
    <w:p w14:paraId="0C2A9BA9" w14:textId="77777777" w:rsidR="0035784F" w:rsidRDefault="0035784F" w:rsidP="0035784F">
      <w:pPr>
        <w:pStyle w:val="BodyText"/>
        <w:rPr>
          <w:color w:val="000000" w:themeColor="text1"/>
        </w:rPr>
      </w:pPr>
      <m:oMath>
        <m:r>
          <w:rPr>
            <w:rFonts w:ascii="Cambria Math" w:hAnsi="Cambria Math"/>
            <w:color w:val="000000" w:themeColor="text1"/>
            <w:sz w:val="24"/>
            <w:szCs w:val="24"/>
          </w:rPr>
          <m:t>V=</m:t>
        </m:r>
        <m:f>
          <m:fPr>
            <m:ctrlPr>
              <w:rPr>
                <w:rFonts w:ascii="Cambria Math" w:hAnsi="Cambria Math"/>
                <w:i/>
                <w:color w:val="000000" w:themeColor="text1"/>
                <w:sz w:val="24"/>
                <w:szCs w:val="24"/>
              </w:rPr>
            </m:ctrlPr>
          </m:fPr>
          <m:num>
            <m:func>
              <m:funcPr>
                <m:ctrlPr>
                  <w:rPr>
                    <w:rFonts w:ascii="Cambria Math" w:hAnsi="Cambria Math"/>
                    <w:i/>
                    <w:color w:val="000000" w:themeColor="text1"/>
                    <w:sz w:val="24"/>
                    <w:szCs w:val="24"/>
                  </w:rPr>
                </m:ctrlPr>
              </m:funcPr>
              <m:fName>
                <m:r>
                  <m:rPr>
                    <m:sty m:val="p"/>
                  </m:rPr>
                  <w:rPr>
                    <w:rFonts w:ascii="Cambria Math" w:hAnsi="Cambria Math"/>
                    <w:color w:val="000000" w:themeColor="text1"/>
                    <w:sz w:val="24"/>
                    <w:szCs w:val="24"/>
                  </w:rPr>
                  <m:t>ln</m:t>
                </m:r>
              </m:fName>
              <m:e>
                <m:r>
                  <w:rPr>
                    <w:rFonts w:ascii="Cambria Math" w:hAnsi="Cambria Math"/>
                    <w:color w:val="000000" w:themeColor="text1"/>
                    <w:sz w:val="24"/>
                    <w:szCs w:val="24"/>
                  </w:rPr>
                  <m:t xml:space="preserve"> </m:t>
                </m:r>
              </m:e>
            </m:func>
            <m:r>
              <w:rPr>
                <w:rFonts w:ascii="Cambria Math" w:hAnsi="Cambria Math"/>
                <w:color w:val="000000" w:themeColor="text1"/>
                <w:sz w:val="24"/>
                <w:szCs w:val="24"/>
              </w:rPr>
              <m:t>0.05</m:t>
            </m:r>
          </m:num>
          <m:den>
            <m:func>
              <m:funcPr>
                <m:ctrlPr>
                  <w:rPr>
                    <w:rFonts w:ascii="Cambria Math" w:hAnsi="Cambria Math"/>
                    <w:i/>
                    <w:color w:val="000000" w:themeColor="text1"/>
                    <w:sz w:val="24"/>
                    <w:szCs w:val="24"/>
                  </w:rPr>
                </m:ctrlPr>
              </m:funcPr>
              <m:fName>
                <m:r>
                  <m:rPr>
                    <m:sty m:val="p"/>
                  </m:rPr>
                  <w:rPr>
                    <w:rFonts w:ascii="Cambria Math" w:hAnsi="Cambria Math"/>
                    <w:color w:val="000000" w:themeColor="text1"/>
                    <w:sz w:val="24"/>
                    <w:szCs w:val="24"/>
                  </w:rPr>
                  <m:t>ln</m:t>
                </m:r>
              </m:fName>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T</m:t>
                    </m:r>
                  </m:e>
                  <m:sub>
                    <m:r>
                      <w:rPr>
                        <w:rFonts w:ascii="Cambria Math" w:hAnsi="Cambria Math"/>
                        <w:color w:val="000000" w:themeColor="text1"/>
                        <w:sz w:val="24"/>
                        <w:szCs w:val="24"/>
                      </w:rPr>
                      <m:t>M</m:t>
                    </m:r>
                  </m:sub>
                </m:sSub>
              </m:e>
            </m:func>
          </m:den>
        </m:f>
        <m:r>
          <w:rPr>
            <w:rFonts w:ascii="Cambria Math" w:hAnsi="Cambria Math"/>
            <w:color w:val="000000" w:themeColor="text1"/>
            <w:sz w:val="24"/>
            <w:szCs w:val="24"/>
          </w:rPr>
          <m:t>*</m:t>
        </m:r>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oMath>
      <w:r w:rsidRPr="00325752">
        <w:rPr>
          <w:color w:val="000000" w:themeColor="text1"/>
        </w:rPr>
        <w:tab/>
      </w:r>
    </w:p>
    <w:p w14:paraId="59A24755" w14:textId="77777777" w:rsidR="0035784F" w:rsidRPr="00325752" w:rsidRDefault="0035784F" w:rsidP="0035784F">
      <w:pPr>
        <w:pStyle w:val="Caption"/>
        <w:rPr>
          <w:color w:val="000000" w:themeColor="text1"/>
        </w:rPr>
      </w:pPr>
      <w:bookmarkStart w:id="138" w:name="_Ref449613649"/>
      <w:r>
        <w:t xml:space="preserve">Equation </w:t>
      </w:r>
      <w:r>
        <w:fldChar w:fldCharType="begin"/>
      </w:r>
      <w:r>
        <w:instrText xml:space="preserve"> SEQ Equation \* ARABIC </w:instrText>
      </w:r>
      <w:r>
        <w:fldChar w:fldCharType="separate"/>
      </w:r>
      <w:r w:rsidR="00AF0B35">
        <w:rPr>
          <w:noProof/>
        </w:rPr>
        <w:t>28</w:t>
      </w:r>
      <w:r>
        <w:fldChar w:fldCharType="end"/>
      </w:r>
      <w:bookmarkEnd w:id="138"/>
      <w:r>
        <w:t xml:space="preserve"> Meteorological visibility</w:t>
      </w:r>
    </w:p>
    <w:p w14:paraId="419776C6" w14:textId="77777777" w:rsidR="0035784F" w:rsidRPr="00325752" w:rsidRDefault="0035784F" w:rsidP="0035784F">
      <w:pPr>
        <w:pStyle w:val="BodyText"/>
        <w:rPr>
          <w:color w:val="000000" w:themeColor="text1"/>
        </w:rPr>
      </w:pPr>
      <w:r w:rsidRPr="00325752">
        <w:rPr>
          <w:color w:val="000000" w:themeColor="text1"/>
        </w:rPr>
        <w:t xml:space="preserve">Where: </w:t>
      </w:r>
    </w:p>
    <w:p w14:paraId="6AB45D2C" w14:textId="77777777" w:rsidR="0035784F" w:rsidRPr="00325752" w:rsidRDefault="0035784F" w:rsidP="0035784F">
      <w:pPr>
        <w:pStyle w:val="BodyText"/>
        <w:spacing w:after="0"/>
        <w:ind w:firstLine="578"/>
        <w:rPr>
          <w:color w:val="000000" w:themeColor="text1"/>
        </w:rPr>
      </w:pPr>
      <w:r w:rsidRPr="00997C52">
        <w:rPr>
          <w:rFonts w:ascii="Cambria Math" w:hAnsi="Cambria Math"/>
          <w:i/>
          <w:color w:val="000000" w:themeColor="text1"/>
        </w:rPr>
        <w:t>V</w:t>
      </w:r>
      <w:r w:rsidRPr="00325752">
        <w:rPr>
          <w:color w:val="000000" w:themeColor="text1"/>
        </w:rPr>
        <w:t xml:space="preserve"> </w:t>
      </w:r>
      <w:r>
        <w:rPr>
          <w:color w:val="000000" w:themeColor="text1"/>
        </w:rPr>
        <w:tab/>
      </w:r>
      <w:r w:rsidRPr="00325752">
        <w:rPr>
          <w:color w:val="000000" w:themeColor="text1"/>
        </w:rPr>
        <w:t>meteorological visibility in nautical miles</w:t>
      </w:r>
    </w:p>
    <w:p w14:paraId="2467599F" w14:textId="77777777" w:rsidR="0035784F" w:rsidRPr="00325752" w:rsidRDefault="0035784F" w:rsidP="0035784F">
      <w:pPr>
        <w:pStyle w:val="BodyText"/>
        <w:spacing w:after="0"/>
        <w:ind w:firstLine="578"/>
        <w:rPr>
          <w:color w:val="000000" w:themeColor="text1"/>
        </w:rPr>
      </w:pPr>
      <w:r w:rsidRPr="00997C52">
        <w:rPr>
          <w:rFonts w:ascii="Cambria Math" w:hAnsi="Cambria Math"/>
          <w:i/>
          <w:color w:val="000000" w:themeColor="text1"/>
        </w:rPr>
        <w:t>T</w:t>
      </w:r>
      <w:r w:rsidRPr="00997C52">
        <w:rPr>
          <w:rFonts w:ascii="Cambria Math" w:hAnsi="Cambria Math"/>
          <w:i/>
          <w:color w:val="000000" w:themeColor="text1"/>
          <w:vertAlign w:val="subscript"/>
        </w:rPr>
        <w:t>M</w:t>
      </w:r>
      <w:r w:rsidRPr="00325752">
        <w:rPr>
          <w:color w:val="000000" w:themeColor="text1"/>
        </w:rPr>
        <w:t xml:space="preserve"> </w:t>
      </w:r>
      <w:r>
        <w:rPr>
          <w:color w:val="000000" w:themeColor="text1"/>
        </w:rPr>
        <w:tab/>
      </w:r>
      <w:r w:rsidRPr="00325752">
        <w:rPr>
          <w:color w:val="000000" w:themeColor="text1"/>
        </w:rPr>
        <w:t>transmissivity [dimensionless] for one nautical mile</w:t>
      </w:r>
    </w:p>
    <w:p w14:paraId="2BE5ED2C" w14:textId="77777777" w:rsidR="0035784F" w:rsidRDefault="0035784F" w:rsidP="0035784F">
      <w:pPr>
        <w:pStyle w:val="BodyText"/>
        <w:spacing w:after="0"/>
        <w:ind w:firstLine="578"/>
        <w:rPr>
          <w:color w:val="000000" w:themeColor="text1"/>
        </w:rPr>
      </w:pPr>
      <w:r w:rsidRPr="00997C52">
        <w:rPr>
          <w:rFonts w:ascii="Cambria Math" w:hAnsi="Cambria Math"/>
          <w:i/>
          <w:color w:val="000000" w:themeColor="text1"/>
        </w:rPr>
        <w:t>d</w:t>
      </w:r>
      <w:r w:rsidRPr="00997C52">
        <w:rPr>
          <w:rFonts w:ascii="Cambria Math" w:hAnsi="Cambria Math"/>
          <w:i/>
          <w:color w:val="000000" w:themeColor="text1"/>
          <w:vertAlign w:val="subscript"/>
        </w:rPr>
        <w:t>U</w:t>
      </w:r>
      <w:r w:rsidRPr="00325752">
        <w:rPr>
          <w:color w:val="000000" w:themeColor="text1"/>
        </w:rPr>
        <w:t xml:space="preserve"> </w:t>
      </w:r>
      <w:r>
        <w:rPr>
          <w:color w:val="000000" w:themeColor="text1"/>
        </w:rPr>
        <w:tab/>
      </w:r>
      <w:r w:rsidRPr="00325752">
        <w:rPr>
          <w:color w:val="000000" w:themeColor="text1"/>
        </w:rPr>
        <w:t>unit distance of 1 nautical mile</w:t>
      </w:r>
    </w:p>
    <w:p w14:paraId="2EC8849B" w14:textId="77777777" w:rsidR="0035784F" w:rsidRDefault="0035784F" w:rsidP="0035784F">
      <w:pPr>
        <w:pStyle w:val="BodyText"/>
        <w:spacing w:after="0"/>
        <w:ind w:firstLine="578"/>
        <w:rPr>
          <w:color w:val="000000" w:themeColor="text1"/>
        </w:rPr>
      </w:pPr>
      <w:r w:rsidRPr="00997C52">
        <w:rPr>
          <w:rFonts w:ascii="Cambria Math" w:hAnsi="Cambria Math"/>
          <w:i/>
          <w:color w:val="000000" w:themeColor="text1"/>
        </w:rPr>
        <w:t>ln</w:t>
      </w:r>
      <w:r>
        <w:rPr>
          <w:color w:val="000000" w:themeColor="text1"/>
        </w:rPr>
        <w:t xml:space="preserve"> </w:t>
      </w:r>
      <w:r>
        <w:rPr>
          <w:color w:val="000000" w:themeColor="text1"/>
        </w:rPr>
        <w:tab/>
        <w:t>natural logarithm</w:t>
      </w:r>
    </w:p>
    <w:p w14:paraId="5D93FD0F" w14:textId="77777777" w:rsidR="0035784F" w:rsidRPr="00325752" w:rsidRDefault="0035784F" w:rsidP="0035784F">
      <w:pPr>
        <w:pStyle w:val="BodyText"/>
        <w:spacing w:after="0"/>
        <w:rPr>
          <w:color w:val="000000" w:themeColor="text1"/>
        </w:rPr>
      </w:pPr>
    </w:p>
    <w:p w14:paraId="115FFE9F" w14:textId="77777777" w:rsidR="0035784F" w:rsidRPr="00325752" w:rsidRDefault="0035784F" w:rsidP="0035784F">
      <w:pPr>
        <w:pStyle w:val="BodyText"/>
        <w:rPr>
          <w:color w:val="000000" w:themeColor="text1"/>
        </w:rPr>
      </w:pPr>
      <w:r w:rsidRPr="00325752">
        <w:rPr>
          <w:color w:val="000000" w:themeColor="text1"/>
        </w:rPr>
        <w:t>Suppressing the unit distance yields:</w:t>
      </w:r>
    </w:p>
    <w:p w14:paraId="2AB7C8E5" w14:textId="77777777" w:rsidR="0035784F" w:rsidRDefault="0035784F" w:rsidP="0035784F">
      <w:pPr>
        <w:pStyle w:val="BodyText"/>
        <w:rPr>
          <w:color w:val="000000" w:themeColor="text1"/>
        </w:rPr>
      </w:pPr>
      <m:oMath>
        <m:r>
          <w:rPr>
            <w:rFonts w:ascii="Cambria Math" w:hAnsi="Cambria Math"/>
            <w:color w:val="000000" w:themeColor="text1"/>
            <w:sz w:val="24"/>
            <w:szCs w:val="24"/>
          </w:rPr>
          <m:t>V=</m:t>
        </m:r>
        <m:f>
          <m:fPr>
            <m:ctrlPr>
              <w:rPr>
                <w:rFonts w:ascii="Cambria Math" w:hAnsi="Cambria Math"/>
                <w:i/>
                <w:color w:val="000000" w:themeColor="text1"/>
                <w:sz w:val="24"/>
                <w:szCs w:val="24"/>
              </w:rPr>
            </m:ctrlPr>
          </m:fPr>
          <m:num>
            <m:func>
              <m:funcPr>
                <m:ctrlPr>
                  <w:rPr>
                    <w:rFonts w:ascii="Cambria Math" w:hAnsi="Cambria Math"/>
                    <w:i/>
                    <w:color w:val="000000" w:themeColor="text1"/>
                    <w:sz w:val="24"/>
                    <w:szCs w:val="24"/>
                  </w:rPr>
                </m:ctrlPr>
              </m:funcPr>
              <m:fName>
                <m:r>
                  <m:rPr>
                    <m:sty m:val="p"/>
                  </m:rPr>
                  <w:rPr>
                    <w:rFonts w:ascii="Cambria Math" w:hAnsi="Cambria Math"/>
                    <w:color w:val="000000" w:themeColor="text1"/>
                    <w:sz w:val="24"/>
                    <w:szCs w:val="24"/>
                  </w:rPr>
                  <m:t>ln</m:t>
                </m:r>
              </m:fName>
              <m:e>
                <m:r>
                  <w:rPr>
                    <w:rFonts w:ascii="Cambria Math" w:hAnsi="Cambria Math"/>
                    <w:color w:val="000000" w:themeColor="text1"/>
                    <w:sz w:val="24"/>
                    <w:szCs w:val="24"/>
                  </w:rPr>
                  <m:t xml:space="preserve"> </m:t>
                </m:r>
              </m:e>
            </m:func>
            <m:r>
              <w:rPr>
                <w:rFonts w:ascii="Cambria Math" w:hAnsi="Cambria Math"/>
                <w:color w:val="000000" w:themeColor="text1"/>
                <w:sz w:val="24"/>
                <w:szCs w:val="24"/>
              </w:rPr>
              <m:t>0.05</m:t>
            </m:r>
          </m:num>
          <m:den>
            <m:func>
              <m:funcPr>
                <m:ctrlPr>
                  <w:rPr>
                    <w:rFonts w:ascii="Cambria Math" w:hAnsi="Cambria Math"/>
                    <w:i/>
                    <w:color w:val="000000" w:themeColor="text1"/>
                    <w:sz w:val="24"/>
                    <w:szCs w:val="24"/>
                  </w:rPr>
                </m:ctrlPr>
              </m:funcPr>
              <m:fName>
                <m:r>
                  <m:rPr>
                    <m:sty m:val="p"/>
                  </m:rPr>
                  <w:rPr>
                    <w:rFonts w:ascii="Cambria Math" w:hAnsi="Cambria Math"/>
                    <w:color w:val="000000" w:themeColor="text1"/>
                    <w:sz w:val="24"/>
                    <w:szCs w:val="24"/>
                  </w:rPr>
                  <m:t>ln</m:t>
                </m:r>
              </m:fName>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T</m:t>
                    </m:r>
                  </m:e>
                  <m:sub>
                    <m:r>
                      <w:rPr>
                        <w:rFonts w:ascii="Cambria Math" w:hAnsi="Cambria Math"/>
                        <w:color w:val="000000" w:themeColor="text1"/>
                        <w:sz w:val="24"/>
                        <w:szCs w:val="24"/>
                      </w:rPr>
                      <m:t>M</m:t>
                    </m:r>
                  </m:sub>
                </m:sSub>
              </m:e>
            </m:func>
          </m:den>
        </m:f>
      </m:oMath>
      <w:r w:rsidRPr="00325752">
        <w:rPr>
          <w:color w:val="000000" w:themeColor="text1"/>
        </w:rPr>
        <w:tab/>
      </w:r>
    </w:p>
    <w:p w14:paraId="67A2B655" w14:textId="77777777" w:rsidR="0035784F" w:rsidRDefault="0035784F" w:rsidP="0035784F">
      <w:pPr>
        <w:pStyle w:val="Caption"/>
      </w:pPr>
      <w:r>
        <w:t xml:space="preserve">Equation </w:t>
      </w:r>
      <w:r>
        <w:fldChar w:fldCharType="begin"/>
      </w:r>
      <w:r>
        <w:instrText xml:space="preserve"> SEQ Equation \* ARABIC </w:instrText>
      </w:r>
      <w:r>
        <w:fldChar w:fldCharType="separate"/>
      </w:r>
      <w:r w:rsidR="00AF0B35">
        <w:rPr>
          <w:noProof/>
        </w:rPr>
        <w:t>29</w:t>
      </w:r>
      <w:r>
        <w:fldChar w:fldCharType="end"/>
      </w:r>
      <w:r>
        <w:t xml:space="preserve"> Meteorological visibility in nautical miles</w:t>
      </w:r>
    </w:p>
    <w:p w14:paraId="6839BD1C" w14:textId="77777777" w:rsidR="0035784F" w:rsidRDefault="0035784F" w:rsidP="0035784F">
      <w:pPr>
        <w:pStyle w:val="BodyText"/>
      </w:pPr>
    </w:p>
    <w:p w14:paraId="0A18BA09" w14:textId="77777777" w:rsidR="0035784F" w:rsidRDefault="0035784F" w:rsidP="004544F4">
      <w:pPr>
        <w:pStyle w:val="Annex"/>
        <w:numPr>
          <w:ilvl w:val="1"/>
          <w:numId w:val="3"/>
        </w:numPr>
      </w:pPr>
      <w:r w:rsidRPr="00504829">
        <w:t>Allard’s Law based on Meteorological Visibility</w:t>
      </w:r>
    </w:p>
    <w:p w14:paraId="798899E7" w14:textId="77777777" w:rsidR="0035784F" w:rsidRPr="006D7A02" w:rsidRDefault="0035784F" w:rsidP="0035784F">
      <w:pPr>
        <w:pStyle w:val="BodyText"/>
        <w:rPr>
          <w:color w:val="000000" w:themeColor="text1"/>
        </w:rPr>
      </w:pPr>
      <w:r w:rsidRPr="006D7A02">
        <w:rPr>
          <w:color w:val="000000" w:themeColor="text1"/>
        </w:rPr>
        <w:t>It is recommended in the IALA dictionary that the atmospheric extinction be described by using meteorological visibility V rather than the transmissivity T</w:t>
      </w:r>
      <w:r w:rsidRPr="006D7A02">
        <w:rPr>
          <w:color w:val="000000" w:themeColor="text1"/>
          <w:vertAlign w:val="subscript"/>
        </w:rPr>
        <w:t>M</w:t>
      </w:r>
      <w:r w:rsidRPr="006D7A02">
        <w:rPr>
          <w:color w:val="000000" w:themeColor="text1"/>
        </w:rPr>
        <w:t>.</w:t>
      </w:r>
    </w:p>
    <w:p w14:paraId="08851A3F" w14:textId="77777777" w:rsidR="0035784F" w:rsidRPr="006D7A02" w:rsidRDefault="0035784F" w:rsidP="0035784F">
      <w:pPr>
        <w:pStyle w:val="BodyText"/>
      </w:pPr>
      <w:r w:rsidRPr="006D7A02">
        <w:t xml:space="preserve">Allard's law can be expressed using meteorological visibility V by combining </w:t>
      </w:r>
      <w:r w:rsidRPr="006D7A02">
        <w:fldChar w:fldCharType="begin"/>
      </w:r>
      <w:r w:rsidRPr="006D7A02">
        <w:instrText xml:space="preserve"> REF _Ref449610997 \h </w:instrText>
      </w:r>
      <w:r>
        <w:instrText xml:space="preserve"> \* MERGEFORMAT </w:instrText>
      </w:r>
      <w:r w:rsidRPr="006D7A02">
        <w:fldChar w:fldCharType="separate"/>
      </w:r>
      <w:r w:rsidR="00AF0B35">
        <w:t xml:space="preserve">Equation </w:t>
      </w:r>
      <w:r w:rsidR="00AF0B35">
        <w:rPr>
          <w:noProof/>
        </w:rPr>
        <w:t>25</w:t>
      </w:r>
      <w:r w:rsidRPr="006D7A02">
        <w:fldChar w:fldCharType="end"/>
      </w:r>
      <w:r w:rsidRPr="006D7A02">
        <w:t xml:space="preserve"> and </w:t>
      </w:r>
      <w:r w:rsidRPr="006D7A02">
        <w:fldChar w:fldCharType="begin"/>
      </w:r>
      <w:r w:rsidRPr="006D7A02">
        <w:instrText xml:space="preserve"> REF _Ref449613649 \h </w:instrText>
      </w:r>
      <w:r>
        <w:instrText xml:space="preserve"> \* MERGEFORMAT </w:instrText>
      </w:r>
      <w:r w:rsidRPr="006D7A02">
        <w:fldChar w:fldCharType="separate"/>
      </w:r>
      <w:r w:rsidR="00AF0B35">
        <w:t xml:space="preserve">Equation </w:t>
      </w:r>
      <w:r w:rsidR="00AF0B35">
        <w:rPr>
          <w:noProof/>
        </w:rPr>
        <w:t>28</w:t>
      </w:r>
      <w:r w:rsidRPr="006D7A02">
        <w:fldChar w:fldCharType="end"/>
      </w:r>
      <w:r w:rsidRPr="006D7A02">
        <w:t>.</w:t>
      </w:r>
    </w:p>
    <w:p w14:paraId="754CA8F1" w14:textId="77777777" w:rsidR="0035784F" w:rsidRPr="006D7A02" w:rsidRDefault="0035784F" w:rsidP="0035784F">
      <w:pPr>
        <w:pStyle w:val="BodyText"/>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=I*</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0.05</m:t>
                </m:r>
              </m:e>
              <m:sup>
                <m:f>
                  <m:fPr>
                    <m:type m:val="lin"/>
                    <m:ctrlPr>
                      <w:rPr>
                        <w:rFonts w:ascii="Cambria Math" w:hAnsi="Cambria Math"/>
                        <w:i/>
                        <w:color w:val="000000" w:themeColor="text1"/>
                        <w:sz w:val="24"/>
                        <w:szCs w:val="24"/>
                      </w:rPr>
                    </m:ctrlPr>
                  </m:fPr>
                  <m:num>
                    <m:r>
                      <w:rPr>
                        <w:rFonts w:ascii="Cambria Math" w:hAnsi="Cambria Math"/>
                        <w:color w:val="000000" w:themeColor="text1"/>
                        <w:sz w:val="24"/>
                        <w:szCs w:val="24"/>
                      </w:rPr>
                      <m:t>d</m:t>
                    </m:r>
                  </m:num>
                  <m:den>
                    <m:r>
                      <w:rPr>
                        <w:rFonts w:ascii="Cambria Math" w:hAnsi="Cambria Math"/>
                        <w:color w:val="000000" w:themeColor="text1"/>
                        <w:sz w:val="24"/>
                        <w:szCs w:val="24"/>
                      </w:rPr>
                      <m:t>V</m:t>
                    </m:r>
                  </m:den>
                </m:f>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d</m:t>
                </m:r>
              </m:e>
              <m:sup>
                <m:r>
                  <w:rPr>
                    <w:rFonts w:ascii="Cambria Math" w:hAnsi="Cambria Math"/>
                    <w:color w:val="000000" w:themeColor="text1"/>
                    <w:sz w:val="24"/>
                    <w:szCs w:val="24"/>
                  </w:rPr>
                  <m:t>2</m:t>
                </m:r>
              </m:sup>
            </m:sSup>
          </m:den>
        </m:f>
      </m:oMath>
      <w:r w:rsidRPr="006D7A02">
        <w:rPr>
          <w:rFonts w:eastAsiaTheme="minorEastAsia"/>
          <w:color w:val="000000" w:themeColor="text1"/>
          <w:sz w:val="24"/>
          <w:szCs w:val="24"/>
        </w:rPr>
        <w:t xml:space="preserve"> </w:t>
      </w:r>
    </w:p>
    <w:p w14:paraId="18FA1F63" w14:textId="77777777" w:rsidR="0035784F" w:rsidRPr="006D7A02" w:rsidRDefault="0035784F" w:rsidP="0035784F">
      <w:pPr>
        <w:pStyle w:val="Caption"/>
        <w:rPr>
          <w:color w:val="000000" w:themeColor="text1"/>
        </w:rPr>
      </w:pPr>
      <w:bookmarkStart w:id="139" w:name="_Ref449614898"/>
      <w:r w:rsidRPr="006D7A02">
        <w:t xml:space="preserve">Equation </w:t>
      </w:r>
      <w:r w:rsidRPr="006D7A02">
        <w:fldChar w:fldCharType="begin"/>
      </w:r>
      <w:r w:rsidRPr="006D7A02">
        <w:instrText xml:space="preserve"> SEQ Equation \* ARABIC </w:instrText>
      </w:r>
      <w:r w:rsidRPr="006D7A02">
        <w:fldChar w:fldCharType="separate"/>
      </w:r>
      <w:r w:rsidR="00AF0B35">
        <w:rPr>
          <w:noProof/>
        </w:rPr>
        <w:t>30</w:t>
      </w:r>
      <w:r w:rsidRPr="006D7A02">
        <w:fldChar w:fldCharType="end"/>
      </w:r>
      <w:bookmarkEnd w:id="139"/>
      <w:r w:rsidRPr="006D7A02">
        <w:t xml:space="preserve"> Allard’s law using meteorological visibility</w:t>
      </w:r>
    </w:p>
    <w:p w14:paraId="4E92D9ED" w14:textId="77777777" w:rsidR="0035784F" w:rsidRPr="006D7A02" w:rsidRDefault="0035784F" w:rsidP="0035784F">
      <w:pPr>
        <w:pStyle w:val="BodyText"/>
        <w:rPr>
          <w:color w:val="000000" w:themeColor="text1"/>
        </w:rPr>
      </w:pPr>
      <w:r w:rsidRPr="006D7A02">
        <w:rPr>
          <w:color w:val="000000" w:themeColor="text1"/>
        </w:rPr>
        <w:t>Where:</w:t>
      </w:r>
    </w:p>
    <w:p w14:paraId="72BF4571" w14:textId="77777777" w:rsidR="0035784F" w:rsidRPr="006D7A02" w:rsidRDefault="0035784F" w:rsidP="0035784F">
      <w:pPr>
        <w:pStyle w:val="BodyText"/>
        <w:ind w:left="708"/>
      </w:pPr>
      <w:r w:rsidRPr="006D7A02">
        <w:rPr>
          <w:rFonts w:ascii="Cambria Math" w:hAnsi="Cambria Math"/>
          <w:i/>
        </w:rPr>
        <w:t xml:space="preserve">E(d) </w:t>
      </w:r>
      <w:r>
        <w:tab/>
      </w:r>
      <w:r w:rsidRPr="006D7A02">
        <w:t>illuminance at the eye of the observer [lx]</w:t>
      </w:r>
    </w:p>
    <w:p w14:paraId="2ED7F2EB" w14:textId="77777777" w:rsidR="0035784F" w:rsidRPr="006D7A02" w:rsidRDefault="0035784F" w:rsidP="0035784F">
      <w:pPr>
        <w:pStyle w:val="BodyText"/>
        <w:ind w:firstLine="708"/>
      </w:pPr>
      <w:r w:rsidRPr="006D7A02">
        <w:rPr>
          <w:rFonts w:ascii="Cambria Math" w:hAnsi="Cambria Math"/>
          <w:i/>
        </w:rPr>
        <w:t>I</w:t>
      </w:r>
      <w:r w:rsidRPr="006D7A02">
        <w:t xml:space="preserve"> </w:t>
      </w:r>
      <w:r>
        <w:tab/>
      </w:r>
      <w:r w:rsidRPr="006D7A02">
        <w:t>luminous intensity of the light [cd]</w:t>
      </w:r>
    </w:p>
    <w:p w14:paraId="2D8EE662" w14:textId="77777777" w:rsidR="0035784F" w:rsidRPr="006D7A02" w:rsidRDefault="0035784F" w:rsidP="0035784F">
      <w:pPr>
        <w:pStyle w:val="BodyText"/>
        <w:ind w:firstLine="708"/>
      </w:pPr>
      <w:r w:rsidRPr="006D7A02">
        <w:rPr>
          <w:rFonts w:ascii="Cambria Math" w:hAnsi="Cambria Math"/>
          <w:i/>
        </w:rPr>
        <w:t>d</w:t>
      </w:r>
      <w:r w:rsidRPr="006D7A02">
        <w:t xml:space="preserve"> </w:t>
      </w:r>
      <w:r>
        <w:tab/>
      </w:r>
      <w:r w:rsidRPr="006D7A02">
        <w:t>distance in metres [m]</w:t>
      </w:r>
    </w:p>
    <w:p w14:paraId="5E28FC3D" w14:textId="77777777" w:rsidR="0035784F" w:rsidRDefault="0035784F" w:rsidP="0035784F">
      <w:pPr>
        <w:pStyle w:val="BodyText"/>
        <w:ind w:firstLine="708"/>
      </w:pPr>
      <w:r w:rsidRPr="006D7A02">
        <w:rPr>
          <w:rFonts w:ascii="Cambria Math" w:hAnsi="Cambria Math"/>
          <w:i/>
        </w:rPr>
        <w:t>V</w:t>
      </w:r>
      <w:r w:rsidRPr="006D7A02">
        <w:t xml:space="preserve"> </w:t>
      </w:r>
      <w:r>
        <w:tab/>
      </w:r>
      <w:r w:rsidRPr="006D7A02">
        <w:t>meteorological visibility in metres [m]</w:t>
      </w:r>
    </w:p>
    <w:p w14:paraId="6561AAAA" w14:textId="77777777" w:rsidR="0035784F" w:rsidRDefault="0035784F" w:rsidP="0035784F">
      <w:pPr>
        <w:pStyle w:val="BodyText"/>
        <w:ind w:firstLine="708"/>
        <w:rPr>
          <w:color w:val="000000" w:themeColor="text1"/>
        </w:rPr>
      </w:pPr>
    </w:p>
    <w:p w14:paraId="6EDD3B49" w14:textId="77777777" w:rsidR="0035784F" w:rsidRPr="006D7A02" w:rsidRDefault="0035784F" w:rsidP="0035784F">
      <w:pPr>
        <w:pStyle w:val="BodyText"/>
        <w:rPr>
          <w:color w:val="000000" w:themeColor="text1"/>
        </w:rPr>
      </w:pPr>
      <w:r>
        <w:rPr>
          <w:color w:val="000000" w:themeColor="text1"/>
        </w:rPr>
        <w:t xml:space="preserve">In older publications the distance </w:t>
      </w:r>
      <w:r w:rsidRPr="00631EDE">
        <w:rPr>
          <w:rFonts w:ascii="Cambria Math" w:hAnsi="Cambria Math"/>
          <w:i/>
          <w:color w:val="000000" w:themeColor="text1"/>
        </w:rPr>
        <w:t>d</w:t>
      </w:r>
      <w:r>
        <w:rPr>
          <w:color w:val="000000" w:themeColor="text1"/>
        </w:rPr>
        <w:t xml:space="preserve"> and the visibility </w:t>
      </w:r>
      <w:r w:rsidRPr="00631EDE">
        <w:rPr>
          <w:rFonts w:ascii="Cambria Math" w:hAnsi="Cambria Math"/>
          <w:i/>
          <w:color w:val="000000" w:themeColor="text1"/>
        </w:rPr>
        <w:t>V</w:t>
      </w:r>
      <w:r>
        <w:rPr>
          <w:color w:val="000000" w:themeColor="text1"/>
        </w:rPr>
        <w:t xml:space="preserve"> are expressed in nautical miles. </w:t>
      </w:r>
      <w:r>
        <w:rPr>
          <w:color w:val="000000" w:themeColor="text1"/>
        </w:rPr>
        <w:fldChar w:fldCharType="begin"/>
      </w:r>
      <w:r>
        <w:rPr>
          <w:color w:val="000000" w:themeColor="text1"/>
        </w:rPr>
        <w:instrText xml:space="preserve"> REF _Ref449614898 \h </w:instrText>
      </w:r>
      <w:r>
        <w:rPr>
          <w:color w:val="000000" w:themeColor="text1"/>
        </w:rPr>
      </w:r>
      <w:r>
        <w:rPr>
          <w:color w:val="000000" w:themeColor="text1"/>
        </w:rPr>
        <w:fldChar w:fldCharType="separate"/>
      </w:r>
      <w:r w:rsidR="00AF0B35" w:rsidRPr="006D7A02">
        <w:t xml:space="preserve">Equation </w:t>
      </w:r>
      <w:r w:rsidR="00AF0B35">
        <w:rPr>
          <w:noProof/>
        </w:rPr>
        <w:t>30</w:t>
      </w:r>
      <w:r>
        <w:rPr>
          <w:color w:val="000000" w:themeColor="text1"/>
        </w:rPr>
        <w:fldChar w:fldCharType="end"/>
      </w:r>
      <w:r>
        <w:rPr>
          <w:color w:val="000000" w:themeColor="text1"/>
        </w:rPr>
        <w:t xml:space="preserve"> then becomes</w:t>
      </w:r>
    </w:p>
    <w:p w14:paraId="38383F34" w14:textId="77777777" w:rsidR="0035784F" w:rsidRDefault="0035784F" w:rsidP="0035784F">
      <w:pPr>
        <w:pStyle w:val="BodyText"/>
        <w:rPr>
          <w:color w:val="000000" w:themeColor="text1"/>
        </w:rPr>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m:t>
        </m:r>
        <m:f>
          <m:fPr>
            <m:ctrlPr>
              <w:rPr>
                <w:rFonts w:ascii="Cambria Math" w:hAnsi="Cambria Math"/>
                <w:i/>
                <w:color w:val="000000" w:themeColor="text1"/>
                <w:sz w:val="24"/>
                <w:szCs w:val="24"/>
              </w:rPr>
            </m:ctrlPr>
          </m:fPr>
          <m:num>
            <m:r>
              <w:rPr>
                <w:rFonts w:ascii="Cambria Math" w:hAnsi="Cambria Math"/>
                <w:color w:val="000000" w:themeColor="text1"/>
                <w:sz w:val="24"/>
                <w:szCs w:val="24"/>
              </w:rPr>
              <m:t>I</m:t>
            </m:r>
          </m:num>
          <m:den>
            <m:d>
              <m:dPr>
                <m:ctrlPr>
                  <w:rPr>
                    <w:rFonts w:ascii="Cambria Math" w:hAnsi="Cambria Math"/>
                    <w:i/>
                    <w:color w:val="000000" w:themeColor="text1"/>
                    <w:sz w:val="24"/>
                    <w:szCs w:val="24"/>
                  </w:rPr>
                </m:ctrlPr>
              </m:dPr>
              <m:e>
                <m:r>
                  <w:rPr>
                    <w:rFonts w:ascii="Cambria Math" w:hAnsi="Cambria Math"/>
                    <w:color w:val="000000" w:themeColor="text1"/>
                    <w:sz w:val="24"/>
                    <w:szCs w:val="24"/>
                  </w:rPr>
                  <m:t>3.43*</m:t>
                </m:r>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10</m:t>
                    </m:r>
                  </m:e>
                  <m:sup>
                    <m:r>
                      <w:rPr>
                        <w:rFonts w:ascii="Cambria Math" w:hAnsi="Cambria Math"/>
                        <w:color w:val="000000" w:themeColor="text1"/>
                        <w:sz w:val="24"/>
                        <w:szCs w:val="24"/>
                      </w:rPr>
                      <m:t>6</m:t>
                    </m:r>
                  </m:sup>
                </m:sSup>
              </m:e>
            </m:d>
          </m:den>
        </m:f>
        <m:r>
          <w:rPr>
            <w:rFonts w:ascii="Cambria Math" w:hAnsi="Cambria Math"/>
            <w:color w:val="000000" w:themeColor="text1"/>
            <w:sz w:val="24"/>
            <w:szCs w:val="24"/>
          </w:rPr>
          <m:t>*</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0.05</m:t>
                </m:r>
              </m:e>
              <m:sup>
                <m:f>
                  <m:fPr>
                    <m:type m:val="lin"/>
                    <m:ctrlPr>
                      <w:rPr>
                        <w:rFonts w:ascii="Cambria Math" w:hAnsi="Cambria Math"/>
                        <w:i/>
                        <w:color w:val="000000" w:themeColor="text1"/>
                        <w:sz w:val="24"/>
                        <w:szCs w:val="24"/>
                      </w:rPr>
                    </m:ctrlPr>
                  </m:fPr>
                  <m:num>
                    <m:r>
                      <w:rPr>
                        <w:rFonts w:ascii="Cambria Math" w:hAnsi="Cambria Math"/>
                        <w:color w:val="000000" w:themeColor="text1"/>
                        <w:sz w:val="24"/>
                        <w:szCs w:val="24"/>
                      </w:rPr>
                      <m:t>d</m:t>
                    </m:r>
                  </m:num>
                  <m:den>
                    <m:r>
                      <w:rPr>
                        <w:rFonts w:ascii="Cambria Math" w:hAnsi="Cambria Math"/>
                        <w:color w:val="000000" w:themeColor="text1"/>
                        <w:sz w:val="24"/>
                        <w:szCs w:val="24"/>
                      </w:rPr>
                      <m:t>V</m:t>
                    </m:r>
                  </m:den>
                </m:f>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d</m:t>
                </m:r>
              </m:e>
              <m:sup>
                <m:r>
                  <w:rPr>
                    <w:rFonts w:ascii="Cambria Math" w:hAnsi="Cambria Math"/>
                    <w:color w:val="000000" w:themeColor="text1"/>
                    <w:sz w:val="24"/>
                    <w:szCs w:val="24"/>
                  </w:rPr>
                  <m:t>2</m:t>
                </m:r>
              </m:sup>
            </m:sSup>
          </m:den>
        </m:f>
      </m:oMath>
      <w:r w:rsidRPr="006D7A02">
        <w:rPr>
          <w:color w:val="000000" w:themeColor="text1"/>
        </w:rPr>
        <w:tab/>
      </w:r>
    </w:p>
    <w:p w14:paraId="60DD8614" w14:textId="77777777" w:rsidR="0035784F" w:rsidRDefault="0035784F" w:rsidP="0035784F">
      <w:pPr>
        <w:pStyle w:val="Caption"/>
      </w:pPr>
      <w:r>
        <w:t xml:space="preserve">Equation </w:t>
      </w:r>
      <w:r>
        <w:fldChar w:fldCharType="begin"/>
      </w:r>
      <w:r>
        <w:instrText xml:space="preserve"> SEQ Equation \* ARABIC </w:instrText>
      </w:r>
      <w:r>
        <w:fldChar w:fldCharType="separate"/>
      </w:r>
      <w:r w:rsidR="00AF0B35">
        <w:rPr>
          <w:noProof/>
        </w:rPr>
        <w:t>31</w:t>
      </w:r>
      <w:r>
        <w:fldChar w:fldCharType="end"/>
      </w:r>
      <w:r>
        <w:t xml:space="preserve"> Allard’s law using meteorological visibility and nautical miles</w:t>
      </w:r>
    </w:p>
    <w:p w14:paraId="2D6DA574" w14:textId="77777777" w:rsidR="0035784F" w:rsidRPr="006D7A02" w:rsidRDefault="0035784F" w:rsidP="0035784F">
      <w:pPr>
        <w:pStyle w:val="BodyText"/>
      </w:pPr>
      <w:r w:rsidRPr="006D7A02">
        <w:t>Where:</w:t>
      </w:r>
    </w:p>
    <w:p w14:paraId="6271141A" w14:textId="77777777" w:rsidR="0035784F" w:rsidRPr="006D7A02" w:rsidRDefault="0035784F" w:rsidP="0035784F">
      <w:pPr>
        <w:pStyle w:val="BodyText"/>
        <w:ind w:firstLine="708"/>
      </w:pPr>
      <w:r w:rsidRPr="006D7A02">
        <w:rPr>
          <w:rFonts w:ascii="Cambria Math" w:hAnsi="Cambria Math"/>
          <w:i/>
        </w:rPr>
        <w:t xml:space="preserve">E(d) </w:t>
      </w:r>
      <w:r w:rsidRPr="006D7A02">
        <w:rPr>
          <w:rFonts w:ascii="Cambria Math" w:hAnsi="Cambria Math"/>
          <w:i/>
        </w:rPr>
        <w:tab/>
      </w:r>
      <w:r w:rsidRPr="006D7A02">
        <w:t>illuminance at the eye of the observer [lx]</w:t>
      </w:r>
    </w:p>
    <w:p w14:paraId="271D15CB" w14:textId="77777777" w:rsidR="0035784F" w:rsidRPr="006D7A02" w:rsidRDefault="0035784F" w:rsidP="0035784F">
      <w:pPr>
        <w:pStyle w:val="BodyText"/>
        <w:ind w:firstLine="708"/>
      </w:pPr>
      <w:r w:rsidRPr="006D7A02">
        <w:rPr>
          <w:rFonts w:ascii="Cambria Math" w:hAnsi="Cambria Math"/>
          <w:i/>
        </w:rPr>
        <w:lastRenderedPageBreak/>
        <w:t>I</w:t>
      </w:r>
      <w:r w:rsidRPr="006D7A02">
        <w:t xml:space="preserve"> </w:t>
      </w:r>
      <w:r w:rsidRPr="006D7A02">
        <w:tab/>
        <w:t>luminous intensity of the light [cd]</w:t>
      </w:r>
    </w:p>
    <w:p w14:paraId="21D9D940" w14:textId="77777777" w:rsidR="0035784F" w:rsidRPr="006D7A02" w:rsidRDefault="0035784F" w:rsidP="0035784F">
      <w:pPr>
        <w:pStyle w:val="BodyText"/>
        <w:ind w:firstLine="708"/>
      </w:pPr>
      <w:r w:rsidRPr="006D7A02">
        <w:rPr>
          <w:rFonts w:ascii="Cambria Math" w:hAnsi="Cambria Math"/>
          <w:i/>
        </w:rPr>
        <w:t>d</w:t>
      </w:r>
      <w:r w:rsidRPr="006D7A02">
        <w:t xml:space="preserve"> </w:t>
      </w:r>
      <w:r w:rsidRPr="006D7A02">
        <w:tab/>
        <w:t>distance in nautical miles</w:t>
      </w:r>
    </w:p>
    <w:p w14:paraId="3D70312F" w14:textId="77777777" w:rsidR="0035784F" w:rsidRPr="006D7A02" w:rsidRDefault="0035784F" w:rsidP="0035784F">
      <w:pPr>
        <w:pStyle w:val="BodyText"/>
        <w:ind w:firstLine="708"/>
      </w:pPr>
      <w:r w:rsidRPr="006D7A02">
        <w:rPr>
          <w:rFonts w:ascii="Cambria Math" w:hAnsi="Cambria Math"/>
          <w:i/>
        </w:rPr>
        <w:t>V</w:t>
      </w:r>
      <w:r w:rsidRPr="006D7A02">
        <w:t xml:space="preserve"> </w:t>
      </w:r>
      <w:r w:rsidRPr="006D7A02">
        <w:tab/>
        <w:t>meteorological visibility in nautical miles</w:t>
      </w:r>
    </w:p>
    <w:p w14:paraId="4458779C" w14:textId="196AF53E" w:rsidR="00AA7903" w:rsidRDefault="0035784F" w:rsidP="00F34C9A">
      <w:pPr>
        <w:pStyle w:val="BodyText"/>
        <w:ind w:firstLine="708"/>
      </w:pPr>
      <w:r w:rsidRPr="006D7A02">
        <w:t>the units (not shown) associated with (3.43</w:t>
      </w:r>
      <w:r w:rsidRPr="006D7A02">
        <w:sym w:font="Symbol" w:char="F0B4"/>
      </w:r>
      <w:r w:rsidRPr="006D7A02">
        <w:t>10</w:t>
      </w:r>
      <w:r w:rsidRPr="006D7A02">
        <w:rPr>
          <w:vertAlign w:val="superscript"/>
        </w:rPr>
        <w:t>6</w:t>
      </w:r>
      <w:r w:rsidRPr="006D7A02">
        <w:t>) are m</w:t>
      </w:r>
      <w:r w:rsidRPr="006D7A02">
        <w:rPr>
          <w:vertAlign w:val="superscript"/>
        </w:rPr>
        <w:t>2</w:t>
      </w:r>
      <w:r w:rsidRPr="006D7A02">
        <w:t>/M</w:t>
      </w:r>
      <w:r w:rsidRPr="006D7A02">
        <w:rPr>
          <w:vertAlign w:val="superscript"/>
        </w:rPr>
        <w:t>2</w:t>
      </w:r>
    </w:p>
    <w:p w14:paraId="2CF18087" w14:textId="2FF1DDBC" w:rsidR="00BA7C48" w:rsidRDefault="000B614D" w:rsidP="000B614D">
      <w:pPr>
        <w:pStyle w:val="Annex"/>
      </w:pPr>
      <w:r>
        <w:t>References</w:t>
      </w:r>
    </w:p>
    <w:p w14:paraId="6CD43ECD" w14:textId="2E704ADF" w:rsidR="000B614D" w:rsidRDefault="000B614D" w:rsidP="000B614D">
      <w:pPr>
        <w:pStyle w:val="BodyText"/>
        <w:numPr>
          <w:ilvl w:val="0"/>
          <w:numId w:val="39"/>
        </w:numPr>
      </w:pPr>
      <w:bookmarkStart w:id="140" w:name="_Ref459800451"/>
      <w:r>
        <w:t>CIE 18.2 The Basis of Physical Photometry ( International Commission on Illumination, 1983)</w:t>
      </w:r>
      <w:bookmarkEnd w:id="140"/>
    </w:p>
    <w:p w14:paraId="439A1A7B" w14:textId="58E32914" w:rsidR="007F543C" w:rsidRDefault="007F543C" w:rsidP="000B614D">
      <w:pPr>
        <w:pStyle w:val="BodyText"/>
        <w:numPr>
          <w:ilvl w:val="0"/>
          <w:numId w:val="39"/>
        </w:numPr>
      </w:pPr>
      <w:bookmarkStart w:id="141" w:name="_Ref491770843"/>
      <w:r w:rsidRPr="007F543C">
        <w:rPr>
          <w:highlight w:val="yellow"/>
        </w:rPr>
        <w:t>IALA Guideline 1023 The Design Of Leading Lines, Edition 1.1, December 2005</w:t>
      </w:r>
      <w:bookmarkEnd w:id="141"/>
    </w:p>
    <w:p w14:paraId="441C9AC2" w14:textId="35D96FC3" w:rsidR="009C7361" w:rsidRDefault="009C7361" w:rsidP="000B614D">
      <w:pPr>
        <w:pStyle w:val="BodyText"/>
        <w:numPr>
          <w:ilvl w:val="0"/>
          <w:numId w:val="39"/>
        </w:numPr>
      </w:pPr>
      <w:bookmarkStart w:id="142" w:name="_Ref491770328"/>
      <w:r w:rsidRPr="009C7361">
        <w:rPr>
          <w:highlight w:val="yellow"/>
        </w:rPr>
        <w:t xml:space="preserve">IALA Recommendation </w:t>
      </w:r>
      <w:r w:rsidR="007F543C">
        <w:rPr>
          <w:highlight w:val="yellow"/>
        </w:rPr>
        <w:t>F</w:t>
      </w:r>
      <w:r w:rsidRPr="009C7361">
        <w:rPr>
          <w:highlight w:val="yellow"/>
        </w:rPr>
        <w:t xml:space="preserve">or </w:t>
      </w:r>
      <w:r w:rsidR="007F543C">
        <w:rPr>
          <w:highlight w:val="yellow"/>
        </w:rPr>
        <w:t>A</w:t>
      </w:r>
      <w:r w:rsidRPr="009C7361">
        <w:rPr>
          <w:highlight w:val="yellow"/>
        </w:rPr>
        <w:t xml:space="preserve"> Definition </w:t>
      </w:r>
      <w:r w:rsidR="007F543C">
        <w:rPr>
          <w:highlight w:val="yellow"/>
        </w:rPr>
        <w:t>O</w:t>
      </w:r>
      <w:r w:rsidRPr="009C7361">
        <w:rPr>
          <w:highlight w:val="yellow"/>
        </w:rPr>
        <w:t xml:space="preserve">f </w:t>
      </w:r>
      <w:r w:rsidR="007F543C">
        <w:rPr>
          <w:highlight w:val="yellow"/>
        </w:rPr>
        <w:t>T</w:t>
      </w:r>
      <w:r w:rsidRPr="009C7361">
        <w:rPr>
          <w:highlight w:val="yellow"/>
        </w:rPr>
        <w:t xml:space="preserve">he Nominal Daytime Range </w:t>
      </w:r>
      <w:r w:rsidR="007F543C">
        <w:rPr>
          <w:highlight w:val="yellow"/>
        </w:rPr>
        <w:t>O</w:t>
      </w:r>
      <w:r w:rsidRPr="009C7361">
        <w:rPr>
          <w:highlight w:val="yellow"/>
        </w:rPr>
        <w:t xml:space="preserve">f Maritime Signal Lights Intended </w:t>
      </w:r>
      <w:r w:rsidR="007F543C">
        <w:rPr>
          <w:highlight w:val="yellow"/>
        </w:rPr>
        <w:t>F</w:t>
      </w:r>
      <w:r w:rsidRPr="009C7361">
        <w:rPr>
          <w:highlight w:val="yellow"/>
        </w:rPr>
        <w:t xml:space="preserve">or </w:t>
      </w:r>
      <w:r w:rsidR="007F543C">
        <w:rPr>
          <w:highlight w:val="yellow"/>
        </w:rPr>
        <w:t>T</w:t>
      </w:r>
      <w:r w:rsidRPr="009C7361">
        <w:rPr>
          <w:highlight w:val="yellow"/>
        </w:rPr>
        <w:t xml:space="preserve">he Guidance </w:t>
      </w:r>
      <w:r w:rsidR="007F543C">
        <w:rPr>
          <w:highlight w:val="yellow"/>
        </w:rPr>
        <w:t>O</w:t>
      </w:r>
      <w:r w:rsidRPr="009C7361">
        <w:rPr>
          <w:highlight w:val="yellow"/>
        </w:rPr>
        <w:t xml:space="preserve">f Shipping </w:t>
      </w:r>
      <w:r w:rsidR="007F543C">
        <w:rPr>
          <w:highlight w:val="yellow"/>
        </w:rPr>
        <w:t>B</w:t>
      </w:r>
      <w:r w:rsidRPr="009C7361">
        <w:rPr>
          <w:highlight w:val="yellow"/>
        </w:rPr>
        <w:t>y Day, April 1974 (extract from IALA Bulletin n° 60 – 1974-3)</w:t>
      </w:r>
      <w:bookmarkEnd w:id="142"/>
    </w:p>
    <w:p w14:paraId="720DFAF5" w14:textId="4B23B1ED" w:rsidR="00DC2C87" w:rsidRPr="00DC2C87" w:rsidRDefault="00DC2C87" w:rsidP="000B614D">
      <w:pPr>
        <w:pStyle w:val="BodyText"/>
        <w:numPr>
          <w:ilvl w:val="0"/>
          <w:numId w:val="39"/>
        </w:numPr>
        <w:rPr>
          <w:lang w:val="de-DE"/>
        </w:rPr>
      </w:pPr>
      <w:bookmarkStart w:id="143" w:name="_Ref491860668"/>
      <w:r w:rsidRPr="00DC2C87">
        <w:rPr>
          <w:lang w:val="de-DE"/>
        </w:rPr>
        <w:t>German Waterways and Shipping Administration, Standard ‘Tragweiten und Lichtstärken von Feuern und Signallichtern’</w:t>
      </w:r>
      <w:bookmarkEnd w:id="143"/>
    </w:p>
    <w:p w14:paraId="6032EB6A" w14:textId="77777777" w:rsidR="00D663A4" w:rsidRDefault="00D663A4" w:rsidP="000B614D">
      <w:pPr>
        <w:pStyle w:val="BodyText"/>
        <w:numPr>
          <w:ilvl w:val="0"/>
          <w:numId w:val="39"/>
        </w:numPr>
      </w:pPr>
      <w:bookmarkStart w:id="144" w:name="_Ref460586314"/>
      <w:bookmarkStart w:id="145" w:name="_Ref460240054"/>
      <w:r w:rsidRPr="00D663A4">
        <w:t>Convention on the International Regulations for Preventing Collisions at Sea, 1972 (COLREGs)</w:t>
      </w:r>
      <w:r>
        <w:t>, International Maritime Organization</w:t>
      </w:r>
      <w:bookmarkEnd w:id="144"/>
      <w:r>
        <w:t xml:space="preserve"> </w:t>
      </w:r>
    </w:p>
    <w:p w14:paraId="35A1591E" w14:textId="1C7E2491" w:rsidR="00C91CF1" w:rsidRDefault="00C91CF1" w:rsidP="000B614D">
      <w:pPr>
        <w:pStyle w:val="BodyText"/>
        <w:numPr>
          <w:ilvl w:val="0"/>
          <w:numId w:val="39"/>
        </w:numPr>
      </w:pPr>
      <w:bookmarkStart w:id="146" w:name="_Ref460586379"/>
      <w:r>
        <w:t>Convention on International Civil Aviation, Annex 14, Aerodromes, Volume 1, Aerodrome Design and Operations</w:t>
      </w:r>
      <w:bookmarkEnd w:id="145"/>
      <w:bookmarkEnd w:id="146"/>
    </w:p>
    <w:p w14:paraId="5D9F3724" w14:textId="375D11A9" w:rsidR="00C91CF1" w:rsidRDefault="00666303" w:rsidP="000B614D">
      <w:pPr>
        <w:pStyle w:val="BodyText"/>
        <w:numPr>
          <w:ilvl w:val="0"/>
          <w:numId w:val="39"/>
        </w:numPr>
      </w:pPr>
      <w:bookmarkStart w:id="147" w:name="_Ref460823611"/>
      <w:r>
        <w:t>ISO 16508:1999 / CIE S 006.1/E-1998 Road Traffic Lights - Photometric Properties of 200 mm Roundel Signals</w:t>
      </w:r>
      <w:bookmarkEnd w:id="147"/>
    </w:p>
    <w:p w14:paraId="433A8715" w14:textId="0197306E" w:rsidR="00666303" w:rsidRDefault="000A1B4B" w:rsidP="000A1B4B">
      <w:pPr>
        <w:pStyle w:val="BodyText"/>
        <w:numPr>
          <w:ilvl w:val="0"/>
          <w:numId w:val="39"/>
        </w:numPr>
      </w:pPr>
      <w:r w:rsidRPr="000A1B4B">
        <w:t>CIE Publication No 43 Photometry of Floodlights</w:t>
      </w:r>
    </w:p>
    <w:p w14:paraId="2029995F" w14:textId="557F3AF1" w:rsidR="006561DD" w:rsidRPr="000B614D" w:rsidRDefault="006561DD" w:rsidP="006561DD">
      <w:pPr>
        <w:pStyle w:val="BodyText"/>
        <w:numPr>
          <w:ilvl w:val="0"/>
          <w:numId w:val="39"/>
        </w:numPr>
      </w:pPr>
      <w:r w:rsidRPr="006561DD">
        <w:t>CIE Publication No 70 The Measurement of Absolute Intensity Distributions</w:t>
      </w:r>
    </w:p>
    <w:sectPr w:rsidR="006561DD" w:rsidRPr="000B614D" w:rsidSect="0019315F">
      <w:headerReference w:type="default" r:id="rId30"/>
      <w:footerReference w:type="default" r:id="rId31"/>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71" w:author="Malcolm Nicholson" w:date="2017-10-11T18:53:00Z" w:initials="MN">
    <w:p w14:paraId="4E4EABB2" w14:textId="5C29590E" w:rsidR="001836E2" w:rsidRDefault="001836E2">
      <w:pPr>
        <w:pStyle w:val="CommentText"/>
      </w:pPr>
      <w:r>
        <w:rPr>
          <w:rStyle w:val="CommentReference"/>
        </w:rPr>
        <w:annotationRef/>
      </w:r>
      <w:r w:rsidR="002E2ABB">
        <w:t xml:space="preserve">Up to  this point there is clear direction on how to achieve the desired intensity and although the method is correct </w:t>
      </w:r>
      <w:r w:rsidR="00C47ED9">
        <w:t>and sound after this point it could become confusing with the different terms. The WG are agreed that in-service instead of in-situ would be a better term. However more discussion is required to give a clearer explanation to members on how to complete these calculations. It is therefore proposed that the guideline is deferred to the next work programme for finalisation.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E4EABB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4EABB2" w16cid:durableId="1D88E72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BB7D9A" w14:textId="77777777" w:rsidR="004229D9" w:rsidRDefault="004229D9" w:rsidP="003274DB">
      <w:r>
        <w:separator/>
      </w:r>
    </w:p>
    <w:p w14:paraId="02CE4CD3" w14:textId="77777777" w:rsidR="004229D9" w:rsidRDefault="004229D9"/>
  </w:endnote>
  <w:endnote w:type="continuationSeparator" w:id="0">
    <w:p w14:paraId="424B123C" w14:textId="77777777" w:rsidR="004229D9" w:rsidRDefault="004229D9" w:rsidP="003274DB">
      <w:r>
        <w:continuationSeparator/>
      </w:r>
    </w:p>
    <w:p w14:paraId="5507618F" w14:textId="77777777" w:rsidR="004229D9" w:rsidRDefault="004229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E4D5F" w14:textId="77777777" w:rsidR="001836E2" w:rsidRDefault="001836E2"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C281F5" w14:textId="77777777" w:rsidR="001836E2" w:rsidRDefault="001836E2"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DB03E9F" w14:textId="77777777" w:rsidR="001836E2" w:rsidRDefault="001836E2"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4C2573" w14:textId="77777777" w:rsidR="001836E2" w:rsidRDefault="001836E2"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34CA541" w14:textId="77777777" w:rsidR="001836E2" w:rsidRDefault="001836E2"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F33B5" w14:textId="77777777" w:rsidR="001836E2" w:rsidRDefault="001836E2"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A8FC9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D7F714F" w14:textId="77777777" w:rsidR="001836E2" w:rsidRPr="00ED2A8D" w:rsidRDefault="001836E2" w:rsidP="008747E0">
    <w:pPr>
      <w:pStyle w:val="Footer"/>
    </w:pPr>
    <w:r w:rsidRPr="00442889">
      <w:rPr>
        <w:noProof/>
        <w:lang w:val="en-IE" w:eastAsia="en-IE"/>
      </w:rPr>
      <w:drawing>
        <wp:anchor distT="0" distB="0" distL="114300" distR="114300" simplePos="0" relativeHeight="251661312" behindDoc="1" locked="0" layoutInCell="1" allowOverlap="1" wp14:anchorId="4ECC13A8" wp14:editId="061AF6D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D2AB347" w14:textId="77777777" w:rsidR="001836E2" w:rsidRPr="00ED2A8D" w:rsidRDefault="001836E2" w:rsidP="008747E0">
    <w:pPr>
      <w:pStyle w:val="Footer"/>
    </w:pPr>
  </w:p>
  <w:p w14:paraId="3A2C5A86" w14:textId="77777777" w:rsidR="001836E2" w:rsidRPr="00ED2A8D" w:rsidRDefault="001836E2" w:rsidP="008747E0">
    <w:pPr>
      <w:pStyle w:val="Footer"/>
    </w:pPr>
  </w:p>
  <w:p w14:paraId="52999534" w14:textId="77777777" w:rsidR="001836E2" w:rsidRPr="00ED2A8D" w:rsidRDefault="001836E2"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9D7D7" w14:textId="77777777" w:rsidR="001836E2" w:rsidRDefault="001836E2"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11401E"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CFA3364" w14:textId="77777777" w:rsidR="001836E2" w:rsidRPr="006A506B" w:rsidRDefault="001836E2" w:rsidP="00525922">
    <w:pPr>
      <w:pStyle w:val="Footerlandscape"/>
      <w:rPr>
        <w:rStyle w:val="PageNumber"/>
        <w:szCs w:val="15"/>
        <w:lang w:val="de-DE"/>
      </w:rPr>
    </w:pPr>
    <w:r w:rsidRPr="00C907DF">
      <w:rPr>
        <w:szCs w:val="15"/>
      </w:rPr>
      <w:fldChar w:fldCharType="begin"/>
    </w:r>
    <w:r w:rsidRPr="006A506B">
      <w:rPr>
        <w:szCs w:val="15"/>
        <w:lang w:val="de-DE"/>
      </w:rPr>
      <w:instrText xml:space="preserve"> STYLEREF "Document title" \* MERGEFORMAT </w:instrText>
    </w:r>
    <w:r w:rsidRPr="00C907DF">
      <w:rPr>
        <w:szCs w:val="15"/>
      </w:rPr>
      <w:fldChar w:fldCharType="separate"/>
    </w:r>
    <w:r>
      <w:rPr>
        <w:b w:val="0"/>
        <w:bCs/>
        <w:noProof/>
        <w:szCs w:val="15"/>
        <w:lang w:val="de-DE"/>
      </w:rPr>
      <w:t>Fehler! Verwenden Sie die Registerkarte 'Start', um Document title dem Text zuzuweisen, der hier angezeigt werden soll.</w:t>
    </w:r>
    <w:r w:rsidRPr="00C907DF">
      <w:rPr>
        <w:szCs w:val="15"/>
      </w:rPr>
      <w:fldChar w:fldCharType="end"/>
    </w:r>
    <w:r w:rsidRPr="006D130E">
      <w:rPr>
        <w:szCs w:val="15"/>
        <w:lang w:val="de-DE"/>
      </w:rPr>
      <w:t xml:space="preserve"> </w:t>
    </w:r>
    <w:r>
      <w:rPr>
        <w:szCs w:val="15"/>
      </w:rPr>
      <w:fldChar w:fldCharType="begin"/>
    </w:r>
    <w:r w:rsidRPr="006D130E">
      <w:rPr>
        <w:szCs w:val="15"/>
        <w:lang w:val="de-DE"/>
      </w:rPr>
      <w:instrText xml:space="preserve"> STYLEREF "Document number" \* MERGEFORMAT </w:instrText>
    </w:r>
    <w:r>
      <w:rPr>
        <w:szCs w:val="15"/>
      </w:rPr>
      <w:fldChar w:fldCharType="separate"/>
    </w:r>
    <w:r>
      <w:rPr>
        <w:noProof/>
        <w:szCs w:val="15"/>
        <w:lang w:val="de-DE"/>
      </w:rPr>
      <w:t>DRAFT</w:t>
    </w:r>
    <w:r>
      <w:rPr>
        <w:szCs w:val="15"/>
      </w:rPr>
      <w:fldChar w:fldCharType="end"/>
    </w:r>
    <w:r w:rsidRPr="006A506B">
      <w:rPr>
        <w:szCs w:val="15"/>
        <w:lang w:val="de-DE"/>
      </w:rPr>
      <w:t xml:space="preserve"> – </w:t>
    </w:r>
    <w:r>
      <w:rPr>
        <w:szCs w:val="15"/>
      </w:rPr>
      <w:fldChar w:fldCharType="begin"/>
    </w:r>
    <w:r w:rsidRPr="006A506B">
      <w:rPr>
        <w:szCs w:val="15"/>
        <w:lang w:val="de-DE"/>
      </w:rPr>
      <w:instrText xml:space="preserve"> STYLEREF Subtitle \* MERGEFORMAT </w:instrText>
    </w:r>
    <w:r>
      <w:rPr>
        <w:szCs w:val="15"/>
      </w:rPr>
      <w:fldChar w:fldCharType="separate"/>
    </w:r>
    <w:r>
      <w:rPr>
        <w:b w:val="0"/>
        <w:bCs/>
        <w:noProof/>
        <w:szCs w:val="15"/>
        <w:lang w:val="de-DE"/>
      </w:rPr>
      <w:t>Fehler! Verwenden Sie die Registerkarte 'Start', um Subtitle dem Text zuzuweisen, der hier angezeigt werden soll.</w:t>
    </w:r>
    <w:r>
      <w:rPr>
        <w:szCs w:val="15"/>
      </w:rPr>
      <w:fldChar w:fldCharType="end"/>
    </w:r>
  </w:p>
  <w:p w14:paraId="753135EC" w14:textId="2674E641" w:rsidR="001836E2" w:rsidRPr="00525922" w:rsidRDefault="001836E2"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CE0F5" w14:textId="310B181B" w:rsidR="001836E2" w:rsidRPr="00C716E5" w:rsidRDefault="001836E2" w:rsidP="00C716E5">
    <w:pPr>
      <w:pStyle w:val="Footer"/>
      <w:rPr>
        <w:sz w:val="15"/>
        <w:szCs w:val="15"/>
      </w:rPr>
    </w:pPr>
  </w:p>
  <w:p w14:paraId="563B890B" w14:textId="77777777" w:rsidR="001836E2" w:rsidRDefault="001836E2" w:rsidP="00C716E5">
    <w:pPr>
      <w:pStyle w:val="Footerportrait"/>
    </w:pPr>
  </w:p>
  <w:p w14:paraId="352ACC75" w14:textId="56B6DE08" w:rsidR="001836E2" w:rsidRPr="00C907DF" w:rsidRDefault="004229D9" w:rsidP="00C716E5">
    <w:pPr>
      <w:pStyle w:val="Footerportrait"/>
      <w:rPr>
        <w:rStyle w:val="PageNumber"/>
        <w:szCs w:val="15"/>
      </w:rPr>
    </w:pPr>
    <w:r>
      <w:fldChar w:fldCharType="begin"/>
    </w:r>
    <w:r>
      <w:instrText xml:space="preserve"> STYLEREF "Document type" \* MERGEFORMAT </w:instrText>
    </w:r>
    <w:r>
      <w:fldChar w:fldCharType="separate"/>
    </w:r>
    <w:r w:rsidR="00200D45">
      <w:t>IALA Guideline</w:t>
    </w:r>
    <w:r>
      <w:fldChar w:fldCharType="end"/>
    </w:r>
    <w:r w:rsidR="001836E2" w:rsidRPr="00C907DF">
      <w:t xml:space="preserve"> </w:t>
    </w:r>
    <w:r>
      <w:fldChar w:fldCharType="begin"/>
    </w:r>
    <w:r>
      <w:instrText xml:space="preserve"> STYLEREF "Document number" \* MERGEFORMAT </w:instrText>
    </w:r>
    <w:r>
      <w:fldChar w:fldCharType="separate"/>
    </w:r>
    <w:r w:rsidR="00200D45">
      <w:t>G1133</w:t>
    </w:r>
    <w:r>
      <w:fldChar w:fldCharType="end"/>
    </w:r>
    <w:r w:rsidR="001836E2" w:rsidRPr="00C907DF">
      <w:t xml:space="preserve"> –</w:t>
    </w:r>
    <w:r w:rsidR="001836E2">
      <w:t xml:space="preserve"> </w:t>
    </w:r>
    <w:r>
      <w:fldChar w:fldCharType="begin"/>
    </w:r>
    <w:r>
      <w:instrText xml:space="preserve"> STYLEREF "Document name" \* MERGEFORMAT </w:instrText>
    </w:r>
    <w:r>
      <w:fldChar w:fldCharType="separate"/>
    </w:r>
    <w:r w:rsidR="00200D45">
      <w:t>Marine signal lights - Calculation of Luminous intensity and range</w:t>
    </w:r>
    <w:r>
      <w:fldChar w:fldCharType="end"/>
    </w:r>
  </w:p>
  <w:p w14:paraId="15200F68" w14:textId="6AC46A0F" w:rsidR="001836E2" w:rsidRPr="00C907DF" w:rsidRDefault="004229D9" w:rsidP="00C716E5">
    <w:pPr>
      <w:pStyle w:val="Footerportrait"/>
    </w:pPr>
    <w:r>
      <w:fldChar w:fldCharType="begin"/>
    </w:r>
    <w:r>
      <w:instrText xml:space="preserve"> STYLEREF "Edition number" \* MERGEFORMAT </w:instrText>
    </w:r>
    <w:r>
      <w:fldChar w:fldCharType="separate"/>
    </w:r>
    <w:r w:rsidR="00200D45">
      <w:t>Edition x.x</w:t>
    </w:r>
    <w:r>
      <w:fldChar w:fldCharType="end"/>
    </w:r>
    <w:r w:rsidR="001836E2">
      <w:t xml:space="preserve">  </w:t>
    </w:r>
    <w:r>
      <w:fldChar w:fldCharType="begin"/>
    </w:r>
    <w:r>
      <w:instrText xml:space="preserve"> STYLEREF "Document date" \* MERGEFORMAT </w:instrText>
    </w:r>
    <w:r>
      <w:fldChar w:fldCharType="separate"/>
    </w:r>
    <w:r w:rsidR="00200D45">
      <w:t>Document date</w:t>
    </w:r>
    <w:r>
      <w:fldChar w:fldCharType="end"/>
    </w:r>
    <w:r w:rsidR="001836E2" w:rsidRPr="00C907DF">
      <w:tab/>
    </w:r>
    <w:r w:rsidR="001836E2">
      <w:t xml:space="preserve">P </w:t>
    </w:r>
    <w:r w:rsidR="001836E2" w:rsidRPr="00C907DF">
      <w:rPr>
        <w:rStyle w:val="PageNumber"/>
        <w:szCs w:val="15"/>
      </w:rPr>
      <w:fldChar w:fldCharType="begin"/>
    </w:r>
    <w:r w:rsidR="001836E2" w:rsidRPr="00C907DF">
      <w:rPr>
        <w:rStyle w:val="PageNumber"/>
        <w:szCs w:val="15"/>
      </w:rPr>
      <w:instrText xml:space="preserve">PAGE  </w:instrText>
    </w:r>
    <w:r w:rsidR="001836E2" w:rsidRPr="00C907DF">
      <w:rPr>
        <w:rStyle w:val="PageNumber"/>
        <w:szCs w:val="15"/>
      </w:rPr>
      <w:fldChar w:fldCharType="separate"/>
    </w:r>
    <w:r w:rsidR="00200D45">
      <w:rPr>
        <w:rStyle w:val="PageNumber"/>
        <w:szCs w:val="15"/>
      </w:rPr>
      <w:t>2</w:t>
    </w:r>
    <w:r w:rsidR="001836E2"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DA954" w14:textId="77777777" w:rsidR="001836E2" w:rsidRDefault="001836E2" w:rsidP="00C716E5">
    <w:pPr>
      <w:pStyle w:val="Footer"/>
    </w:pPr>
  </w:p>
  <w:p w14:paraId="3C619E6F" w14:textId="77777777" w:rsidR="001836E2" w:rsidRDefault="001836E2" w:rsidP="00C716E5">
    <w:pPr>
      <w:pStyle w:val="Footerportrait"/>
    </w:pPr>
  </w:p>
  <w:p w14:paraId="53E61730" w14:textId="7D71CF34" w:rsidR="001836E2" w:rsidRPr="00C907DF" w:rsidRDefault="004229D9" w:rsidP="00C716E5">
    <w:pPr>
      <w:pStyle w:val="Footerportrait"/>
    </w:pPr>
    <w:r>
      <w:fldChar w:fldCharType="begin"/>
    </w:r>
    <w:r>
      <w:instrText xml:space="preserve"> STYLEREF "Document type" \* MERGEFORMAT </w:instrText>
    </w:r>
    <w:r>
      <w:fldChar w:fldCharType="separate"/>
    </w:r>
    <w:r w:rsidR="00200D45">
      <w:t>IALA Guideline</w:t>
    </w:r>
    <w:r>
      <w:fldChar w:fldCharType="end"/>
    </w:r>
    <w:r w:rsidR="001836E2" w:rsidRPr="00C907DF">
      <w:t xml:space="preserve"> </w:t>
    </w:r>
    <w:r>
      <w:fldChar w:fldCharType="begin"/>
    </w:r>
    <w:r>
      <w:instrText xml:space="preserve"> STYLEREF "Document number" \* MERGEFORMAT </w:instrText>
    </w:r>
    <w:r>
      <w:fldChar w:fldCharType="separate"/>
    </w:r>
    <w:r w:rsidR="00200D45">
      <w:t>G1133</w:t>
    </w:r>
    <w:r>
      <w:fldChar w:fldCharType="end"/>
    </w:r>
    <w:r w:rsidR="001836E2" w:rsidRPr="00C907DF">
      <w:t xml:space="preserve"> –</w:t>
    </w:r>
    <w:r w:rsidR="001836E2">
      <w:t xml:space="preserve"> </w:t>
    </w:r>
    <w:r>
      <w:fldChar w:fldCharType="begin"/>
    </w:r>
    <w:r>
      <w:instrText xml:space="preserve"> STYLEREF "Document name" \* MERGEFORMAT </w:instrText>
    </w:r>
    <w:r>
      <w:fldChar w:fldCharType="separate"/>
    </w:r>
    <w:r w:rsidR="00200D45">
      <w:t>Marine signal lights - Calculation of Luminous intensity and range</w:t>
    </w:r>
    <w:r>
      <w:fldChar w:fldCharType="end"/>
    </w:r>
    <w:r w:rsidR="001836E2">
      <w:tab/>
    </w:r>
  </w:p>
  <w:p w14:paraId="3D146753" w14:textId="41DCD1A2" w:rsidR="001836E2" w:rsidRPr="00C907DF" w:rsidRDefault="004229D9" w:rsidP="00C716E5">
    <w:pPr>
      <w:pStyle w:val="Footerportrait"/>
    </w:pPr>
    <w:r>
      <w:fldChar w:fldCharType="begin"/>
    </w:r>
    <w:r>
      <w:instrText xml:space="preserve"> STYLEREF "Edition number" \* MERGEFORMAT </w:instrText>
    </w:r>
    <w:r>
      <w:fldChar w:fldCharType="separate"/>
    </w:r>
    <w:r w:rsidR="00200D45">
      <w:t>Edition x.x</w:t>
    </w:r>
    <w:r>
      <w:fldChar w:fldCharType="end"/>
    </w:r>
    <w:r w:rsidR="001836E2">
      <w:t xml:space="preserve">  </w:t>
    </w:r>
    <w:r>
      <w:fldChar w:fldCharType="begin"/>
    </w:r>
    <w:r>
      <w:instrText xml:space="preserve"> STYLEREF "Document date" \* MERGEFORMAT </w:instrText>
    </w:r>
    <w:r>
      <w:fldChar w:fldCharType="separate"/>
    </w:r>
    <w:r w:rsidR="00200D45">
      <w:t>Document date</w:t>
    </w:r>
    <w:r>
      <w:fldChar w:fldCharType="end"/>
    </w:r>
    <w:r w:rsidR="001836E2">
      <w:tab/>
    </w:r>
    <w:r w:rsidR="001836E2">
      <w:rPr>
        <w:rStyle w:val="PageNumber"/>
        <w:szCs w:val="15"/>
      </w:rPr>
      <w:t xml:space="preserve">P </w:t>
    </w:r>
    <w:r w:rsidR="001836E2" w:rsidRPr="00C907DF">
      <w:rPr>
        <w:rStyle w:val="PageNumber"/>
        <w:szCs w:val="15"/>
      </w:rPr>
      <w:fldChar w:fldCharType="begin"/>
    </w:r>
    <w:r w:rsidR="001836E2" w:rsidRPr="00C907DF">
      <w:rPr>
        <w:rStyle w:val="PageNumber"/>
        <w:szCs w:val="15"/>
      </w:rPr>
      <w:instrText xml:space="preserve">PAGE  </w:instrText>
    </w:r>
    <w:r w:rsidR="001836E2" w:rsidRPr="00C907DF">
      <w:rPr>
        <w:rStyle w:val="PageNumber"/>
        <w:szCs w:val="15"/>
      </w:rPr>
      <w:fldChar w:fldCharType="separate"/>
    </w:r>
    <w:r w:rsidR="00200D45">
      <w:rPr>
        <w:rStyle w:val="PageNumber"/>
        <w:szCs w:val="15"/>
      </w:rPr>
      <w:t>20</w:t>
    </w:r>
    <w:r w:rsidR="001836E2"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CBE56B" w14:textId="77777777" w:rsidR="004229D9" w:rsidRDefault="004229D9" w:rsidP="003274DB">
      <w:r>
        <w:separator/>
      </w:r>
    </w:p>
    <w:p w14:paraId="532D1176" w14:textId="77777777" w:rsidR="004229D9" w:rsidRDefault="004229D9"/>
  </w:footnote>
  <w:footnote w:type="continuationSeparator" w:id="0">
    <w:p w14:paraId="424FFC0D" w14:textId="77777777" w:rsidR="004229D9" w:rsidRDefault="004229D9" w:rsidP="003274DB">
      <w:r>
        <w:continuationSeparator/>
      </w:r>
    </w:p>
    <w:p w14:paraId="11856814" w14:textId="77777777" w:rsidR="004229D9" w:rsidRDefault="004229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6A447" w14:textId="77777777" w:rsidR="00200D45" w:rsidRDefault="00200D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D966F" w14:textId="08A68D75" w:rsidR="001836E2" w:rsidDel="00200D45" w:rsidRDefault="001836E2" w:rsidP="008C3CEF">
    <w:pPr>
      <w:pStyle w:val="Header"/>
      <w:jc w:val="right"/>
      <w:rPr>
        <w:del w:id="0" w:author="Malcolm Nicholson" w:date="2017-10-12T19:18:00Z"/>
      </w:rPr>
    </w:pPr>
    <w:r w:rsidRPr="00772167">
      <w:t>ENG7-</w:t>
    </w:r>
    <w:r w:rsidR="00200D45">
      <w:t>11.2.6</w:t>
    </w:r>
    <w:bookmarkStart w:id="1" w:name="_GoBack"/>
    <w:bookmarkEnd w:id="1"/>
  </w:p>
  <w:p w14:paraId="0D8C1D21" w14:textId="34DE9C74" w:rsidR="001836E2" w:rsidRDefault="001836E2" w:rsidP="00200D45">
    <w:pPr>
      <w:pStyle w:val="Header"/>
      <w:jc w:val="right"/>
    </w:pPr>
    <w:del w:id="2" w:author="Malcolm Nicholson" w:date="2017-10-12T19:18:00Z">
      <w:r w:rsidRPr="00442889" w:rsidDel="00200D45">
        <w:rPr>
          <w:noProof/>
          <w:lang w:val="en-IE" w:eastAsia="en-IE"/>
        </w:rPr>
        <w:drawing>
          <wp:anchor distT="0" distB="0" distL="114300" distR="114300" simplePos="0" relativeHeight="251661824" behindDoc="1" locked="0" layoutInCell="1" allowOverlap="1" wp14:anchorId="0A5BE73E" wp14:editId="02C2E7B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del>
  </w:p>
  <w:p w14:paraId="53462CF7" w14:textId="77777777" w:rsidR="001836E2" w:rsidRDefault="001836E2" w:rsidP="008747E0">
    <w:pPr>
      <w:pStyle w:val="Header"/>
    </w:pPr>
  </w:p>
  <w:p w14:paraId="4637DF7D" w14:textId="77777777" w:rsidR="001836E2" w:rsidRDefault="001836E2" w:rsidP="008747E0">
    <w:pPr>
      <w:pStyle w:val="Header"/>
    </w:pPr>
  </w:p>
  <w:p w14:paraId="68859D7E" w14:textId="77777777" w:rsidR="001836E2" w:rsidRDefault="001836E2" w:rsidP="008747E0">
    <w:pPr>
      <w:pStyle w:val="Header"/>
    </w:pPr>
  </w:p>
  <w:p w14:paraId="68F7D7DE" w14:textId="77777777" w:rsidR="001836E2" w:rsidRDefault="001836E2" w:rsidP="008747E0">
    <w:pPr>
      <w:pStyle w:val="Header"/>
    </w:pPr>
    <w:r>
      <w:rPr>
        <w:noProof/>
        <w:lang w:val="en-IE" w:eastAsia="en-IE"/>
      </w:rPr>
      <w:drawing>
        <wp:anchor distT="0" distB="0" distL="114300" distR="114300" simplePos="0" relativeHeight="251655680"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1836E2" w:rsidRPr="00ED2A8D" w:rsidRDefault="001836E2" w:rsidP="008747E0">
    <w:pPr>
      <w:pStyle w:val="Header"/>
    </w:pPr>
  </w:p>
  <w:p w14:paraId="2359230C" w14:textId="77777777" w:rsidR="001836E2" w:rsidRPr="00ED2A8D" w:rsidRDefault="001836E2"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35980" w14:textId="21DA81B7" w:rsidR="001836E2" w:rsidRDefault="001836E2">
    <w:pPr>
      <w:pStyle w:val="Header"/>
    </w:pPr>
    <w:r>
      <w:rPr>
        <w:noProof/>
        <w:lang w:val="en-IE" w:eastAsia="en-IE"/>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1836E2" w:rsidRDefault="001836E2">
    <w:pPr>
      <w:pStyle w:val="Header"/>
    </w:pPr>
  </w:p>
  <w:p w14:paraId="457BCDF6" w14:textId="77777777" w:rsidR="001836E2" w:rsidRDefault="001836E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850CF" w14:textId="77777777" w:rsidR="001836E2" w:rsidRPr="00ED2A8D" w:rsidRDefault="001836E2" w:rsidP="008747E0">
    <w:pPr>
      <w:pStyle w:val="Header"/>
    </w:pPr>
    <w:r>
      <w:rPr>
        <w:noProof/>
        <w:lang w:val="en-IE" w:eastAsia="en-IE"/>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61D7CD" w14:textId="77777777" w:rsidR="001836E2" w:rsidRDefault="001836E2" w:rsidP="008747E0">
    <w:pPr>
      <w:pStyle w:val="Header"/>
    </w:pPr>
  </w:p>
  <w:p w14:paraId="7CF7893F" w14:textId="77777777" w:rsidR="001836E2" w:rsidRDefault="001836E2" w:rsidP="008747E0">
    <w:pPr>
      <w:pStyle w:val="Header"/>
    </w:pPr>
  </w:p>
  <w:p w14:paraId="55A0B421" w14:textId="5AAA95B1" w:rsidR="001836E2" w:rsidRPr="00441393" w:rsidRDefault="001836E2" w:rsidP="00441393">
    <w:pPr>
      <w:pStyle w:val="Contents"/>
    </w:pPr>
    <w:r>
      <w:t>DOCUMENT REVISION</w:t>
    </w:r>
  </w:p>
  <w:p w14:paraId="5B698B96" w14:textId="77777777" w:rsidR="001836E2" w:rsidRPr="00ED2A8D" w:rsidRDefault="001836E2" w:rsidP="008747E0">
    <w:pPr>
      <w:pStyle w:val="Header"/>
    </w:pPr>
  </w:p>
  <w:p w14:paraId="7B1CF08D" w14:textId="77777777" w:rsidR="001836E2" w:rsidRPr="00AC33A2" w:rsidRDefault="001836E2"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D6DB5" w14:textId="2B2AD0CA" w:rsidR="001836E2" w:rsidRPr="00667792" w:rsidRDefault="001836E2" w:rsidP="00667792">
    <w:pPr>
      <w:pStyle w:val="Header"/>
    </w:pPr>
    <w:r>
      <w:rPr>
        <w:noProof/>
        <w:lang w:val="en-IE" w:eastAsia="en-IE"/>
      </w:rPr>
      <w:drawing>
        <wp:anchor distT="0" distB="0" distL="114300" distR="114300" simplePos="0" relativeHeight="251678720" behindDoc="1" locked="0" layoutInCell="1" allowOverlap="1" wp14:anchorId="1F483467" wp14:editId="24DAFC68">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4DE7A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00863FA"/>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E970EE60"/>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C0367C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BA29D9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57882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A2B38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4C63B6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57EAB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901C6"/>
    <w:multiLevelType w:val="multilevel"/>
    <w:tmpl w:val="E9D8C97E"/>
    <w:lvl w:ilvl="0">
      <w:start w:val="1"/>
      <w:numFmt w:val="decimal"/>
      <w:lvlText w:val="Figure %1"/>
      <w:lvlJc w:val="left"/>
      <w:pPr>
        <w:ind w:left="992" w:hanging="992"/>
      </w:pPr>
      <w:rPr>
        <w:rFonts w:asciiTheme="minorHAnsi" w:hAnsiTheme="minorHAnsi" w:hint="default"/>
        <w:b w:val="0"/>
        <w:i w:val="0"/>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DB7CF5"/>
    <w:multiLevelType w:val="hybridMultilevel"/>
    <w:tmpl w:val="268C5020"/>
    <w:lvl w:ilvl="0" w:tplc="B01CC9C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B734428"/>
    <w:multiLevelType w:val="hybridMultilevel"/>
    <w:tmpl w:val="E16EE6D4"/>
    <w:lvl w:ilvl="0" w:tplc="C15A512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F040430"/>
    <w:multiLevelType w:val="multilevel"/>
    <w:tmpl w:val="02DC2030"/>
    <w:lvl w:ilvl="0">
      <w:start w:val="1"/>
      <w:numFmt w:val="decimal"/>
      <w:suff w:val="nothing"/>
      <w:lvlText w:val="Equation %1"/>
      <w:lvlJc w:val="left"/>
      <w:pPr>
        <w:ind w:left="0" w:firstLine="0"/>
      </w:pPr>
      <w:rPr>
        <w:rFonts w:asciiTheme="minorHAnsi" w:hAnsiTheme="minorHAnsi" w:hint="default"/>
        <w:b w:val="0"/>
        <w:bCs w:val="0"/>
        <w:i w:val="0"/>
        <w:iCs w:val="0"/>
        <w:caps w:val="0"/>
        <w:smallCaps w:val="0"/>
        <w:strike w:val="0"/>
        <w:dstrike w:val="0"/>
        <w:noProof w:val="0"/>
        <w:vanish w:val="0"/>
        <w:spacing w:val="0"/>
        <w:kern w:val="0"/>
        <w:position w:val="0"/>
        <w:sz w:val="2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7B747CF"/>
    <w:multiLevelType w:val="multilevel"/>
    <w:tmpl w:val="BF103834"/>
    <w:lvl w:ilvl="0">
      <w:start w:val="1"/>
      <w:numFmt w:val="bullet"/>
      <w:lvlText w:val=""/>
      <w:lvlJc w:val="left"/>
      <w:pPr>
        <w:ind w:left="425" w:hanging="425"/>
      </w:pPr>
      <w:rPr>
        <w:rFonts w:ascii="Symbol" w:hAnsi="Symbol" w:hint="default"/>
        <w:color w:val="000000"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FB142F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2F116E0"/>
    <w:multiLevelType w:val="multilevel"/>
    <w:tmpl w:val="8A765086"/>
    <w:lvl w:ilvl="0">
      <w:start w:val="1"/>
      <w:numFmt w:val="decimal"/>
      <w:suff w:val="nothing"/>
      <w:lvlText w:val="Figure %1"/>
      <w:lvlJc w:val="left"/>
      <w:pPr>
        <w:ind w:left="0" w:firstLine="0"/>
      </w:pPr>
      <w:rPr>
        <w:rFonts w:hint="default"/>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4B55089"/>
    <w:multiLevelType w:val="multilevel"/>
    <w:tmpl w:val="BBEE3806"/>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53C0904"/>
    <w:multiLevelType w:val="hybridMultilevel"/>
    <w:tmpl w:val="16E00B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E6B4F5D"/>
    <w:multiLevelType w:val="multilevel"/>
    <w:tmpl w:val="5FA21F10"/>
    <w:lvl w:ilvl="0">
      <w:start w:val="1"/>
      <w:numFmt w:val="decimal"/>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C26216B"/>
    <w:multiLevelType w:val="multilevel"/>
    <w:tmpl w:val="EBF0EEC6"/>
    <w:lvl w:ilvl="0">
      <w:start w:val="1"/>
      <w:numFmt w:val="decimal"/>
      <w:lvlText w:val="Equation %1"/>
      <w:lvlJc w:val="left"/>
      <w:pPr>
        <w:ind w:left="1276" w:hanging="1276"/>
      </w:pPr>
      <w:rPr>
        <w:rFonts w:asciiTheme="minorHAnsi" w:hAnsiTheme="minorHAnsi" w:hint="default"/>
        <w:b w:val="0"/>
        <w:bCs w:val="0"/>
        <w:i w:val="0"/>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AB4D84"/>
    <w:multiLevelType w:val="multilevel"/>
    <w:tmpl w:val="DB084820"/>
    <w:lvl w:ilvl="0">
      <w:start w:val="1"/>
      <w:numFmt w:val="decimal"/>
      <w:pStyle w:val="Heading1"/>
      <w:lvlText w:val="%1."/>
      <w:lvlJc w:val="left"/>
      <w:pPr>
        <w:ind w:left="425" w:hanging="425"/>
      </w:pPr>
      <w:rPr>
        <w:rFonts w:asciiTheme="minorHAnsi" w:hAnsiTheme="minorHAnsi" w:hint="default"/>
        <w:b/>
        <w:i w:val="0"/>
        <w:color w:val="407EC9"/>
        <w:sz w:val="28"/>
      </w:rPr>
    </w:lvl>
    <w:lvl w:ilvl="1">
      <w:start w:val="1"/>
      <w:numFmt w:val="decimal"/>
      <w:pStyle w:val="Heading2"/>
      <w:lvlText w:val="%1.%2."/>
      <w:lvlJc w:val="left"/>
      <w:pPr>
        <w:ind w:left="709" w:hanging="709"/>
      </w:pPr>
      <w:rPr>
        <w:rFonts w:asciiTheme="minorHAnsi" w:hAnsiTheme="minorHAnsi" w:hint="default"/>
        <w:b/>
        <w:i w:val="0"/>
        <w:color w:val="407EC9"/>
        <w:sz w:val="24"/>
      </w:rPr>
    </w:lvl>
    <w:lvl w:ilvl="2">
      <w:start w:val="1"/>
      <w:numFmt w:val="decimal"/>
      <w:pStyle w:val="Heading3"/>
      <w:lvlText w:val="%1.%2.%3."/>
      <w:lvlJc w:val="left"/>
      <w:pPr>
        <w:ind w:left="851" w:hanging="851"/>
      </w:pPr>
      <w:rPr>
        <w:rFonts w:asciiTheme="minorHAnsi" w:hAnsiTheme="minorHAnsi" w:hint="default"/>
        <w:b/>
        <w:i w:val="0"/>
        <w:color w:val="407EC9"/>
        <w:sz w:val="22"/>
      </w:rPr>
    </w:lvl>
    <w:lvl w:ilvl="3">
      <w:start w:val="1"/>
      <w:numFmt w:val="decimal"/>
      <w:pStyle w:val="Heading4"/>
      <w:lvlText w:val="%1.%2.%3.%4."/>
      <w:lvlJc w:val="left"/>
      <w:pPr>
        <w:ind w:left="987" w:hanging="987"/>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6BC3554F"/>
    <w:multiLevelType w:val="multilevel"/>
    <w:tmpl w:val="975E64CC"/>
    <w:lvl w:ilvl="0">
      <w:start w:val="1"/>
      <w:numFmt w:val="decimal"/>
      <w:lvlText w:val="Equation %1"/>
      <w:lvlJc w:val="left"/>
      <w:pPr>
        <w:ind w:left="1276" w:hanging="1276"/>
      </w:pPr>
      <w:rPr>
        <w:rFonts w:asciiTheme="minorHAnsi" w:hAnsiTheme="minorHAnsi" w:hint="default"/>
        <w:b w:val="0"/>
        <w:bCs w:val="0"/>
        <w:i w:val="0"/>
        <w:iCs w:val="0"/>
        <w:caps w:val="0"/>
        <w:smallCaps w:val="0"/>
        <w:strike w:val="0"/>
        <w:dstrike w:val="0"/>
        <w:noProof w:val="0"/>
        <w:vanish w:val="0"/>
        <w:spacing w:val="0"/>
        <w:kern w:val="0"/>
        <w:position w:val="0"/>
        <w:sz w:val="2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7A333CE5"/>
    <w:multiLevelType w:val="multilevel"/>
    <w:tmpl w:val="4DAAE38C"/>
    <w:lvl w:ilvl="0">
      <w:start w:val="1"/>
      <w:numFmt w:val="decimal"/>
      <w:suff w:val="nothing"/>
      <w:lvlText w:val="Table %1"/>
      <w:lvlJc w:val="left"/>
      <w:pPr>
        <w:ind w:left="0" w:firstLine="0"/>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3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39"/>
  </w:num>
  <w:num w:numId="3">
    <w:abstractNumId w:val="13"/>
  </w:num>
  <w:num w:numId="4">
    <w:abstractNumId w:val="29"/>
  </w:num>
  <w:num w:numId="5">
    <w:abstractNumId w:val="23"/>
  </w:num>
  <w:num w:numId="6">
    <w:abstractNumId w:val="15"/>
  </w:num>
  <w:num w:numId="7">
    <w:abstractNumId w:val="21"/>
  </w:num>
  <w:num w:numId="8">
    <w:abstractNumId w:val="30"/>
  </w:num>
  <w:num w:numId="9">
    <w:abstractNumId w:val="12"/>
  </w:num>
  <w:num w:numId="10">
    <w:abstractNumId w:val="20"/>
  </w:num>
  <w:num w:numId="11">
    <w:abstractNumId w:val="24"/>
  </w:num>
  <w:num w:numId="12">
    <w:abstractNumId w:val="11"/>
  </w:num>
  <w:num w:numId="13">
    <w:abstractNumId w:val="31"/>
  </w:num>
  <w:num w:numId="14">
    <w:abstractNumId w:val="8"/>
  </w:num>
  <w:num w:numId="15">
    <w:abstractNumId w:val="34"/>
  </w:num>
  <w:num w:numId="16">
    <w:abstractNumId w:val="36"/>
  </w:num>
  <w:num w:numId="17">
    <w:abstractNumId w:val="18"/>
  </w:num>
  <w:num w:numId="18">
    <w:abstractNumId w:val="16"/>
  </w:num>
  <w:num w:numId="19">
    <w:abstractNumId w:val="37"/>
  </w:num>
  <w:num w:numId="20">
    <w:abstractNumId w:val="27"/>
  </w:num>
  <w:num w:numId="21">
    <w:abstractNumId w:val="38"/>
  </w:num>
  <w:num w:numId="22">
    <w:abstractNumId w:val="26"/>
  </w:num>
  <w:num w:numId="23">
    <w:abstractNumId w:val="19"/>
  </w:num>
  <w:num w:numId="24">
    <w:abstractNumId w:val="25"/>
  </w:num>
  <w:num w:numId="25">
    <w:abstractNumId w:val="35"/>
  </w:num>
  <w:num w:numId="26">
    <w:abstractNumId w:val="22"/>
  </w:num>
  <w:num w:numId="27">
    <w:abstractNumId w:val="0"/>
  </w:num>
  <w:num w:numId="28">
    <w:abstractNumId w:val="1"/>
  </w:num>
  <w:num w:numId="29">
    <w:abstractNumId w:val="2"/>
  </w:num>
  <w:num w:numId="30">
    <w:abstractNumId w:val="4"/>
  </w:num>
  <w:num w:numId="31">
    <w:abstractNumId w:val="5"/>
  </w:num>
  <w:num w:numId="32">
    <w:abstractNumId w:val="6"/>
  </w:num>
  <w:num w:numId="33">
    <w:abstractNumId w:val="7"/>
  </w:num>
  <w:num w:numId="34">
    <w:abstractNumId w:val="3"/>
  </w:num>
  <w:num w:numId="35">
    <w:abstractNumId w:val="9"/>
  </w:num>
  <w:num w:numId="36">
    <w:abstractNumId w:val="10"/>
  </w:num>
  <w:num w:numId="37">
    <w:abstractNumId w:val="33"/>
  </w:num>
  <w:num w:numId="38">
    <w:abstractNumId w:val="34"/>
  </w:num>
  <w:num w:numId="39">
    <w:abstractNumId w:val="14"/>
  </w:num>
  <w:num w:numId="40">
    <w:abstractNumId w:val="17"/>
  </w:num>
  <w:num w:numId="41">
    <w:abstractNumId w:val="32"/>
  </w:num>
  <w:num w:numId="42">
    <w:abstractNumId w:val="32"/>
  </w:num>
  <w:num w:numId="43">
    <w:abstractNumId w:val="32"/>
  </w:num>
  <w:num w:numId="44">
    <w:abstractNumId w:val="32"/>
  </w:num>
  <w:num w:numId="45">
    <w:abstractNumId w:val="32"/>
  </w:num>
  <w:num w:numId="46">
    <w:abstractNumId w:val="32"/>
  </w:num>
  <w:num w:numId="47">
    <w:abstractNumId w:val="32"/>
  </w:num>
  <w:num w:numId="48">
    <w:abstractNumId w:val="32"/>
  </w:num>
  <w:num w:numId="49">
    <w:abstractNumId w:val="28"/>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lcolm Nicholson">
    <w15:presenceInfo w15:providerId="AD" w15:userId="S-1-5-21-299146946-134313061-82880728-58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AU" w:vendorID="64" w:dllVersion="4096"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80B"/>
    <w:rsid w:val="00001F58"/>
    <w:rsid w:val="000061DA"/>
    <w:rsid w:val="000076C8"/>
    <w:rsid w:val="00010EDB"/>
    <w:rsid w:val="00011371"/>
    <w:rsid w:val="0001139B"/>
    <w:rsid w:val="00012CC2"/>
    <w:rsid w:val="000153B8"/>
    <w:rsid w:val="0001616D"/>
    <w:rsid w:val="00016839"/>
    <w:rsid w:val="000174F9"/>
    <w:rsid w:val="000216C7"/>
    <w:rsid w:val="0002193D"/>
    <w:rsid w:val="000249C2"/>
    <w:rsid w:val="000258F6"/>
    <w:rsid w:val="00034621"/>
    <w:rsid w:val="0003658F"/>
    <w:rsid w:val="000379A7"/>
    <w:rsid w:val="00040EB8"/>
    <w:rsid w:val="0004470D"/>
    <w:rsid w:val="00044B42"/>
    <w:rsid w:val="00045968"/>
    <w:rsid w:val="00046BA1"/>
    <w:rsid w:val="00053D9E"/>
    <w:rsid w:val="00053E4A"/>
    <w:rsid w:val="000573EB"/>
    <w:rsid w:val="000576F3"/>
    <w:rsid w:val="00057B6D"/>
    <w:rsid w:val="00057B84"/>
    <w:rsid w:val="00061A7B"/>
    <w:rsid w:val="00061BE8"/>
    <w:rsid w:val="000635C1"/>
    <w:rsid w:val="000660A7"/>
    <w:rsid w:val="00066A45"/>
    <w:rsid w:val="00075290"/>
    <w:rsid w:val="000819EA"/>
    <w:rsid w:val="0008654C"/>
    <w:rsid w:val="000904ED"/>
    <w:rsid w:val="000905AA"/>
    <w:rsid w:val="00091545"/>
    <w:rsid w:val="000A1ADD"/>
    <w:rsid w:val="000A1B4B"/>
    <w:rsid w:val="000A27A8"/>
    <w:rsid w:val="000B189E"/>
    <w:rsid w:val="000B22EC"/>
    <w:rsid w:val="000B2356"/>
    <w:rsid w:val="000B244F"/>
    <w:rsid w:val="000B4594"/>
    <w:rsid w:val="000B51EA"/>
    <w:rsid w:val="000B614D"/>
    <w:rsid w:val="000B6969"/>
    <w:rsid w:val="000C053A"/>
    <w:rsid w:val="000C0BDE"/>
    <w:rsid w:val="000C1E9B"/>
    <w:rsid w:val="000C711B"/>
    <w:rsid w:val="000D2431"/>
    <w:rsid w:val="000D5C84"/>
    <w:rsid w:val="000D6A88"/>
    <w:rsid w:val="000E0311"/>
    <w:rsid w:val="000E36D9"/>
    <w:rsid w:val="000E3954"/>
    <w:rsid w:val="000E3E52"/>
    <w:rsid w:val="000F075C"/>
    <w:rsid w:val="000F0F9F"/>
    <w:rsid w:val="000F3187"/>
    <w:rsid w:val="000F3F43"/>
    <w:rsid w:val="000F58ED"/>
    <w:rsid w:val="000F7E32"/>
    <w:rsid w:val="0010560F"/>
    <w:rsid w:val="00111472"/>
    <w:rsid w:val="00113D5B"/>
    <w:rsid w:val="00113F8F"/>
    <w:rsid w:val="0012009A"/>
    <w:rsid w:val="00125217"/>
    <w:rsid w:val="00131C59"/>
    <w:rsid w:val="001332FA"/>
    <w:rsid w:val="001349DB"/>
    <w:rsid w:val="00135AEB"/>
    <w:rsid w:val="00136E58"/>
    <w:rsid w:val="00146A3A"/>
    <w:rsid w:val="00150DDF"/>
    <w:rsid w:val="00152ADB"/>
    <w:rsid w:val="001547F9"/>
    <w:rsid w:val="00157DE4"/>
    <w:rsid w:val="00161325"/>
    <w:rsid w:val="00162D4E"/>
    <w:rsid w:val="00163178"/>
    <w:rsid w:val="00163E55"/>
    <w:rsid w:val="00166B67"/>
    <w:rsid w:val="001829B2"/>
    <w:rsid w:val="001836E2"/>
    <w:rsid w:val="00184427"/>
    <w:rsid w:val="001875B1"/>
    <w:rsid w:val="001913E7"/>
    <w:rsid w:val="0019315F"/>
    <w:rsid w:val="001971BC"/>
    <w:rsid w:val="001A02C1"/>
    <w:rsid w:val="001B1EF2"/>
    <w:rsid w:val="001B2A35"/>
    <w:rsid w:val="001B339A"/>
    <w:rsid w:val="001C0372"/>
    <w:rsid w:val="001C07C3"/>
    <w:rsid w:val="001C1244"/>
    <w:rsid w:val="001C2FF5"/>
    <w:rsid w:val="001C5084"/>
    <w:rsid w:val="001C65CA"/>
    <w:rsid w:val="001C72B5"/>
    <w:rsid w:val="001D2E7A"/>
    <w:rsid w:val="001D3505"/>
    <w:rsid w:val="001D3992"/>
    <w:rsid w:val="001D4A3E"/>
    <w:rsid w:val="001D5673"/>
    <w:rsid w:val="001E0C2E"/>
    <w:rsid w:val="001E1779"/>
    <w:rsid w:val="001E1B6E"/>
    <w:rsid w:val="001E416D"/>
    <w:rsid w:val="001E51A0"/>
    <w:rsid w:val="001F2D52"/>
    <w:rsid w:val="001F3200"/>
    <w:rsid w:val="001F4EF8"/>
    <w:rsid w:val="001F5AB1"/>
    <w:rsid w:val="00200D45"/>
    <w:rsid w:val="00201337"/>
    <w:rsid w:val="002022EA"/>
    <w:rsid w:val="00203A62"/>
    <w:rsid w:val="002044E9"/>
    <w:rsid w:val="00205B17"/>
    <w:rsid w:val="00205D9B"/>
    <w:rsid w:val="00206D37"/>
    <w:rsid w:val="00210C07"/>
    <w:rsid w:val="002169A0"/>
    <w:rsid w:val="002204DA"/>
    <w:rsid w:val="00220AB5"/>
    <w:rsid w:val="00221328"/>
    <w:rsid w:val="00223064"/>
    <w:rsid w:val="0022371A"/>
    <w:rsid w:val="00237785"/>
    <w:rsid w:val="00237B16"/>
    <w:rsid w:val="002417AD"/>
    <w:rsid w:val="00245974"/>
    <w:rsid w:val="00251FB9"/>
    <w:rsid w:val="002520AD"/>
    <w:rsid w:val="00252EC5"/>
    <w:rsid w:val="0025660A"/>
    <w:rsid w:val="00257DF8"/>
    <w:rsid w:val="00257E4A"/>
    <w:rsid w:val="0026038D"/>
    <w:rsid w:val="00264532"/>
    <w:rsid w:val="0027175D"/>
    <w:rsid w:val="002748C8"/>
    <w:rsid w:val="002842B1"/>
    <w:rsid w:val="0028486A"/>
    <w:rsid w:val="00286481"/>
    <w:rsid w:val="0028795B"/>
    <w:rsid w:val="00287BC5"/>
    <w:rsid w:val="0029793F"/>
    <w:rsid w:val="002A06B1"/>
    <w:rsid w:val="002A268A"/>
    <w:rsid w:val="002A28E8"/>
    <w:rsid w:val="002A4FBE"/>
    <w:rsid w:val="002A617C"/>
    <w:rsid w:val="002A71CF"/>
    <w:rsid w:val="002B33D3"/>
    <w:rsid w:val="002B3E9D"/>
    <w:rsid w:val="002B559C"/>
    <w:rsid w:val="002C3A44"/>
    <w:rsid w:val="002C4745"/>
    <w:rsid w:val="002C77F4"/>
    <w:rsid w:val="002D0869"/>
    <w:rsid w:val="002D78FE"/>
    <w:rsid w:val="002E2ABB"/>
    <w:rsid w:val="002E4993"/>
    <w:rsid w:val="002E5BAC"/>
    <w:rsid w:val="002E610E"/>
    <w:rsid w:val="002E7635"/>
    <w:rsid w:val="002F171D"/>
    <w:rsid w:val="002F265A"/>
    <w:rsid w:val="002F5412"/>
    <w:rsid w:val="0030413F"/>
    <w:rsid w:val="00305EFE"/>
    <w:rsid w:val="003062CA"/>
    <w:rsid w:val="00313B4B"/>
    <w:rsid w:val="00313D85"/>
    <w:rsid w:val="00315CE3"/>
    <w:rsid w:val="0031629B"/>
    <w:rsid w:val="003171CE"/>
    <w:rsid w:val="00320360"/>
    <w:rsid w:val="00322E33"/>
    <w:rsid w:val="003251FE"/>
    <w:rsid w:val="00325324"/>
    <w:rsid w:val="00325752"/>
    <w:rsid w:val="00326514"/>
    <w:rsid w:val="003274DB"/>
    <w:rsid w:val="00327FBF"/>
    <w:rsid w:val="00332A7B"/>
    <w:rsid w:val="00332B29"/>
    <w:rsid w:val="003343E0"/>
    <w:rsid w:val="003347C9"/>
    <w:rsid w:val="00335638"/>
    <w:rsid w:val="00335EAD"/>
    <w:rsid w:val="00341235"/>
    <w:rsid w:val="00345E37"/>
    <w:rsid w:val="00347D6B"/>
    <w:rsid w:val="00347F3E"/>
    <w:rsid w:val="00353229"/>
    <w:rsid w:val="0035784F"/>
    <w:rsid w:val="00362095"/>
    <w:rsid w:val="003621C3"/>
    <w:rsid w:val="003632EF"/>
    <w:rsid w:val="0036382D"/>
    <w:rsid w:val="00371FB5"/>
    <w:rsid w:val="00380350"/>
    <w:rsid w:val="00380B4E"/>
    <w:rsid w:val="003816E4"/>
    <w:rsid w:val="00384A28"/>
    <w:rsid w:val="00384A4A"/>
    <w:rsid w:val="00385664"/>
    <w:rsid w:val="0039131E"/>
    <w:rsid w:val="003962AF"/>
    <w:rsid w:val="003A04A6"/>
    <w:rsid w:val="003A3D2C"/>
    <w:rsid w:val="003A4F2A"/>
    <w:rsid w:val="003A7759"/>
    <w:rsid w:val="003A7F6E"/>
    <w:rsid w:val="003B03EA"/>
    <w:rsid w:val="003B0B0F"/>
    <w:rsid w:val="003B5C32"/>
    <w:rsid w:val="003B61F4"/>
    <w:rsid w:val="003C6660"/>
    <w:rsid w:val="003C78F5"/>
    <w:rsid w:val="003C7C34"/>
    <w:rsid w:val="003D0F37"/>
    <w:rsid w:val="003D5150"/>
    <w:rsid w:val="003D73EA"/>
    <w:rsid w:val="003E0B0E"/>
    <w:rsid w:val="003E3F7D"/>
    <w:rsid w:val="003E6E7F"/>
    <w:rsid w:val="003F0E56"/>
    <w:rsid w:val="003F1C3A"/>
    <w:rsid w:val="003F2B53"/>
    <w:rsid w:val="003F665B"/>
    <w:rsid w:val="004104AE"/>
    <w:rsid w:val="00410772"/>
    <w:rsid w:val="004109D8"/>
    <w:rsid w:val="00414DF5"/>
    <w:rsid w:val="00414E6C"/>
    <w:rsid w:val="00417202"/>
    <w:rsid w:val="00417508"/>
    <w:rsid w:val="00417725"/>
    <w:rsid w:val="00421E04"/>
    <w:rsid w:val="004229D9"/>
    <w:rsid w:val="0042358C"/>
    <w:rsid w:val="0042384E"/>
    <w:rsid w:val="00432C05"/>
    <w:rsid w:val="00436236"/>
    <w:rsid w:val="00437B61"/>
    <w:rsid w:val="00441393"/>
    <w:rsid w:val="00447CF0"/>
    <w:rsid w:val="00451A2C"/>
    <w:rsid w:val="004544F4"/>
    <w:rsid w:val="00456F10"/>
    <w:rsid w:val="004627AD"/>
    <w:rsid w:val="00463413"/>
    <w:rsid w:val="004643C2"/>
    <w:rsid w:val="00466D84"/>
    <w:rsid w:val="00467845"/>
    <w:rsid w:val="00473125"/>
    <w:rsid w:val="004745D2"/>
    <w:rsid w:val="00474746"/>
    <w:rsid w:val="00477D62"/>
    <w:rsid w:val="0048257A"/>
    <w:rsid w:val="004900EE"/>
    <w:rsid w:val="00491137"/>
    <w:rsid w:val="00492A8D"/>
    <w:rsid w:val="00493B17"/>
    <w:rsid w:val="004944C8"/>
    <w:rsid w:val="00494B38"/>
    <w:rsid w:val="0049734F"/>
    <w:rsid w:val="004A0AFE"/>
    <w:rsid w:val="004A0EBF"/>
    <w:rsid w:val="004A4585"/>
    <w:rsid w:val="004A4EC4"/>
    <w:rsid w:val="004B7686"/>
    <w:rsid w:val="004C06FA"/>
    <w:rsid w:val="004D0949"/>
    <w:rsid w:val="004D198D"/>
    <w:rsid w:val="004E0BBB"/>
    <w:rsid w:val="004E1D57"/>
    <w:rsid w:val="004E2F16"/>
    <w:rsid w:val="004E3FB8"/>
    <w:rsid w:val="004E7F67"/>
    <w:rsid w:val="004F2611"/>
    <w:rsid w:val="004F41B2"/>
    <w:rsid w:val="004F6196"/>
    <w:rsid w:val="00500F65"/>
    <w:rsid w:val="00503044"/>
    <w:rsid w:val="005044E6"/>
    <w:rsid w:val="005056DC"/>
    <w:rsid w:val="00506CD1"/>
    <w:rsid w:val="00510864"/>
    <w:rsid w:val="00517198"/>
    <w:rsid w:val="00523666"/>
    <w:rsid w:val="00525922"/>
    <w:rsid w:val="00526234"/>
    <w:rsid w:val="005330C4"/>
    <w:rsid w:val="0053692E"/>
    <w:rsid w:val="005378A6"/>
    <w:rsid w:val="00540EA9"/>
    <w:rsid w:val="00544E56"/>
    <w:rsid w:val="0054657B"/>
    <w:rsid w:val="005558BC"/>
    <w:rsid w:val="00557434"/>
    <w:rsid w:val="0056169A"/>
    <w:rsid w:val="00563C4B"/>
    <w:rsid w:val="005679A6"/>
    <w:rsid w:val="00570585"/>
    <w:rsid w:val="005753AF"/>
    <w:rsid w:val="005757E6"/>
    <w:rsid w:val="005805D2"/>
    <w:rsid w:val="005940AE"/>
    <w:rsid w:val="00595415"/>
    <w:rsid w:val="005967DE"/>
    <w:rsid w:val="00597652"/>
    <w:rsid w:val="005A0703"/>
    <w:rsid w:val="005A080B"/>
    <w:rsid w:val="005B0A1F"/>
    <w:rsid w:val="005B12A5"/>
    <w:rsid w:val="005B1810"/>
    <w:rsid w:val="005C06F1"/>
    <w:rsid w:val="005C161A"/>
    <w:rsid w:val="005C1BCB"/>
    <w:rsid w:val="005C2312"/>
    <w:rsid w:val="005C455E"/>
    <w:rsid w:val="005C4735"/>
    <w:rsid w:val="005C5C63"/>
    <w:rsid w:val="005C6CBD"/>
    <w:rsid w:val="005D03E9"/>
    <w:rsid w:val="005D304B"/>
    <w:rsid w:val="005D6E5D"/>
    <w:rsid w:val="005E0626"/>
    <w:rsid w:val="005E2B4F"/>
    <w:rsid w:val="005E3989"/>
    <w:rsid w:val="005E3C1D"/>
    <w:rsid w:val="005E4659"/>
    <w:rsid w:val="005E657A"/>
    <w:rsid w:val="005E6FEE"/>
    <w:rsid w:val="005F01AC"/>
    <w:rsid w:val="005F1386"/>
    <w:rsid w:val="005F17C2"/>
    <w:rsid w:val="005F3DC7"/>
    <w:rsid w:val="005F3F56"/>
    <w:rsid w:val="00610FC3"/>
    <w:rsid w:val="006127AC"/>
    <w:rsid w:val="00616B3E"/>
    <w:rsid w:val="00616E88"/>
    <w:rsid w:val="00617940"/>
    <w:rsid w:val="006256AA"/>
    <w:rsid w:val="006257CF"/>
    <w:rsid w:val="006305C5"/>
    <w:rsid w:val="00631C94"/>
    <w:rsid w:val="00631EDE"/>
    <w:rsid w:val="00633238"/>
    <w:rsid w:val="00634A78"/>
    <w:rsid w:val="00634B28"/>
    <w:rsid w:val="00636B0B"/>
    <w:rsid w:val="00642025"/>
    <w:rsid w:val="00644EAC"/>
    <w:rsid w:val="0064538D"/>
    <w:rsid w:val="006456C2"/>
    <w:rsid w:val="006467FF"/>
    <w:rsid w:val="00646E87"/>
    <w:rsid w:val="0064769A"/>
    <w:rsid w:val="006477EB"/>
    <w:rsid w:val="0065020A"/>
    <w:rsid w:val="0065107F"/>
    <w:rsid w:val="00653093"/>
    <w:rsid w:val="006541FF"/>
    <w:rsid w:val="006561DD"/>
    <w:rsid w:val="0066156A"/>
    <w:rsid w:val="00661946"/>
    <w:rsid w:val="00666061"/>
    <w:rsid w:val="00666303"/>
    <w:rsid w:val="00667424"/>
    <w:rsid w:val="00667792"/>
    <w:rsid w:val="00671677"/>
    <w:rsid w:val="00671C46"/>
    <w:rsid w:val="006750F2"/>
    <w:rsid w:val="006752D6"/>
    <w:rsid w:val="00675E02"/>
    <w:rsid w:val="00680FF3"/>
    <w:rsid w:val="0068553C"/>
    <w:rsid w:val="0068569E"/>
    <w:rsid w:val="006857E3"/>
    <w:rsid w:val="00685F34"/>
    <w:rsid w:val="006917D5"/>
    <w:rsid w:val="006926FF"/>
    <w:rsid w:val="00695656"/>
    <w:rsid w:val="00696A41"/>
    <w:rsid w:val="006975A8"/>
    <w:rsid w:val="006A1012"/>
    <w:rsid w:val="006A506B"/>
    <w:rsid w:val="006A509C"/>
    <w:rsid w:val="006A570E"/>
    <w:rsid w:val="006B2BE8"/>
    <w:rsid w:val="006C1376"/>
    <w:rsid w:val="006C48F9"/>
    <w:rsid w:val="006D130E"/>
    <w:rsid w:val="006D2CC4"/>
    <w:rsid w:val="006D74A5"/>
    <w:rsid w:val="006D7580"/>
    <w:rsid w:val="006D7A02"/>
    <w:rsid w:val="006E0E7D"/>
    <w:rsid w:val="006E79F2"/>
    <w:rsid w:val="006F1C14"/>
    <w:rsid w:val="006F4DF2"/>
    <w:rsid w:val="006F6E50"/>
    <w:rsid w:val="006F7CAD"/>
    <w:rsid w:val="0070130A"/>
    <w:rsid w:val="00703A6A"/>
    <w:rsid w:val="007067BC"/>
    <w:rsid w:val="007113F8"/>
    <w:rsid w:val="00722236"/>
    <w:rsid w:val="007261DC"/>
    <w:rsid w:val="0072737A"/>
    <w:rsid w:val="00731DEE"/>
    <w:rsid w:val="007348D3"/>
    <w:rsid w:val="00734BC6"/>
    <w:rsid w:val="007357F4"/>
    <w:rsid w:val="00742694"/>
    <w:rsid w:val="00747538"/>
    <w:rsid w:val="007541D3"/>
    <w:rsid w:val="007577D7"/>
    <w:rsid w:val="007715E8"/>
    <w:rsid w:val="00772167"/>
    <w:rsid w:val="00775353"/>
    <w:rsid w:val="00776004"/>
    <w:rsid w:val="00777FDC"/>
    <w:rsid w:val="00780430"/>
    <w:rsid w:val="00781AFC"/>
    <w:rsid w:val="00783266"/>
    <w:rsid w:val="0078486B"/>
    <w:rsid w:val="007851D2"/>
    <w:rsid w:val="00785A39"/>
    <w:rsid w:val="00787D8A"/>
    <w:rsid w:val="00790277"/>
    <w:rsid w:val="00791EBC"/>
    <w:rsid w:val="0079207B"/>
    <w:rsid w:val="00793577"/>
    <w:rsid w:val="00796197"/>
    <w:rsid w:val="007964BA"/>
    <w:rsid w:val="007A446A"/>
    <w:rsid w:val="007A53A6"/>
    <w:rsid w:val="007A6159"/>
    <w:rsid w:val="007A6718"/>
    <w:rsid w:val="007A77EA"/>
    <w:rsid w:val="007B2180"/>
    <w:rsid w:val="007B27E9"/>
    <w:rsid w:val="007B2C5B"/>
    <w:rsid w:val="007B2D11"/>
    <w:rsid w:val="007B6A93"/>
    <w:rsid w:val="007B7287"/>
    <w:rsid w:val="007B7BEC"/>
    <w:rsid w:val="007C3CF4"/>
    <w:rsid w:val="007D1DD1"/>
    <w:rsid w:val="007D2107"/>
    <w:rsid w:val="007D3D47"/>
    <w:rsid w:val="007D5895"/>
    <w:rsid w:val="007D77AB"/>
    <w:rsid w:val="007E28D0"/>
    <w:rsid w:val="007E30DF"/>
    <w:rsid w:val="007F14FB"/>
    <w:rsid w:val="007F28A7"/>
    <w:rsid w:val="007F2C8B"/>
    <w:rsid w:val="007F355F"/>
    <w:rsid w:val="007F543C"/>
    <w:rsid w:val="007F6EF2"/>
    <w:rsid w:val="007F7544"/>
    <w:rsid w:val="0080067F"/>
    <w:rsid w:val="00800995"/>
    <w:rsid w:val="00802948"/>
    <w:rsid w:val="008038DF"/>
    <w:rsid w:val="00803D8C"/>
    <w:rsid w:val="008061BC"/>
    <w:rsid w:val="00807533"/>
    <w:rsid w:val="00810079"/>
    <w:rsid w:val="008172F8"/>
    <w:rsid w:val="00821D17"/>
    <w:rsid w:val="008326B2"/>
    <w:rsid w:val="00840603"/>
    <w:rsid w:val="0084358D"/>
    <w:rsid w:val="00846831"/>
    <w:rsid w:val="00861666"/>
    <w:rsid w:val="00863825"/>
    <w:rsid w:val="00865532"/>
    <w:rsid w:val="00867686"/>
    <w:rsid w:val="00871256"/>
    <w:rsid w:val="00871405"/>
    <w:rsid w:val="008737D3"/>
    <w:rsid w:val="00874313"/>
    <w:rsid w:val="008747E0"/>
    <w:rsid w:val="00875EAD"/>
    <w:rsid w:val="00876841"/>
    <w:rsid w:val="00882B3C"/>
    <w:rsid w:val="0088783D"/>
    <w:rsid w:val="008937F5"/>
    <w:rsid w:val="008972C3"/>
    <w:rsid w:val="00897460"/>
    <w:rsid w:val="008A0EF3"/>
    <w:rsid w:val="008A1F6A"/>
    <w:rsid w:val="008A3D31"/>
    <w:rsid w:val="008A418F"/>
    <w:rsid w:val="008B7B83"/>
    <w:rsid w:val="008C33B5"/>
    <w:rsid w:val="008C3CEF"/>
    <w:rsid w:val="008C565A"/>
    <w:rsid w:val="008C6969"/>
    <w:rsid w:val="008D2FFC"/>
    <w:rsid w:val="008E007D"/>
    <w:rsid w:val="008E1F69"/>
    <w:rsid w:val="008E295F"/>
    <w:rsid w:val="008F38BB"/>
    <w:rsid w:val="008F57D8"/>
    <w:rsid w:val="00902834"/>
    <w:rsid w:val="0090594B"/>
    <w:rsid w:val="00906BE3"/>
    <w:rsid w:val="009111D8"/>
    <w:rsid w:val="009120FA"/>
    <w:rsid w:val="00914E26"/>
    <w:rsid w:val="0091590F"/>
    <w:rsid w:val="00920172"/>
    <w:rsid w:val="00923B4D"/>
    <w:rsid w:val="0092540C"/>
    <w:rsid w:val="00925E0F"/>
    <w:rsid w:val="00926275"/>
    <w:rsid w:val="00931A57"/>
    <w:rsid w:val="009341AC"/>
    <w:rsid w:val="0093492E"/>
    <w:rsid w:val="00940CBC"/>
    <w:rsid w:val="009414E6"/>
    <w:rsid w:val="00942F4B"/>
    <w:rsid w:val="00943148"/>
    <w:rsid w:val="00947EE5"/>
    <w:rsid w:val="00952CE0"/>
    <w:rsid w:val="00952E5D"/>
    <w:rsid w:val="0095450F"/>
    <w:rsid w:val="00956901"/>
    <w:rsid w:val="00962EC1"/>
    <w:rsid w:val="009636FB"/>
    <w:rsid w:val="0096692C"/>
    <w:rsid w:val="00971591"/>
    <w:rsid w:val="00974564"/>
    <w:rsid w:val="00974E99"/>
    <w:rsid w:val="009758D6"/>
    <w:rsid w:val="009764FA"/>
    <w:rsid w:val="00980192"/>
    <w:rsid w:val="00982A22"/>
    <w:rsid w:val="009850E8"/>
    <w:rsid w:val="00994D97"/>
    <w:rsid w:val="00997C52"/>
    <w:rsid w:val="009A07B7"/>
    <w:rsid w:val="009A176E"/>
    <w:rsid w:val="009A378A"/>
    <w:rsid w:val="009B0890"/>
    <w:rsid w:val="009B1545"/>
    <w:rsid w:val="009B5023"/>
    <w:rsid w:val="009B785E"/>
    <w:rsid w:val="009C0253"/>
    <w:rsid w:val="009C26F8"/>
    <w:rsid w:val="009C609E"/>
    <w:rsid w:val="009C7361"/>
    <w:rsid w:val="009D16BB"/>
    <w:rsid w:val="009D1CAA"/>
    <w:rsid w:val="009D26AB"/>
    <w:rsid w:val="009E16EC"/>
    <w:rsid w:val="009E433C"/>
    <w:rsid w:val="009E4A4D"/>
    <w:rsid w:val="009E5600"/>
    <w:rsid w:val="009E6578"/>
    <w:rsid w:val="009E73B6"/>
    <w:rsid w:val="009F081F"/>
    <w:rsid w:val="009F71A0"/>
    <w:rsid w:val="00A01153"/>
    <w:rsid w:val="00A06A3D"/>
    <w:rsid w:val="00A074BA"/>
    <w:rsid w:val="00A07E54"/>
    <w:rsid w:val="00A13E56"/>
    <w:rsid w:val="00A15000"/>
    <w:rsid w:val="00A171D3"/>
    <w:rsid w:val="00A2015C"/>
    <w:rsid w:val="00A21E96"/>
    <w:rsid w:val="00A227BF"/>
    <w:rsid w:val="00A24838"/>
    <w:rsid w:val="00A257CD"/>
    <w:rsid w:val="00A2743E"/>
    <w:rsid w:val="00A30C33"/>
    <w:rsid w:val="00A34364"/>
    <w:rsid w:val="00A424DC"/>
    <w:rsid w:val="00A427DD"/>
    <w:rsid w:val="00A4308C"/>
    <w:rsid w:val="00A44836"/>
    <w:rsid w:val="00A51A98"/>
    <w:rsid w:val="00A524B5"/>
    <w:rsid w:val="00A549B3"/>
    <w:rsid w:val="00A56184"/>
    <w:rsid w:val="00A62A2C"/>
    <w:rsid w:val="00A72ED7"/>
    <w:rsid w:val="00A72F3F"/>
    <w:rsid w:val="00A733B0"/>
    <w:rsid w:val="00A801C8"/>
    <w:rsid w:val="00A8083F"/>
    <w:rsid w:val="00A86D2C"/>
    <w:rsid w:val="00A90D86"/>
    <w:rsid w:val="00A914F0"/>
    <w:rsid w:val="00A91DBA"/>
    <w:rsid w:val="00A93907"/>
    <w:rsid w:val="00A97900"/>
    <w:rsid w:val="00AA05AA"/>
    <w:rsid w:val="00AA1D7A"/>
    <w:rsid w:val="00AA3E01"/>
    <w:rsid w:val="00AA7903"/>
    <w:rsid w:val="00AA7FD1"/>
    <w:rsid w:val="00AB0BFA"/>
    <w:rsid w:val="00AB76B7"/>
    <w:rsid w:val="00AC33A2"/>
    <w:rsid w:val="00AD262F"/>
    <w:rsid w:val="00AE1C71"/>
    <w:rsid w:val="00AE65F1"/>
    <w:rsid w:val="00AE6BB4"/>
    <w:rsid w:val="00AE74AD"/>
    <w:rsid w:val="00AF0B35"/>
    <w:rsid w:val="00AF0B3A"/>
    <w:rsid w:val="00AF159C"/>
    <w:rsid w:val="00AF7B7A"/>
    <w:rsid w:val="00B01873"/>
    <w:rsid w:val="00B0269F"/>
    <w:rsid w:val="00B07669"/>
    <w:rsid w:val="00B07717"/>
    <w:rsid w:val="00B13122"/>
    <w:rsid w:val="00B17253"/>
    <w:rsid w:val="00B242D1"/>
    <w:rsid w:val="00B2583D"/>
    <w:rsid w:val="00B31A41"/>
    <w:rsid w:val="00B341C2"/>
    <w:rsid w:val="00B40199"/>
    <w:rsid w:val="00B405A4"/>
    <w:rsid w:val="00B41BE2"/>
    <w:rsid w:val="00B478D9"/>
    <w:rsid w:val="00B502FF"/>
    <w:rsid w:val="00B60DF5"/>
    <w:rsid w:val="00B62436"/>
    <w:rsid w:val="00B636D5"/>
    <w:rsid w:val="00B643DF"/>
    <w:rsid w:val="00B65300"/>
    <w:rsid w:val="00B67422"/>
    <w:rsid w:val="00B70BD4"/>
    <w:rsid w:val="00B718DA"/>
    <w:rsid w:val="00B73463"/>
    <w:rsid w:val="00B751CF"/>
    <w:rsid w:val="00B76942"/>
    <w:rsid w:val="00B81151"/>
    <w:rsid w:val="00B86E69"/>
    <w:rsid w:val="00B90123"/>
    <w:rsid w:val="00B9016D"/>
    <w:rsid w:val="00BA0F98"/>
    <w:rsid w:val="00BA1517"/>
    <w:rsid w:val="00BA1612"/>
    <w:rsid w:val="00BA30A6"/>
    <w:rsid w:val="00BA67FD"/>
    <w:rsid w:val="00BA7C48"/>
    <w:rsid w:val="00BB1575"/>
    <w:rsid w:val="00BB5AD5"/>
    <w:rsid w:val="00BC05B1"/>
    <w:rsid w:val="00BC251F"/>
    <w:rsid w:val="00BC27F6"/>
    <w:rsid w:val="00BC39F4"/>
    <w:rsid w:val="00BD0C36"/>
    <w:rsid w:val="00BD1587"/>
    <w:rsid w:val="00BD630A"/>
    <w:rsid w:val="00BD76B9"/>
    <w:rsid w:val="00BD7EE1"/>
    <w:rsid w:val="00BE0567"/>
    <w:rsid w:val="00BE385B"/>
    <w:rsid w:val="00BE5568"/>
    <w:rsid w:val="00BF1358"/>
    <w:rsid w:val="00BF3DB8"/>
    <w:rsid w:val="00BF4B15"/>
    <w:rsid w:val="00BF5BF8"/>
    <w:rsid w:val="00BF5EF4"/>
    <w:rsid w:val="00C0106D"/>
    <w:rsid w:val="00C02186"/>
    <w:rsid w:val="00C02DCC"/>
    <w:rsid w:val="00C0420B"/>
    <w:rsid w:val="00C11707"/>
    <w:rsid w:val="00C12423"/>
    <w:rsid w:val="00C13372"/>
    <w:rsid w:val="00C133BE"/>
    <w:rsid w:val="00C17101"/>
    <w:rsid w:val="00C222B4"/>
    <w:rsid w:val="00C235BC"/>
    <w:rsid w:val="00C262E4"/>
    <w:rsid w:val="00C268D6"/>
    <w:rsid w:val="00C32FEA"/>
    <w:rsid w:val="00C33385"/>
    <w:rsid w:val="00C33E20"/>
    <w:rsid w:val="00C35168"/>
    <w:rsid w:val="00C35CF6"/>
    <w:rsid w:val="00C36345"/>
    <w:rsid w:val="00C3725B"/>
    <w:rsid w:val="00C43ED6"/>
    <w:rsid w:val="00C471FD"/>
    <w:rsid w:val="00C47ED9"/>
    <w:rsid w:val="00C50DD7"/>
    <w:rsid w:val="00C533EC"/>
    <w:rsid w:val="00C5470E"/>
    <w:rsid w:val="00C55CA5"/>
    <w:rsid w:val="00C55EFB"/>
    <w:rsid w:val="00C56585"/>
    <w:rsid w:val="00C56B3F"/>
    <w:rsid w:val="00C716E5"/>
    <w:rsid w:val="00C75FDB"/>
    <w:rsid w:val="00C773D9"/>
    <w:rsid w:val="00C80307"/>
    <w:rsid w:val="00C80ACE"/>
    <w:rsid w:val="00C81162"/>
    <w:rsid w:val="00C83666"/>
    <w:rsid w:val="00C83E6E"/>
    <w:rsid w:val="00C84B9D"/>
    <w:rsid w:val="00C870B5"/>
    <w:rsid w:val="00C907DF"/>
    <w:rsid w:val="00C90905"/>
    <w:rsid w:val="00C91630"/>
    <w:rsid w:val="00C91CF1"/>
    <w:rsid w:val="00C9558A"/>
    <w:rsid w:val="00C95915"/>
    <w:rsid w:val="00C966EB"/>
    <w:rsid w:val="00C9704C"/>
    <w:rsid w:val="00CA04B1"/>
    <w:rsid w:val="00CA2DFC"/>
    <w:rsid w:val="00CA4EC9"/>
    <w:rsid w:val="00CA6711"/>
    <w:rsid w:val="00CA68EA"/>
    <w:rsid w:val="00CB03D4"/>
    <w:rsid w:val="00CB0617"/>
    <w:rsid w:val="00CB2A99"/>
    <w:rsid w:val="00CC35EF"/>
    <w:rsid w:val="00CC3E44"/>
    <w:rsid w:val="00CC5048"/>
    <w:rsid w:val="00CC6246"/>
    <w:rsid w:val="00CD2498"/>
    <w:rsid w:val="00CD6448"/>
    <w:rsid w:val="00CD6BD4"/>
    <w:rsid w:val="00CE5E46"/>
    <w:rsid w:val="00CF0E92"/>
    <w:rsid w:val="00CF1D5B"/>
    <w:rsid w:val="00CF49CC"/>
    <w:rsid w:val="00D04F0B"/>
    <w:rsid w:val="00D063D7"/>
    <w:rsid w:val="00D1463A"/>
    <w:rsid w:val="00D16F18"/>
    <w:rsid w:val="00D25567"/>
    <w:rsid w:val="00D27F65"/>
    <w:rsid w:val="00D32DDF"/>
    <w:rsid w:val="00D33C0A"/>
    <w:rsid w:val="00D34820"/>
    <w:rsid w:val="00D3700C"/>
    <w:rsid w:val="00D37422"/>
    <w:rsid w:val="00D452AF"/>
    <w:rsid w:val="00D467E5"/>
    <w:rsid w:val="00D51FAE"/>
    <w:rsid w:val="00D638E0"/>
    <w:rsid w:val="00D653B1"/>
    <w:rsid w:val="00D663A4"/>
    <w:rsid w:val="00D67EF0"/>
    <w:rsid w:val="00D74AE1"/>
    <w:rsid w:val="00D75D42"/>
    <w:rsid w:val="00D80B20"/>
    <w:rsid w:val="00D8382E"/>
    <w:rsid w:val="00D858BE"/>
    <w:rsid w:val="00D865A8"/>
    <w:rsid w:val="00D9012A"/>
    <w:rsid w:val="00D92C2D"/>
    <w:rsid w:val="00D9361E"/>
    <w:rsid w:val="00D96B8B"/>
    <w:rsid w:val="00D96C0B"/>
    <w:rsid w:val="00DA17CD"/>
    <w:rsid w:val="00DB258F"/>
    <w:rsid w:val="00DB25B3"/>
    <w:rsid w:val="00DB55CF"/>
    <w:rsid w:val="00DB5A63"/>
    <w:rsid w:val="00DC1A75"/>
    <w:rsid w:val="00DC24B0"/>
    <w:rsid w:val="00DC2C87"/>
    <w:rsid w:val="00DC440A"/>
    <w:rsid w:val="00DC451B"/>
    <w:rsid w:val="00DC62BF"/>
    <w:rsid w:val="00DD61A4"/>
    <w:rsid w:val="00DE0893"/>
    <w:rsid w:val="00DE2814"/>
    <w:rsid w:val="00DE3AD2"/>
    <w:rsid w:val="00DE6796"/>
    <w:rsid w:val="00DF1BE9"/>
    <w:rsid w:val="00DF2A8C"/>
    <w:rsid w:val="00E01272"/>
    <w:rsid w:val="00E03067"/>
    <w:rsid w:val="00E03846"/>
    <w:rsid w:val="00E0633E"/>
    <w:rsid w:val="00E16A6C"/>
    <w:rsid w:val="00E16EB4"/>
    <w:rsid w:val="00E20A7D"/>
    <w:rsid w:val="00E2126E"/>
    <w:rsid w:val="00E21A27"/>
    <w:rsid w:val="00E2689F"/>
    <w:rsid w:val="00E2707A"/>
    <w:rsid w:val="00E27A2F"/>
    <w:rsid w:val="00E41D1D"/>
    <w:rsid w:val="00E42A94"/>
    <w:rsid w:val="00E44DA6"/>
    <w:rsid w:val="00E458BF"/>
    <w:rsid w:val="00E5203E"/>
    <w:rsid w:val="00E54BFB"/>
    <w:rsid w:val="00E54C3D"/>
    <w:rsid w:val="00E54CD7"/>
    <w:rsid w:val="00E60CD6"/>
    <w:rsid w:val="00E62808"/>
    <w:rsid w:val="00E706E7"/>
    <w:rsid w:val="00E70B0E"/>
    <w:rsid w:val="00E84229"/>
    <w:rsid w:val="00E84965"/>
    <w:rsid w:val="00E8540A"/>
    <w:rsid w:val="00E9055C"/>
    <w:rsid w:val="00E90E4E"/>
    <w:rsid w:val="00E9391E"/>
    <w:rsid w:val="00E93D91"/>
    <w:rsid w:val="00EA026B"/>
    <w:rsid w:val="00EA1052"/>
    <w:rsid w:val="00EA218F"/>
    <w:rsid w:val="00EA382C"/>
    <w:rsid w:val="00EA4F29"/>
    <w:rsid w:val="00EA5B27"/>
    <w:rsid w:val="00EA5F83"/>
    <w:rsid w:val="00EA6F9D"/>
    <w:rsid w:val="00EB66DC"/>
    <w:rsid w:val="00EB6F3C"/>
    <w:rsid w:val="00EC1E2C"/>
    <w:rsid w:val="00EC22DB"/>
    <w:rsid w:val="00EC2B9A"/>
    <w:rsid w:val="00EC3723"/>
    <w:rsid w:val="00EC3976"/>
    <w:rsid w:val="00EC4E62"/>
    <w:rsid w:val="00EC568A"/>
    <w:rsid w:val="00EC6D5F"/>
    <w:rsid w:val="00EC732A"/>
    <w:rsid w:val="00EC7C87"/>
    <w:rsid w:val="00ED030E"/>
    <w:rsid w:val="00ED1EDE"/>
    <w:rsid w:val="00ED2A8D"/>
    <w:rsid w:val="00EE54CB"/>
    <w:rsid w:val="00EE63F2"/>
    <w:rsid w:val="00EE6424"/>
    <w:rsid w:val="00EF1C54"/>
    <w:rsid w:val="00EF404B"/>
    <w:rsid w:val="00EF6230"/>
    <w:rsid w:val="00EF7265"/>
    <w:rsid w:val="00F00376"/>
    <w:rsid w:val="00F01F0C"/>
    <w:rsid w:val="00F02A5A"/>
    <w:rsid w:val="00F0596D"/>
    <w:rsid w:val="00F10C88"/>
    <w:rsid w:val="00F11368"/>
    <w:rsid w:val="00F1230D"/>
    <w:rsid w:val="00F157E2"/>
    <w:rsid w:val="00F20FDF"/>
    <w:rsid w:val="00F21D2F"/>
    <w:rsid w:val="00F259E2"/>
    <w:rsid w:val="00F33F1C"/>
    <w:rsid w:val="00F34C9A"/>
    <w:rsid w:val="00F35C8B"/>
    <w:rsid w:val="00F46FDA"/>
    <w:rsid w:val="00F527AC"/>
    <w:rsid w:val="00F54C0D"/>
    <w:rsid w:val="00F55CD9"/>
    <w:rsid w:val="00F619A3"/>
    <w:rsid w:val="00F61D83"/>
    <w:rsid w:val="00F63DA6"/>
    <w:rsid w:val="00F64933"/>
    <w:rsid w:val="00F65DD1"/>
    <w:rsid w:val="00F66BCE"/>
    <w:rsid w:val="00F707B3"/>
    <w:rsid w:val="00F71135"/>
    <w:rsid w:val="00F71623"/>
    <w:rsid w:val="00F74309"/>
    <w:rsid w:val="00F744D2"/>
    <w:rsid w:val="00F77210"/>
    <w:rsid w:val="00F85DBA"/>
    <w:rsid w:val="00F90461"/>
    <w:rsid w:val="00F92826"/>
    <w:rsid w:val="00F942BC"/>
    <w:rsid w:val="00F94E18"/>
    <w:rsid w:val="00FA0F41"/>
    <w:rsid w:val="00FA370D"/>
    <w:rsid w:val="00FA40BE"/>
    <w:rsid w:val="00FA482A"/>
    <w:rsid w:val="00FA767C"/>
    <w:rsid w:val="00FB105F"/>
    <w:rsid w:val="00FB1767"/>
    <w:rsid w:val="00FC2645"/>
    <w:rsid w:val="00FC2801"/>
    <w:rsid w:val="00FC378B"/>
    <w:rsid w:val="00FC3977"/>
    <w:rsid w:val="00FC3BF4"/>
    <w:rsid w:val="00FD2566"/>
    <w:rsid w:val="00FD2F16"/>
    <w:rsid w:val="00FD3E26"/>
    <w:rsid w:val="00FD6065"/>
    <w:rsid w:val="00FD7F35"/>
    <w:rsid w:val="00FE244F"/>
    <w:rsid w:val="00FE2A6F"/>
    <w:rsid w:val="00FF16AD"/>
    <w:rsid w:val="00FF1E2E"/>
    <w:rsid w:val="00FF3356"/>
    <w:rsid w:val="00FF6538"/>
  </w:rsids>
  <m:mathPr>
    <m:mathFont m:val="Cambria Math"/>
    <m:brkBin m:val="before"/>
    <m:brkBinSub m:val="--"/>
    <m:smallFrac m:val="0"/>
    <m:dispDef/>
    <m:lMargin m:val="0"/>
    <m:rMargin m:val="0"/>
    <m:defJc m:val="left"/>
    <m:wrapIndent m:val="1440"/>
    <m:intLim m:val="undOvr"/>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8212A"/>
  <w15:docId w15:val="{B5F24865-D446-4CFC-B78E-C62B1C980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829B2"/>
    <w:pPr>
      <w:spacing w:after="0" w:line="216" w:lineRule="atLeast"/>
    </w:pPr>
    <w:rPr>
      <w:sz w:val="18"/>
      <w:lang w:val="en-GB"/>
    </w:rPr>
  </w:style>
  <w:style w:type="paragraph" w:styleId="Heading1">
    <w:name w:val="heading 1"/>
    <w:basedOn w:val="Normal"/>
    <w:next w:val="Heading1separatationline"/>
    <w:link w:val="Heading1Char"/>
    <w:qFormat/>
    <w:rsid w:val="002C77F4"/>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414DF5"/>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autoRedefine/>
    <w:qFormat/>
    <w:rsid w:val="004F6196"/>
    <w:pPr>
      <w:keepNext/>
      <w:keepLines/>
      <w:numPr>
        <w:ilvl w:val="2"/>
        <w:numId w:val="15"/>
      </w:numPr>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4F6196"/>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414DF5"/>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4F6196"/>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4F6196"/>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0D2431"/>
    <w:pPr>
      <w:numPr>
        <w:numId w:val="1"/>
      </w:numPr>
      <w:spacing w:after="120"/>
    </w:pPr>
    <w:rPr>
      <w:color w:val="000000" w:themeColor="text1"/>
      <w:sz w:val="22"/>
      <w:lang w:val="fr-FR"/>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A53A6"/>
    <w:pPr>
      <w:tabs>
        <w:tab w:val="right" w:leader="dot" w:pos="9781"/>
      </w:tabs>
      <w:spacing w:after="60"/>
      <w:ind w:left="1276" w:hanging="1276"/>
    </w:pPr>
    <w:rPr>
      <w:i/>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2C77F4"/>
    <w:pPr>
      <w:numPr>
        <w:numId w:val="3"/>
      </w:numPr>
      <w:spacing w:after="360"/>
    </w:pPr>
    <w:rPr>
      <w:b/>
      <w:i/>
      <w:caps/>
      <w:color w:val="407EC9"/>
      <w:sz w:val="28"/>
      <w:u w:val="single"/>
    </w:rPr>
  </w:style>
  <w:style w:type="character" w:customStyle="1" w:styleId="AnnexChar">
    <w:name w:val="Annex Char"/>
    <w:basedOn w:val="DefaultParagraphFont"/>
    <w:link w:val="Annex"/>
    <w:rsid w:val="002C77F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Caption"/>
    <w:next w:val="BodyText"/>
    <w:qFormat/>
    <w:rsid w:val="00DB5A63"/>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rsid w:val="00332A7B"/>
    <w:pPr>
      <w:numPr>
        <w:numId w:val="10"/>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E54BFB"/>
    <w:pPr>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Equationcaption">
    <w:name w:val="Equation caption"/>
    <w:basedOn w:val="TableofFigures"/>
    <w:next w:val="BodyText"/>
    <w:rsid w:val="00923B4D"/>
    <w:pPr>
      <w:tabs>
        <w:tab w:val="left" w:pos="1843"/>
      </w:tabs>
      <w:ind w:right="425"/>
    </w:pPr>
  </w:style>
  <w:style w:type="paragraph" w:customStyle="1" w:styleId="Headingseparationline-landscape">
    <w:name w:val="Heading separation line - landscape"/>
    <w:basedOn w:val="Heading1separatationline"/>
    <w:rsid w:val="00AB76B7"/>
    <w:pPr>
      <w:ind w:right="14317"/>
    </w:pPr>
  </w:style>
  <w:style w:type="paragraph" w:styleId="NoteHeading">
    <w:name w:val="Note Heading"/>
    <w:basedOn w:val="Normal"/>
    <w:next w:val="Normal"/>
    <w:link w:val="NoteHeadingChar"/>
    <w:uiPriority w:val="99"/>
    <w:unhideWhenUsed/>
    <w:rsid w:val="00E2126E"/>
    <w:pPr>
      <w:spacing w:line="240" w:lineRule="auto"/>
    </w:pPr>
  </w:style>
  <w:style w:type="character" w:customStyle="1" w:styleId="NoteHeadingChar">
    <w:name w:val="Note Heading Char"/>
    <w:basedOn w:val="DefaultParagraphFont"/>
    <w:link w:val="NoteHeading"/>
    <w:uiPriority w:val="99"/>
    <w:rsid w:val="00E2126E"/>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7029311">
      <w:bodyDiv w:val="1"/>
      <w:marLeft w:val="0"/>
      <w:marRight w:val="0"/>
      <w:marTop w:val="0"/>
      <w:marBottom w:val="0"/>
      <w:divBdr>
        <w:top w:val="none" w:sz="0" w:space="0" w:color="auto"/>
        <w:left w:val="none" w:sz="0" w:space="0" w:color="auto"/>
        <w:bottom w:val="none" w:sz="0" w:space="0" w:color="auto"/>
        <w:right w:val="none" w:sz="0" w:space="0" w:color="auto"/>
      </w:divBdr>
    </w:div>
    <w:div w:id="561529769">
      <w:bodyDiv w:val="1"/>
      <w:marLeft w:val="0"/>
      <w:marRight w:val="0"/>
      <w:marTop w:val="0"/>
      <w:marBottom w:val="0"/>
      <w:divBdr>
        <w:top w:val="none" w:sz="0" w:space="0" w:color="auto"/>
        <w:left w:val="none" w:sz="0" w:space="0" w:color="auto"/>
        <w:bottom w:val="none" w:sz="0" w:space="0" w:color="auto"/>
        <w:right w:val="none" w:sz="0" w:space="0" w:color="auto"/>
      </w:divBdr>
    </w:div>
    <w:div w:id="564534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7.wmf"/><Relationship Id="rId26" Type="http://schemas.openxmlformats.org/officeDocument/2006/relationships/comments" Target="comments.xml"/><Relationship Id="rId3" Type="http://schemas.openxmlformats.org/officeDocument/2006/relationships/styles" Target="styles.xml"/><Relationship Id="rId21" Type="http://schemas.openxmlformats.org/officeDocument/2006/relationships/image" Target="media/image10.emf"/><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6.wmf"/><Relationship Id="rId25" Type="http://schemas.openxmlformats.org/officeDocument/2006/relationships/image" Target="media/image14.wmf"/><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9.emf"/><Relationship Id="rId29" Type="http://schemas.openxmlformats.org/officeDocument/2006/relationships/image" Target="media/image15.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3.wmf"/><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image" Target="media/image12.wmf"/><Relationship Id="rId28" Type="http://schemas.microsoft.com/office/2016/09/relationships/commentsIds" Target="commentsIds.xml"/><Relationship Id="rId10" Type="http://schemas.openxmlformats.org/officeDocument/2006/relationships/footer" Target="footer1.xml"/><Relationship Id="rId19" Type="http://schemas.openxmlformats.org/officeDocument/2006/relationships/image" Target="media/image8.wmf"/><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11.wmf"/><Relationship Id="rId27" Type="http://schemas.microsoft.com/office/2011/relationships/commentsExtended" Target="commentsExtended.xml"/><Relationship Id="rId30" Type="http://schemas.openxmlformats.org/officeDocument/2006/relationships/header" Target="header5.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78285-08AA-47DA-BC0A-841AA0FA9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7354</Words>
  <Characters>41920</Characters>
  <Application>Microsoft Office Word</Application>
  <DocSecurity>0</DocSecurity>
  <Lines>349</Lines>
  <Paragraphs>98</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49176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Malcolm Nicholson</cp:lastModifiedBy>
  <cp:revision>4</cp:revision>
  <cp:lastPrinted>2017-08-30T13:10:00Z</cp:lastPrinted>
  <dcterms:created xsi:type="dcterms:W3CDTF">2017-10-11T08:08:00Z</dcterms:created>
  <dcterms:modified xsi:type="dcterms:W3CDTF">2017-10-12T08:18:00Z</dcterms:modified>
</cp:coreProperties>
</file>